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44142" w14:textId="77777777" w:rsidR="009455AE" w:rsidRPr="007F0177" w:rsidRDefault="009455AE" w:rsidP="009455AE">
      <w:pPr>
        <w:pStyle w:val="wCoverDate"/>
        <w:rPr>
          <w:rFonts w:ascii="Cambria" w:hAnsi="Cambria"/>
          <w:b w:val="0"/>
          <w:bCs w:val="0"/>
        </w:rPr>
      </w:pPr>
    </w:p>
    <w:sdt>
      <w:sdtPr>
        <w:rPr>
          <w:rFonts w:ascii="Cambria" w:hAnsi="Cambria"/>
          <w:b w:val="0"/>
          <w:bCs w:val="0"/>
        </w:rPr>
        <w:id w:val="-208345564"/>
        <w:docPartObj>
          <w:docPartGallery w:val="Cover Pages"/>
          <w:docPartUnique/>
        </w:docPartObj>
      </w:sdtPr>
      <w:sdtContent>
        <w:p w14:paraId="6F184FB9" w14:textId="379F5E75" w:rsidR="009455AE" w:rsidRPr="007F0177" w:rsidRDefault="004E6445" w:rsidP="004E6445">
          <w:pPr>
            <w:pStyle w:val="wCoverDate"/>
            <w:spacing w:after="0"/>
            <w:rPr>
              <w:rFonts w:ascii="Cambria" w:hAnsi="Cambria"/>
            </w:rPr>
          </w:pPr>
          <w:r w:rsidRPr="007F0177">
            <w:rPr>
              <w:rFonts w:ascii="Cambria" w:hAnsi="Cambria"/>
            </w:rPr>
            <w:t>______________________________________________________________________________________________________________</w:t>
          </w:r>
        </w:p>
        <w:p w14:paraId="77F771F0" w14:textId="77777777" w:rsidR="004E6445" w:rsidRPr="007F0177" w:rsidRDefault="004E6445" w:rsidP="004E6445">
          <w:pPr>
            <w:pStyle w:val="wCoverTitle1"/>
            <w:rPr>
              <w:rFonts w:ascii="Cambria" w:hAnsi="Cambria"/>
            </w:rPr>
          </w:pPr>
        </w:p>
        <w:p w14:paraId="12B768BE" w14:textId="2DDC1EE1" w:rsidR="009455AE" w:rsidRPr="007F0177" w:rsidRDefault="007D0EBF" w:rsidP="007D0EBF">
          <w:pPr>
            <w:pStyle w:val="wCoverTitle1"/>
            <w:rPr>
              <w:rFonts w:ascii="Cambria" w:hAnsi="Cambria"/>
              <w:sz w:val="36"/>
              <w:szCs w:val="36"/>
            </w:rPr>
          </w:pPr>
          <w:bookmarkStart w:id="0" w:name="_Hlk73613313"/>
          <w:r w:rsidRPr="007F0177">
            <w:rPr>
              <w:rFonts w:ascii="Cambria" w:hAnsi="Cambria"/>
              <w:sz w:val="36"/>
              <w:szCs w:val="36"/>
            </w:rPr>
            <w:t>ZMLUVA O SLUŽBÁCH VO VEREJNOM ZÁUJME V MESTSKEJ AUTOBUSOVEJ DOPRAVE MESTA ZVOLEN</w:t>
          </w:r>
        </w:p>
        <w:bookmarkEnd w:id="0"/>
        <w:p w14:paraId="49F2016C" w14:textId="77777777" w:rsidR="007D0EBF" w:rsidRPr="007F0177" w:rsidRDefault="007D0EBF" w:rsidP="009455AE">
          <w:pPr>
            <w:pStyle w:val="wCoverCenter"/>
            <w:rPr>
              <w:rFonts w:ascii="Cambria" w:hAnsi="Cambria"/>
            </w:rPr>
          </w:pPr>
        </w:p>
        <w:p w14:paraId="46C4AB6A" w14:textId="70997387" w:rsidR="009455AE" w:rsidRPr="007F0177" w:rsidRDefault="009455AE" w:rsidP="009455AE">
          <w:pPr>
            <w:pStyle w:val="wCoverCenter"/>
            <w:rPr>
              <w:rFonts w:ascii="Cambria" w:hAnsi="Cambria"/>
            </w:rPr>
          </w:pPr>
          <w:r w:rsidRPr="007F0177">
            <w:rPr>
              <w:rFonts w:ascii="Cambria" w:hAnsi="Cambria"/>
            </w:rPr>
            <w:t>medzi</w:t>
          </w:r>
        </w:p>
        <w:p w14:paraId="4676A944" w14:textId="687EF85B" w:rsidR="00833812" w:rsidRPr="007F0177" w:rsidRDefault="004E6445" w:rsidP="00833812">
          <w:pPr>
            <w:pStyle w:val="wCoverParties"/>
            <w:rPr>
              <w:rFonts w:ascii="Cambria" w:hAnsi="Cambria"/>
            </w:rPr>
          </w:pPr>
          <w:r w:rsidRPr="007F0177">
            <w:rPr>
              <w:rFonts w:ascii="Cambria" w:hAnsi="Cambria"/>
              <w:highlight w:val="yellow"/>
            </w:rPr>
            <w:t>[</w:t>
          </w:r>
          <w:r w:rsidRPr="007F0177">
            <w:rPr>
              <w:highlight w:val="yellow"/>
            </w:rPr>
            <w:t>●</w:t>
          </w:r>
          <w:r w:rsidRPr="007F0177">
            <w:rPr>
              <w:rFonts w:ascii="Cambria" w:hAnsi="Cambria"/>
              <w:highlight w:val="yellow"/>
            </w:rPr>
            <w:t>]</w:t>
          </w:r>
        </w:p>
        <w:p w14:paraId="102176C0" w14:textId="7DCD7583" w:rsidR="009455AE" w:rsidRPr="007F0177" w:rsidRDefault="009455AE" w:rsidP="009455AE">
          <w:pPr>
            <w:pStyle w:val="wCoverRole"/>
            <w:rPr>
              <w:rFonts w:ascii="Cambria" w:hAnsi="Cambria"/>
            </w:rPr>
          </w:pPr>
          <w:r w:rsidRPr="007F0177">
            <w:rPr>
              <w:rFonts w:ascii="Cambria" w:hAnsi="Cambria"/>
            </w:rPr>
            <w:t xml:space="preserve">ako </w:t>
          </w:r>
          <w:r w:rsidR="004E6445" w:rsidRPr="007F0177">
            <w:rPr>
              <w:rFonts w:ascii="Cambria" w:hAnsi="Cambria"/>
            </w:rPr>
            <w:t>Dopravcom</w:t>
          </w:r>
        </w:p>
        <w:p w14:paraId="6ED54E89" w14:textId="77777777" w:rsidR="009455AE" w:rsidRPr="007F0177" w:rsidRDefault="009455AE" w:rsidP="009455AE">
          <w:pPr>
            <w:pStyle w:val="wCoverRole"/>
            <w:rPr>
              <w:rFonts w:ascii="Cambria" w:hAnsi="Cambria"/>
            </w:rPr>
          </w:pPr>
          <w:r w:rsidRPr="007F0177">
            <w:rPr>
              <w:rFonts w:ascii="Cambria" w:hAnsi="Cambria"/>
            </w:rPr>
            <w:t>a</w:t>
          </w:r>
        </w:p>
        <w:p w14:paraId="4C5EB232" w14:textId="7D622D4F" w:rsidR="006C57CD" w:rsidRPr="007F0177" w:rsidDel="006C57CD" w:rsidRDefault="00EA74D0" w:rsidP="006C57CD">
          <w:pPr>
            <w:pStyle w:val="wCoverParties"/>
            <w:rPr>
              <w:rFonts w:ascii="Cambria" w:hAnsi="Cambria"/>
            </w:rPr>
          </w:pPr>
          <w:r w:rsidRPr="007F0177">
            <w:rPr>
              <w:rFonts w:ascii="Cambria" w:hAnsi="Cambria"/>
            </w:rPr>
            <w:t>Mesto Zvolen</w:t>
          </w:r>
        </w:p>
        <w:p w14:paraId="1E8C5878" w14:textId="729DC2CA" w:rsidR="009455AE" w:rsidRPr="007F0177" w:rsidRDefault="009455AE" w:rsidP="00605BC8">
          <w:pPr>
            <w:pStyle w:val="wCoverRole"/>
            <w:rPr>
              <w:rFonts w:ascii="Cambria" w:hAnsi="Cambria"/>
            </w:rPr>
          </w:pPr>
          <w:r w:rsidRPr="007F0177">
            <w:rPr>
              <w:rFonts w:ascii="Cambria" w:hAnsi="Cambria"/>
            </w:rPr>
            <w:t xml:space="preserve">ako </w:t>
          </w:r>
          <w:r w:rsidR="004E6445" w:rsidRPr="007F0177">
            <w:rPr>
              <w:rFonts w:ascii="Cambria" w:hAnsi="Cambria"/>
            </w:rPr>
            <w:t>Objednávateľom</w:t>
          </w:r>
        </w:p>
        <w:p w14:paraId="5901EC86" w14:textId="77777777" w:rsidR="004E6445" w:rsidRPr="007F0177" w:rsidRDefault="004E6445" w:rsidP="004E6445">
          <w:pPr>
            <w:pStyle w:val="wCoverDate"/>
            <w:spacing w:after="0"/>
            <w:rPr>
              <w:rFonts w:ascii="Cambria" w:hAnsi="Cambria"/>
            </w:rPr>
          </w:pPr>
          <w:r w:rsidRPr="007F0177">
            <w:rPr>
              <w:rFonts w:ascii="Cambria" w:hAnsi="Cambria"/>
            </w:rPr>
            <w:t>______________________________________________________________________________________________________________</w:t>
          </w:r>
        </w:p>
        <w:p w14:paraId="3365873D" w14:textId="77777777" w:rsidR="004E6445" w:rsidRPr="007F0177" w:rsidRDefault="004E6445" w:rsidP="004E6445">
          <w:pPr>
            <w:pStyle w:val="wCoverRole"/>
            <w:rPr>
              <w:rFonts w:ascii="Cambria" w:hAnsi="Cambria"/>
            </w:rPr>
          </w:pPr>
        </w:p>
        <w:p w14:paraId="092AC485" w14:textId="77777777" w:rsidR="009455AE" w:rsidRPr="007F0177" w:rsidRDefault="009455AE" w:rsidP="009455AE">
          <w:pPr>
            <w:pStyle w:val="wCoverRole"/>
            <w:rPr>
              <w:rFonts w:ascii="Cambria" w:hAnsi="Cambria"/>
            </w:rPr>
          </w:pPr>
        </w:p>
        <w:p w14:paraId="48C1DC63" w14:textId="77777777" w:rsidR="009455AE" w:rsidRPr="007F0177" w:rsidRDefault="009455AE" w:rsidP="009455AE">
          <w:pPr>
            <w:pStyle w:val="wCoverDate"/>
            <w:rPr>
              <w:rFonts w:ascii="Cambria" w:hAnsi="Cambria"/>
            </w:rPr>
          </w:pPr>
        </w:p>
        <w:p w14:paraId="50309309" w14:textId="461DB031" w:rsidR="009455AE" w:rsidRPr="007F0177" w:rsidRDefault="00822882" w:rsidP="009455AE">
          <w:pPr>
            <w:pStyle w:val="wText"/>
            <w:rPr>
              <w:rFonts w:ascii="Cambria" w:hAnsi="Cambria"/>
            </w:rPr>
            <w:sectPr w:rsidR="009455AE" w:rsidRPr="007F0177" w:rsidSect="006F268B">
              <w:footerReference w:type="even" r:id="rId11"/>
              <w:footerReference w:type="default" r:id="rId12"/>
              <w:footerReference w:type="first" r:id="rId13"/>
              <w:pgSz w:w="11909" w:h="16834" w:code="9"/>
              <w:pgMar w:top="1440" w:right="1440" w:bottom="1440" w:left="1440" w:header="720" w:footer="720" w:gutter="0"/>
              <w:pgNumType w:start="2"/>
              <w:cols w:space="708"/>
              <w:titlePg/>
              <w:docGrid w:linePitch="360"/>
            </w:sectPr>
          </w:pPr>
        </w:p>
      </w:sdtContent>
    </w:sdt>
    <w:p w14:paraId="1BD08335" w14:textId="3B382267" w:rsidR="0016600F" w:rsidRPr="007F0177" w:rsidRDefault="009455AE" w:rsidP="00355CA4">
      <w:pPr>
        <w:pStyle w:val="wLeftB"/>
        <w:jc w:val="both"/>
        <w:rPr>
          <w:rFonts w:ascii="Cambria" w:hAnsi="Cambria"/>
          <w:b w:val="0"/>
        </w:rPr>
      </w:pPr>
      <w:r w:rsidRPr="007F0177">
        <w:rPr>
          <w:rFonts w:ascii="Cambria" w:hAnsi="Cambria"/>
        </w:rPr>
        <w:lastRenderedPageBreak/>
        <w:t xml:space="preserve">Táto </w:t>
      </w:r>
      <w:r w:rsidR="004E6445" w:rsidRPr="007F0177">
        <w:rPr>
          <w:rFonts w:ascii="Cambria" w:hAnsi="Cambria"/>
          <w:caps/>
        </w:rPr>
        <w:t xml:space="preserve">ZMLUVA O SLUŽBÁCH VO VEREJNOM ZÁUJME V MESTSKEJ AUTOBUSOVEJ DOPRAVE MESTA ZVOLEN </w:t>
      </w:r>
      <w:r w:rsidRPr="007F0177">
        <w:rPr>
          <w:rFonts w:ascii="Cambria" w:hAnsi="Cambria"/>
          <w:b w:val="0"/>
        </w:rPr>
        <w:t>(ďalej len „</w:t>
      </w:r>
      <w:r w:rsidRPr="007F0177">
        <w:rPr>
          <w:rFonts w:ascii="Cambria" w:hAnsi="Cambria"/>
        </w:rPr>
        <w:t>Zmluva</w:t>
      </w:r>
      <w:r w:rsidRPr="007F0177">
        <w:rPr>
          <w:rFonts w:ascii="Cambria" w:hAnsi="Cambria"/>
          <w:b w:val="0"/>
        </w:rPr>
        <w:t>“)</w:t>
      </w:r>
      <w:r w:rsidRPr="007F0177">
        <w:rPr>
          <w:rFonts w:ascii="Cambria" w:hAnsi="Cambria"/>
        </w:rPr>
        <w:t xml:space="preserve"> </w:t>
      </w:r>
      <w:r w:rsidRPr="007F0177">
        <w:rPr>
          <w:rFonts w:ascii="Cambria" w:hAnsi="Cambria"/>
          <w:b w:val="0"/>
        </w:rPr>
        <w:t xml:space="preserve">je uzatvorená </w:t>
      </w:r>
      <w:r w:rsidR="00355CA4" w:rsidRPr="007F0177">
        <w:rPr>
          <w:rFonts w:ascii="Cambria" w:hAnsi="Cambria"/>
          <w:b w:val="0"/>
        </w:rPr>
        <w:t>podľa ustanovení § 21 zákona č. 56/2012 Z. z. o cestnej doprave v znení neskorších predpisov, v zmysle Nariadenia Európskeho parlamentu a Rady (ES) č. 1370/2007 z 23. októbra 2007 o službách vo verejnom záujme v železničnej a cestnej osobnej doprave, ktorým sa zrušujú nariadenia Rady (EHS) č. 1191/69 a (EHS) č. 1107/70 v konsolidovanom znení a</w:t>
      </w:r>
      <w:r w:rsidR="00B66656" w:rsidRPr="007F0177">
        <w:rPr>
          <w:rFonts w:ascii="Cambria" w:hAnsi="Cambria"/>
          <w:b w:val="0"/>
        </w:rPr>
        <w:t> </w:t>
      </w:r>
      <w:r w:rsidR="00355CA4" w:rsidRPr="007F0177">
        <w:rPr>
          <w:rFonts w:ascii="Cambria" w:hAnsi="Cambria"/>
          <w:b w:val="0"/>
        </w:rPr>
        <w:t>ust</w:t>
      </w:r>
      <w:r w:rsidR="00B66656" w:rsidRPr="007F0177">
        <w:rPr>
          <w:rFonts w:ascii="Cambria" w:hAnsi="Cambria"/>
          <w:b w:val="0"/>
        </w:rPr>
        <w:t xml:space="preserve">anovenia </w:t>
      </w:r>
      <w:r w:rsidR="00355CA4" w:rsidRPr="007F0177">
        <w:rPr>
          <w:rFonts w:ascii="Cambria" w:hAnsi="Cambria"/>
          <w:b w:val="0"/>
        </w:rPr>
        <w:t>§ 269 ods. 2 zákona č. 513/1991 Zb. Obchodný zákonník v znení neskorších predpisov</w:t>
      </w:r>
      <w:r w:rsidR="00B66656" w:rsidRPr="007F0177">
        <w:rPr>
          <w:rFonts w:ascii="Cambria" w:hAnsi="Cambria"/>
          <w:b w:val="0"/>
        </w:rPr>
        <w:t xml:space="preserve"> medzi nasledovnými zmluvnými stranami</w:t>
      </w:r>
      <w:r w:rsidRPr="007F0177">
        <w:rPr>
          <w:rFonts w:ascii="Cambria" w:hAnsi="Cambria"/>
          <w:b w:val="0"/>
        </w:rPr>
        <w:t xml:space="preserve">: </w:t>
      </w:r>
    </w:p>
    <w:p w14:paraId="0D899269" w14:textId="3D1EE3CE" w:rsidR="009455AE" w:rsidRPr="007F0177" w:rsidRDefault="00464E0E" w:rsidP="0016600F">
      <w:pPr>
        <w:pStyle w:val="Parties"/>
        <w:spacing w:before="60"/>
        <w:jc w:val="left"/>
        <w:rPr>
          <w:rFonts w:ascii="Cambria" w:hAnsi="Cambria"/>
        </w:rPr>
      </w:pPr>
      <w:r w:rsidRPr="007F0177">
        <w:rPr>
          <w:rFonts w:ascii="Cambria" w:hAnsi="Cambria"/>
          <w:b/>
          <w:bCs/>
          <w:highlight w:val="yellow"/>
          <w:shd w:val="clear" w:color="auto" w:fill="BFBFBF" w:themeFill="background1" w:themeFillShade="BF"/>
        </w:rPr>
        <w:t>[</w:t>
      </w:r>
      <w:r w:rsidRPr="007F0177">
        <w:rPr>
          <w:b/>
          <w:bCs/>
          <w:highlight w:val="yellow"/>
          <w:shd w:val="clear" w:color="auto" w:fill="BFBFBF" w:themeFill="background1" w:themeFillShade="BF"/>
        </w:rPr>
        <w:t>●</w:t>
      </w:r>
      <w:r w:rsidRPr="007F0177">
        <w:rPr>
          <w:rFonts w:ascii="Cambria" w:hAnsi="Cambria"/>
          <w:b/>
          <w:bCs/>
          <w:highlight w:val="yellow"/>
          <w:shd w:val="clear" w:color="auto" w:fill="BFBFBF" w:themeFill="background1" w:themeFillShade="BF"/>
        </w:rPr>
        <w:t>]</w:t>
      </w:r>
      <w:r w:rsidR="009455AE" w:rsidRPr="007F0177">
        <w:rPr>
          <w:rFonts w:ascii="Cambria" w:hAnsi="Cambria"/>
        </w:rPr>
        <w:br/>
        <w:t>Sídlo</w:t>
      </w:r>
      <w:r w:rsidR="009455AE" w:rsidRPr="007F0177">
        <w:rPr>
          <w:rFonts w:ascii="Cambria" w:hAnsi="Cambria"/>
        </w:rPr>
        <w:tab/>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Zápis v registri</w:t>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IČO</w:t>
      </w:r>
      <w:r w:rsidR="009455AE" w:rsidRPr="007F0177">
        <w:rPr>
          <w:rFonts w:ascii="Cambria" w:hAnsi="Cambria"/>
        </w:rPr>
        <w:tab/>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DIČ</w:t>
      </w:r>
      <w:r w:rsidR="009455AE" w:rsidRPr="007F0177">
        <w:rPr>
          <w:rFonts w:ascii="Cambria" w:hAnsi="Cambria"/>
        </w:rPr>
        <w:tab/>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IČ DPH</w:t>
      </w:r>
      <w:r w:rsidR="009455AE" w:rsidRPr="007F0177">
        <w:rPr>
          <w:rFonts w:ascii="Cambria" w:hAnsi="Cambria"/>
        </w:rPr>
        <w:tab/>
      </w:r>
      <w:r w:rsidR="009455AE" w:rsidRPr="007F0177">
        <w:rPr>
          <w:rFonts w:ascii="Cambria" w:hAnsi="Cambria"/>
        </w:rPr>
        <w:tab/>
      </w:r>
      <w:r w:rsidR="009455AE" w:rsidRPr="007F0177">
        <w:rPr>
          <w:rFonts w:ascii="Cambria" w:hAnsi="Cambria"/>
        </w:rPr>
        <w:tab/>
      </w:r>
      <w:r w:rsidR="00540D3B"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IBAN</w:t>
      </w:r>
      <w:r w:rsidR="009455AE" w:rsidRPr="007F0177">
        <w:rPr>
          <w:rFonts w:ascii="Cambria" w:hAnsi="Cambria"/>
        </w:rPr>
        <w:tab/>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Zápis v RPVS</w:t>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 xml:space="preserve">V zastúpení </w:t>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p>
    <w:p w14:paraId="71C28EE6" w14:textId="65806412" w:rsidR="009455AE" w:rsidRPr="007F0177" w:rsidRDefault="009455AE" w:rsidP="009455AE">
      <w:pPr>
        <w:pStyle w:val="Parties"/>
        <w:numPr>
          <w:ilvl w:val="0"/>
          <w:numId w:val="0"/>
        </w:numPr>
        <w:spacing w:after="240"/>
        <w:ind w:left="720"/>
        <w:rPr>
          <w:rFonts w:ascii="Cambria" w:hAnsi="Cambria"/>
        </w:rPr>
      </w:pPr>
      <w:r w:rsidRPr="007F0177">
        <w:rPr>
          <w:rFonts w:ascii="Cambria" w:hAnsi="Cambria"/>
        </w:rPr>
        <w:t xml:space="preserve">(ďalej </w:t>
      </w:r>
      <w:r w:rsidR="00BF1211" w:rsidRPr="007F0177">
        <w:rPr>
          <w:rFonts w:ascii="Cambria" w:hAnsi="Cambria"/>
        </w:rPr>
        <w:t>aj ako</w:t>
      </w:r>
      <w:r w:rsidRPr="007F0177">
        <w:rPr>
          <w:rFonts w:ascii="Cambria" w:hAnsi="Cambria"/>
        </w:rPr>
        <w:t xml:space="preserve"> „</w:t>
      </w:r>
      <w:r w:rsidR="00BF1211" w:rsidRPr="007F0177">
        <w:rPr>
          <w:rFonts w:ascii="Cambria" w:hAnsi="Cambria"/>
          <w:b/>
          <w:bCs/>
        </w:rPr>
        <w:t>Dopravca</w:t>
      </w:r>
      <w:r w:rsidRPr="007F0177">
        <w:rPr>
          <w:rFonts w:ascii="Cambria" w:hAnsi="Cambria"/>
        </w:rPr>
        <w:t xml:space="preserve">“) </w:t>
      </w:r>
    </w:p>
    <w:p w14:paraId="59AA177C" w14:textId="46F35519" w:rsidR="00962E59" w:rsidRPr="007F0177" w:rsidRDefault="00EA74D0" w:rsidP="00605BC8">
      <w:pPr>
        <w:pStyle w:val="Parties"/>
        <w:shd w:val="clear" w:color="auto" w:fill="FFFFFF" w:themeFill="background1"/>
        <w:tabs>
          <w:tab w:val="clear" w:pos="720"/>
          <w:tab w:val="left" w:pos="3544"/>
        </w:tabs>
        <w:spacing w:before="60"/>
        <w:ind w:left="709"/>
        <w:rPr>
          <w:rFonts w:ascii="Cambria" w:hAnsi="Cambria"/>
          <w:b/>
          <w:bCs/>
        </w:rPr>
      </w:pPr>
      <w:r w:rsidRPr="007F0177">
        <w:rPr>
          <w:rFonts w:ascii="Cambria" w:hAnsi="Cambria"/>
          <w:b/>
          <w:bCs/>
          <w:shd w:val="clear" w:color="auto" w:fill="FFFFFF" w:themeFill="background1"/>
        </w:rPr>
        <w:t>Mesto Zvolen</w:t>
      </w:r>
    </w:p>
    <w:p w14:paraId="3161A964" w14:textId="6153515B" w:rsidR="00BF1211" w:rsidRPr="007F0177" w:rsidRDefault="00464E0E" w:rsidP="00605BC8">
      <w:pPr>
        <w:pStyle w:val="Parties"/>
        <w:numPr>
          <w:ilvl w:val="0"/>
          <w:numId w:val="0"/>
        </w:numPr>
        <w:spacing w:after="240"/>
        <w:ind w:left="720"/>
        <w:jc w:val="left"/>
        <w:rPr>
          <w:rFonts w:ascii="Cambria" w:hAnsi="Cambria"/>
        </w:rPr>
      </w:pPr>
      <w:r w:rsidRPr="007F0177">
        <w:rPr>
          <w:rFonts w:ascii="Cambria" w:hAnsi="Cambria"/>
        </w:rPr>
        <w:t>Sídlo</w:t>
      </w:r>
      <w:r w:rsidRPr="007F0177">
        <w:rPr>
          <w:rFonts w:ascii="Cambria" w:hAnsi="Cambria"/>
        </w:rPr>
        <w:tab/>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Námestie slobody 22, 960 01 Zvolen</w:t>
      </w:r>
      <w:r w:rsidRPr="007F0177">
        <w:rPr>
          <w:rFonts w:ascii="Cambria" w:hAnsi="Cambria"/>
        </w:rPr>
        <w:br/>
        <w:t>IČO</w:t>
      </w:r>
      <w:r w:rsidRPr="007F0177">
        <w:rPr>
          <w:rFonts w:ascii="Cambria" w:hAnsi="Cambria"/>
        </w:rPr>
        <w:tab/>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00 320 439</w:t>
      </w:r>
      <w:r w:rsidRPr="007F0177">
        <w:rPr>
          <w:rFonts w:ascii="Cambria" w:hAnsi="Cambria"/>
        </w:rPr>
        <w:br/>
        <w:t>DIČ</w:t>
      </w:r>
      <w:r w:rsidRPr="007F0177">
        <w:rPr>
          <w:rFonts w:ascii="Cambria" w:hAnsi="Cambria"/>
        </w:rPr>
        <w:tab/>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2021339430</w:t>
      </w:r>
      <w:r w:rsidRPr="007F0177">
        <w:rPr>
          <w:rFonts w:ascii="Cambria" w:hAnsi="Cambria"/>
        </w:rPr>
        <w:br/>
        <w:t>IČ DPH</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IBAN</w:t>
      </w:r>
      <w:r w:rsidRPr="007F0177">
        <w:rPr>
          <w:rFonts w:ascii="Cambria" w:hAnsi="Cambria"/>
        </w:rPr>
        <w:tab/>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SK63 0200 0000 0000 1962 8412</w:t>
      </w:r>
      <w:r w:rsidRPr="007F0177">
        <w:rPr>
          <w:rFonts w:ascii="Cambria" w:hAnsi="Cambria"/>
        </w:rPr>
        <w:br/>
        <w:t xml:space="preserve">V zastúpení </w:t>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Ing. Lenka Balkovičová</w:t>
      </w:r>
      <w:r w:rsidR="001603C4" w:rsidRPr="007F0177">
        <w:rPr>
          <w:rFonts w:ascii="Cambria" w:hAnsi="Cambria"/>
        </w:rPr>
        <w:t>, primátorka</w:t>
      </w:r>
    </w:p>
    <w:p w14:paraId="6A0EE6CF" w14:textId="35E2D5F8" w:rsidR="009455AE" w:rsidRPr="007F0177" w:rsidRDefault="009455AE" w:rsidP="009455AE">
      <w:pPr>
        <w:pStyle w:val="Parties"/>
        <w:numPr>
          <w:ilvl w:val="0"/>
          <w:numId w:val="0"/>
        </w:numPr>
        <w:spacing w:after="240"/>
        <w:ind w:left="720"/>
        <w:rPr>
          <w:rFonts w:ascii="Cambria" w:hAnsi="Cambria"/>
        </w:rPr>
      </w:pPr>
      <w:r w:rsidRPr="007F0177">
        <w:rPr>
          <w:rFonts w:ascii="Cambria" w:hAnsi="Cambria"/>
        </w:rPr>
        <w:t xml:space="preserve">(ďalej </w:t>
      </w:r>
      <w:r w:rsidR="00BF1211" w:rsidRPr="007F0177">
        <w:rPr>
          <w:rFonts w:ascii="Cambria" w:hAnsi="Cambria"/>
        </w:rPr>
        <w:t>aj ako</w:t>
      </w:r>
      <w:r w:rsidRPr="007F0177">
        <w:rPr>
          <w:rFonts w:ascii="Cambria" w:hAnsi="Cambria"/>
        </w:rPr>
        <w:t xml:space="preserve"> „</w:t>
      </w:r>
      <w:r w:rsidR="00BF1211" w:rsidRPr="007F0177">
        <w:rPr>
          <w:rFonts w:ascii="Cambria" w:hAnsi="Cambria"/>
          <w:b/>
          <w:bCs/>
        </w:rPr>
        <w:t>Objednávateľ</w:t>
      </w:r>
      <w:r w:rsidRPr="007F0177">
        <w:rPr>
          <w:rFonts w:ascii="Cambria" w:hAnsi="Cambria"/>
        </w:rPr>
        <w:t>“</w:t>
      </w:r>
      <w:r w:rsidR="009E65F9" w:rsidRPr="007F0177">
        <w:rPr>
          <w:rFonts w:ascii="Cambria" w:hAnsi="Cambria"/>
        </w:rPr>
        <w:t>)</w:t>
      </w:r>
      <w:r w:rsidR="00F22D45" w:rsidRPr="007F0177">
        <w:rPr>
          <w:rFonts w:ascii="Cambria" w:hAnsi="Cambria"/>
        </w:rPr>
        <w:t xml:space="preserve">. </w:t>
      </w:r>
    </w:p>
    <w:p w14:paraId="58B98D08" w14:textId="286E6AC0" w:rsidR="009455AE" w:rsidRPr="007F0177" w:rsidRDefault="009455AE" w:rsidP="009455AE">
      <w:pPr>
        <w:pStyle w:val="Definition1"/>
        <w:numPr>
          <w:ilvl w:val="0"/>
          <w:numId w:val="0"/>
        </w:numPr>
        <w:rPr>
          <w:rFonts w:ascii="Cambria" w:hAnsi="Cambria"/>
        </w:rPr>
      </w:pPr>
      <w:r w:rsidRPr="007F0177">
        <w:rPr>
          <w:rFonts w:ascii="Cambria" w:hAnsi="Cambria"/>
        </w:rPr>
        <w:t>(</w:t>
      </w:r>
      <w:r w:rsidR="008D53C4" w:rsidRPr="007F0177">
        <w:rPr>
          <w:rFonts w:ascii="Cambria" w:hAnsi="Cambria"/>
        </w:rPr>
        <w:t>Dopravca a Objednávateľ</w:t>
      </w:r>
      <w:r w:rsidRPr="007F0177">
        <w:rPr>
          <w:rFonts w:ascii="Cambria" w:hAnsi="Cambria"/>
        </w:rPr>
        <w:t xml:space="preserve"> ďalej spoločne aj ako „</w:t>
      </w:r>
      <w:r w:rsidRPr="007F0177">
        <w:rPr>
          <w:rFonts w:ascii="Cambria" w:hAnsi="Cambria"/>
          <w:b/>
        </w:rPr>
        <w:t>Zmluvné strany</w:t>
      </w:r>
      <w:r w:rsidRPr="007F0177">
        <w:rPr>
          <w:rFonts w:ascii="Cambria" w:hAnsi="Cambria"/>
        </w:rPr>
        <w:t>“ alebo jednotlivo aj ako „</w:t>
      </w:r>
      <w:r w:rsidRPr="007F0177">
        <w:rPr>
          <w:rFonts w:ascii="Cambria" w:hAnsi="Cambria"/>
          <w:b/>
        </w:rPr>
        <w:t>Zmluvná strana</w:t>
      </w:r>
      <w:r w:rsidRPr="007F0177">
        <w:rPr>
          <w:rFonts w:ascii="Cambria" w:hAnsi="Cambria"/>
        </w:rPr>
        <w:t>“)</w:t>
      </w:r>
    </w:p>
    <w:p w14:paraId="2F020378" w14:textId="77777777" w:rsidR="004E0F73" w:rsidRPr="007F0177" w:rsidRDefault="004E0F73" w:rsidP="009455AE">
      <w:pPr>
        <w:pStyle w:val="Definition1"/>
        <w:numPr>
          <w:ilvl w:val="0"/>
          <w:numId w:val="0"/>
        </w:numPr>
        <w:rPr>
          <w:rFonts w:ascii="Cambria" w:hAnsi="Cambria"/>
        </w:rPr>
      </w:pPr>
    </w:p>
    <w:p w14:paraId="61645315" w14:textId="3EE02D19" w:rsidR="009455AE" w:rsidRPr="007F0177" w:rsidRDefault="009455AE" w:rsidP="009455AE">
      <w:pPr>
        <w:pStyle w:val="Definition1"/>
        <w:ind w:hanging="720"/>
        <w:rPr>
          <w:rFonts w:ascii="Cambria" w:hAnsi="Cambria"/>
          <w:sz w:val="26"/>
          <w:szCs w:val="26"/>
        </w:rPr>
      </w:pPr>
      <w:r w:rsidRPr="007F0177">
        <w:rPr>
          <w:rFonts w:ascii="Cambria" w:hAnsi="Cambria"/>
          <w:b/>
          <w:sz w:val="26"/>
          <w:szCs w:val="26"/>
        </w:rPr>
        <w:t>Vzhľadom na to, že:</w:t>
      </w:r>
    </w:p>
    <w:p w14:paraId="30C0ACEB" w14:textId="6D36D51F" w:rsidR="00DE4586" w:rsidRPr="00DE4586" w:rsidRDefault="00DE4586" w:rsidP="00DE4586">
      <w:pPr>
        <w:pStyle w:val="Recitals"/>
        <w:rPr>
          <w:rFonts w:ascii="Cambria" w:hAnsi="Cambria"/>
        </w:rPr>
      </w:pPr>
      <w:r w:rsidRPr="00DE4586">
        <w:rPr>
          <w:rFonts w:ascii="Cambria" w:hAnsi="Cambria"/>
        </w:rPr>
        <w:t>Objednávateľ je podľa ust</w:t>
      </w:r>
      <w:r>
        <w:rPr>
          <w:rFonts w:ascii="Cambria" w:hAnsi="Cambria"/>
        </w:rPr>
        <w:t>anovenia</w:t>
      </w:r>
      <w:r w:rsidRPr="00DE4586">
        <w:rPr>
          <w:rFonts w:ascii="Cambria" w:hAnsi="Cambria"/>
        </w:rPr>
        <w:t xml:space="preserve"> § 19 ods. Zákona o cestnej doprave povinný vo verejnom záujme organizovať a zabezpečovať dopravné služby v rozsahu potrebnom na zabezpečenie dopravnej obslužnosti svojho územia;</w:t>
      </w:r>
    </w:p>
    <w:p w14:paraId="60D42B09" w14:textId="1FF9D25B" w:rsidR="009455AE" w:rsidRPr="007F0177" w:rsidRDefault="00FF08F6" w:rsidP="009455AE">
      <w:pPr>
        <w:pStyle w:val="Recitals"/>
        <w:rPr>
          <w:rFonts w:ascii="Cambria" w:hAnsi="Cambria"/>
        </w:rPr>
      </w:pPr>
      <w:r w:rsidRPr="007F0177">
        <w:rPr>
          <w:rFonts w:ascii="Cambria" w:hAnsi="Cambria"/>
        </w:rPr>
        <w:t xml:space="preserve">Objednávateľ má záujem zabezpečiť verejnosti bezpečné, efektívne a kvalitné dopravné služby  na území </w:t>
      </w:r>
      <w:r w:rsidR="0072674F" w:rsidRPr="007F0177">
        <w:rPr>
          <w:rFonts w:ascii="Cambria" w:hAnsi="Cambria"/>
        </w:rPr>
        <w:t xml:space="preserve">Mesta </w:t>
      </w:r>
      <w:r w:rsidR="00053EB2" w:rsidRPr="007F0177">
        <w:rPr>
          <w:rFonts w:ascii="Cambria" w:hAnsi="Cambria"/>
        </w:rPr>
        <w:t xml:space="preserve">Zvolen </w:t>
      </w:r>
      <w:r w:rsidRPr="007F0177">
        <w:rPr>
          <w:rFonts w:ascii="Cambria" w:hAnsi="Cambria"/>
        </w:rPr>
        <w:t>formou mestskej autobusovej dopravy za určené základné cestovné podľa potrieb dopravnej obslužnosti predmetného územia</w:t>
      </w:r>
      <w:r w:rsidR="00053EB2" w:rsidRPr="007F0177">
        <w:rPr>
          <w:rFonts w:ascii="Cambria" w:hAnsi="Cambria"/>
        </w:rPr>
        <w:t>;</w:t>
      </w:r>
    </w:p>
    <w:p w14:paraId="6454BED2" w14:textId="168148BC" w:rsidR="004E0F73" w:rsidRDefault="004E0F73" w:rsidP="004E0F73">
      <w:pPr>
        <w:pStyle w:val="Recitals"/>
        <w:rPr>
          <w:rFonts w:ascii="Cambria" w:hAnsi="Cambria"/>
        </w:rPr>
      </w:pPr>
      <w:r w:rsidRPr="007F0177">
        <w:rPr>
          <w:rFonts w:ascii="Cambria" w:hAnsi="Cambria"/>
        </w:rPr>
        <w:t xml:space="preserve">Služby, ktoré Dopravca poskytuje na základe tejto Zmluvy sú služby, ktoré by inak, najmä pre ekonomickú nevýhodnosť, vôbec neposkytoval, neposkytoval v požadovanom rozsahu alebo kvalite alebo by ich neposkytoval za určené základné cestovné, ale ktoré sú potrebné na zabezpečenie dopravnej obslužnosti záujmového územia mesta Zvolen; </w:t>
      </w:r>
    </w:p>
    <w:p w14:paraId="3879E589" w14:textId="7AD04A88" w:rsidR="004D2312" w:rsidRPr="0075066B" w:rsidRDefault="004D2312" w:rsidP="004D2312">
      <w:pPr>
        <w:pStyle w:val="Recitals"/>
        <w:rPr>
          <w:rFonts w:ascii="Cambria" w:hAnsi="Cambria"/>
        </w:rPr>
      </w:pPr>
      <w:bookmarkStart w:id="1" w:name="_Ref77317672"/>
      <w:r w:rsidRPr="0075066B">
        <w:rPr>
          <w:rFonts w:ascii="Cambria" w:hAnsi="Cambria"/>
        </w:rPr>
        <w:t xml:space="preserve">Objednávateľ má s Ministerstvom pôdohospodárstva a rozvoja vidieka SR zároveň uzatvorenú Zmluvu o poskytnutí nenávratného finančného príspevku č. IROP-Z-302011X943-121-48 (dostupná na URL adrese: </w:t>
      </w:r>
      <w:r w:rsidR="00071B3B" w:rsidRPr="00071B3B">
        <w:rPr>
          <w:rFonts w:ascii="Cambria" w:hAnsi="Cambria"/>
        </w:rPr>
        <w:t>https://www.crz.gov.sk/4504520/</w:t>
      </w:r>
      <w:r w:rsidRPr="0075066B">
        <w:rPr>
          <w:rFonts w:ascii="Cambria" w:hAnsi="Cambria"/>
        </w:rPr>
        <w:t>) (ďalej len „</w:t>
      </w:r>
      <w:r w:rsidRPr="0075066B">
        <w:rPr>
          <w:rFonts w:ascii="Cambria" w:hAnsi="Cambria"/>
          <w:b/>
          <w:bCs/>
        </w:rPr>
        <w:t>Zmluva o NFP</w:t>
      </w:r>
      <w:r w:rsidRPr="0075066B">
        <w:rPr>
          <w:rFonts w:ascii="Cambria" w:hAnsi="Cambria"/>
        </w:rPr>
        <w:t xml:space="preserve">“), na základe ktorej Objednávateľ plánuje vyhlásiť/vyhlásil verejné obstarávanie na nákup štyroch (4) vozidiel (ktorá sa podľa podmienok tejto </w:t>
      </w:r>
      <w:r w:rsidRPr="0075066B">
        <w:rPr>
          <w:rFonts w:ascii="Cambria" w:hAnsi="Cambria"/>
        </w:rPr>
        <w:lastRenderedPageBreak/>
        <w:t>Zmluvy majú stať Vozidlami Objednávateľa, ako je tento pojem definovaný nižšie), ktoré je podľa Zmluvy o NFP Objednávateľ povinný využívať na účely zabezpečenia mestskej autobusovej dopravy v meste Zvolen;</w:t>
      </w:r>
      <w:bookmarkEnd w:id="1"/>
      <w:r w:rsidRPr="0075066B">
        <w:rPr>
          <w:rFonts w:ascii="Cambria" w:hAnsi="Cambria"/>
        </w:rPr>
        <w:t xml:space="preserve"> </w:t>
      </w:r>
    </w:p>
    <w:p w14:paraId="27757B1D" w14:textId="466573B1" w:rsidR="00DE2702" w:rsidRPr="007E7680" w:rsidRDefault="00053EB2" w:rsidP="007E7680">
      <w:pPr>
        <w:pStyle w:val="Recitals"/>
        <w:rPr>
          <w:rFonts w:ascii="Cambria" w:hAnsi="Cambria"/>
          <w:shd w:val="clear" w:color="auto" w:fill="BFBFBF" w:themeFill="background1" w:themeFillShade="BF"/>
        </w:rPr>
      </w:pPr>
      <w:bookmarkStart w:id="2" w:name="_Ref77316987"/>
      <w:r w:rsidRPr="007F0177">
        <w:rPr>
          <w:rFonts w:ascii="Cambria" w:hAnsi="Cambria"/>
        </w:rPr>
        <w:t>Objednávateľ za účelom</w:t>
      </w:r>
      <w:r w:rsidR="00DE2E47" w:rsidRPr="007F0177">
        <w:rPr>
          <w:rFonts w:ascii="Cambria" w:hAnsi="Cambria"/>
        </w:rPr>
        <w:t xml:space="preserve"> zabezpečeni</w:t>
      </w:r>
      <w:r w:rsidR="00EB6236" w:rsidRPr="007F0177">
        <w:rPr>
          <w:rFonts w:ascii="Cambria" w:hAnsi="Cambria"/>
        </w:rPr>
        <w:t>a</w:t>
      </w:r>
      <w:r w:rsidR="00DE2E47" w:rsidRPr="007F0177">
        <w:rPr>
          <w:rFonts w:ascii="Cambria" w:hAnsi="Cambria"/>
        </w:rPr>
        <w:t xml:space="preserve"> týchto služieb</w:t>
      </w:r>
      <w:r w:rsidRPr="007F0177">
        <w:rPr>
          <w:rFonts w:ascii="Cambria" w:hAnsi="Cambria"/>
        </w:rPr>
        <w:t xml:space="preserve"> vyhlásil v súlade</w:t>
      </w:r>
      <w:r w:rsidR="00BD4684" w:rsidRPr="007F0177">
        <w:rPr>
          <w:rFonts w:ascii="Cambria" w:hAnsi="Cambria"/>
        </w:rPr>
        <w:t xml:space="preserve"> Nariadením Európskeho parlamentu a Rady (ES) č. 1370/2007 z 23. októbra 2007 o službách vo verejnom záujme v železničnej a cestnej osobnej doprave, ktorým sa zrušujú nariadenia Rady (EHS) č. 1191/69 a (EHS) č. 1107/70 v konsolidovanom znení</w:t>
      </w:r>
      <w:r w:rsidRPr="007F0177">
        <w:rPr>
          <w:rFonts w:ascii="Cambria" w:hAnsi="Cambria"/>
        </w:rPr>
        <w:t xml:space="preserve"> </w:t>
      </w:r>
      <w:r w:rsidR="00EB6236" w:rsidRPr="007F0177">
        <w:rPr>
          <w:rFonts w:ascii="Cambria" w:hAnsi="Cambria"/>
        </w:rPr>
        <w:t xml:space="preserve">a podľa </w:t>
      </w:r>
      <w:r w:rsidRPr="007F0177">
        <w:rPr>
          <w:rFonts w:ascii="Cambria" w:hAnsi="Cambria"/>
        </w:rPr>
        <w:t>zákon</w:t>
      </w:r>
      <w:r w:rsidR="00EB6236" w:rsidRPr="007F0177">
        <w:rPr>
          <w:rFonts w:ascii="Cambria" w:hAnsi="Cambria"/>
        </w:rPr>
        <w:t>a</w:t>
      </w:r>
      <w:r w:rsidRPr="007F0177">
        <w:rPr>
          <w:rFonts w:ascii="Cambria" w:hAnsi="Cambria"/>
        </w:rPr>
        <w:t xml:space="preserve"> č. 343/2015 Z. z. o verejnom obstarávaní a o zmene a doplnení niektorých zákonov verejné obstarávanie na predmet zákazky</w:t>
      </w:r>
      <w:r w:rsidR="001603C4" w:rsidRPr="007F0177">
        <w:rPr>
          <w:rFonts w:ascii="Cambria" w:hAnsi="Cambria"/>
        </w:rPr>
        <w:t xml:space="preserve"> </w:t>
      </w:r>
      <w:r w:rsidR="000D019A">
        <w:rPr>
          <w:rFonts w:ascii="Cambria" w:hAnsi="Cambria"/>
        </w:rPr>
        <w:t>„</w:t>
      </w:r>
      <w:r w:rsidR="000D019A" w:rsidRPr="000D019A">
        <w:rPr>
          <w:rFonts w:ascii="Cambria" w:hAnsi="Cambria"/>
        </w:rPr>
        <w:t>Obstaranie dopravcu na zabezpečenie služieb v pravidelnej autobusovej doprave (MHD) pre mesto Zvolen</w:t>
      </w:r>
      <w:r w:rsidR="000D019A">
        <w:rPr>
          <w:rFonts w:ascii="Cambria" w:hAnsi="Cambria"/>
        </w:rPr>
        <w:t>“</w:t>
      </w:r>
      <w:r w:rsidR="00627403" w:rsidRPr="007F0177">
        <w:rPr>
          <w:rFonts w:ascii="Cambria" w:hAnsi="Cambria"/>
        </w:rPr>
        <w:t>;</w:t>
      </w:r>
      <w:bookmarkEnd w:id="2"/>
      <w:r w:rsidR="00CD0F3F" w:rsidRPr="007F0177">
        <w:rPr>
          <w:rFonts w:ascii="Cambria" w:hAnsi="Cambria"/>
        </w:rPr>
        <w:t xml:space="preserve"> </w:t>
      </w:r>
      <w:r w:rsidR="004D2312">
        <w:rPr>
          <w:rFonts w:ascii="Cambria" w:hAnsi="Cambria"/>
        </w:rPr>
        <w:t>a</w:t>
      </w:r>
    </w:p>
    <w:p w14:paraId="24D57A25" w14:textId="634B4AC0" w:rsidR="00627403" w:rsidRPr="007F0177" w:rsidRDefault="00241DC3" w:rsidP="007E7680">
      <w:pPr>
        <w:pStyle w:val="Recitals"/>
        <w:rPr>
          <w:rFonts w:ascii="Cambria" w:hAnsi="Cambria"/>
        </w:rPr>
      </w:pPr>
      <w:r w:rsidRPr="007F0177">
        <w:rPr>
          <w:rFonts w:ascii="Cambria" w:hAnsi="Cambria"/>
        </w:rPr>
        <w:t>n</w:t>
      </w:r>
      <w:r w:rsidR="00CD0F3F" w:rsidRPr="007F0177">
        <w:rPr>
          <w:rFonts w:ascii="Cambria" w:hAnsi="Cambria"/>
        </w:rPr>
        <w:t xml:space="preserve">a základe výsledkov tohto verejného obstarávania bola ponuka Dopravcu vyhodnotená ako úspešná a zo strany Objednávateľa </w:t>
      </w:r>
      <w:r w:rsidRPr="007F0177">
        <w:rPr>
          <w:rFonts w:ascii="Cambria" w:hAnsi="Cambria"/>
        </w:rPr>
        <w:t>bola ponuka Dopravcu prijatá;</w:t>
      </w:r>
    </w:p>
    <w:p w14:paraId="1676D851" w14:textId="24665955" w:rsidR="009455AE" w:rsidRPr="007F0177" w:rsidRDefault="00241DC3" w:rsidP="00241DC3">
      <w:pPr>
        <w:pStyle w:val="Definition1"/>
        <w:numPr>
          <w:ilvl w:val="0"/>
          <w:numId w:val="0"/>
        </w:numPr>
        <w:rPr>
          <w:rFonts w:ascii="Cambria" w:hAnsi="Cambria"/>
        </w:rPr>
      </w:pPr>
      <w:r w:rsidRPr="007F0177">
        <w:rPr>
          <w:rFonts w:ascii="Cambria" w:hAnsi="Cambria"/>
        </w:rPr>
        <w:t xml:space="preserve">tak sa </w:t>
      </w:r>
      <w:r w:rsidR="009455AE" w:rsidRPr="007F0177">
        <w:rPr>
          <w:rFonts w:ascii="Cambria" w:hAnsi="Cambria"/>
        </w:rPr>
        <w:t xml:space="preserve">Zmluvné strany dohodli </w:t>
      </w:r>
      <w:r w:rsidRPr="007F0177">
        <w:rPr>
          <w:rFonts w:ascii="Cambria" w:hAnsi="Cambria"/>
        </w:rPr>
        <w:t>na uzatvorení tejto Zmluvy v nasledovnom znení</w:t>
      </w:r>
      <w:r w:rsidR="009455AE" w:rsidRPr="007F0177">
        <w:rPr>
          <w:rFonts w:ascii="Cambria" w:hAnsi="Cambria"/>
        </w:rPr>
        <w:t>:</w:t>
      </w:r>
    </w:p>
    <w:p w14:paraId="6855502C" w14:textId="77777777" w:rsidR="009455AE" w:rsidRPr="007F0177" w:rsidRDefault="009455AE" w:rsidP="009455AE">
      <w:pPr>
        <w:pStyle w:val="Heading1"/>
        <w:rPr>
          <w:rFonts w:ascii="Cambria" w:hAnsi="Cambria"/>
        </w:rPr>
      </w:pPr>
      <w:r w:rsidRPr="007F0177">
        <w:rPr>
          <w:rFonts w:ascii="Cambria" w:hAnsi="Cambria"/>
        </w:rPr>
        <w:t>Definície a výklad pojmov</w:t>
      </w:r>
    </w:p>
    <w:p w14:paraId="2BF1A365" w14:textId="22757379" w:rsidR="009455AE" w:rsidRPr="007F0177" w:rsidRDefault="009455AE" w:rsidP="009455AE">
      <w:pPr>
        <w:pStyle w:val="Heading2"/>
        <w:rPr>
          <w:rFonts w:ascii="Cambria" w:hAnsi="Cambria"/>
        </w:rPr>
      </w:pPr>
      <w:r w:rsidRPr="007F0177">
        <w:rPr>
          <w:rFonts w:ascii="Cambria" w:hAnsi="Cambria"/>
        </w:rPr>
        <w:t xml:space="preserve">Ak táto Zmluva neustanovuje inak alebo </w:t>
      </w:r>
      <w:r w:rsidR="0095422F" w:rsidRPr="007F0177">
        <w:rPr>
          <w:rFonts w:ascii="Cambria" w:hAnsi="Cambria"/>
        </w:rPr>
        <w:t xml:space="preserve">nad rámec alebo </w:t>
      </w:r>
      <w:r w:rsidRPr="007F0177">
        <w:rPr>
          <w:rFonts w:ascii="Cambria" w:hAnsi="Cambria"/>
        </w:rPr>
        <w:t>pokiaľ z kontextu Zmluvy nevyplýva niečo iné, slová a výrazy napísané s veľkým začiatočným písmenom majú v tejto Zmluve nasledujúci význam:</w:t>
      </w:r>
    </w:p>
    <w:tbl>
      <w:tblPr>
        <w:tblStyle w:val="TableGrid"/>
        <w:tblW w:w="8297" w:type="dxa"/>
        <w:tblInd w:w="720" w:type="dxa"/>
        <w:tblLook w:val="04A0" w:firstRow="1" w:lastRow="0" w:firstColumn="1" w:lastColumn="0" w:noHBand="0" w:noVBand="1"/>
      </w:tblPr>
      <w:tblGrid>
        <w:gridCol w:w="2677"/>
        <w:gridCol w:w="5620"/>
      </w:tblGrid>
      <w:tr w:rsidR="00CC171B" w:rsidRPr="007F0177" w14:paraId="57CC1CEA" w14:textId="77777777" w:rsidTr="00CC171B">
        <w:tc>
          <w:tcPr>
            <w:tcW w:w="2677" w:type="dxa"/>
          </w:tcPr>
          <w:p w14:paraId="1A9730E8" w14:textId="48106F0C"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Autobusová linka</w:t>
            </w:r>
          </w:p>
        </w:tc>
        <w:tc>
          <w:tcPr>
            <w:tcW w:w="5620" w:type="dxa"/>
          </w:tcPr>
          <w:p w14:paraId="353BF253" w14:textId="38A3A838" w:rsidR="00CC171B" w:rsidRPr="007F0177" w:rsidRDefault="00CC171B" w:rsidP="00CB139C">
            <w:pPr>
              <w:pStyle w:val="Definition1"/>
              <w:numPr>
                <w:ilvl w:val="0"/>
                <w:numId w:val="0"/>
              </w:numPr>
              <w:spacing w:before="60" w:after="60"/>
              <w:rPr>
                <w:rFonts w:ascii="Cambria" w:hAnsi="Cambria"/>
                <w:lang w:val="sk-SK"/>
              </w:rPr>
            </w:pPr>
            <w:r w:rsidRPr="007F0177">
              <w:rPr>
                <w:rFonts w:ascii="Cambria" w:hAnsi="Cambria"/>
                <w:lang w:val="sk-SK"/>
              </w:rPr>
              <w:t>súhrn dopravných spojení na trase dopravnej cesty určenej počiatočnou a cieľovou  Zastávkou a ostatnými Zastávkami, na ktorých sú pravidelne poskytované prepravné služby podľa platnej licencie, podľa schváleného Cestovného poriadku a podľa tejto Zmluvy. Predpokladaný zoznam Autobusových liniek pre účely Verejného obstarávania je stanovený v Prílohe č. 1 tejto Zmluvy.</w:t>
            </w:r>
          </w:p>
        </w:tc>
      </w:tr>
      <w:tr w:rsidR="00CC171B" w:rsidRPr="007F0177" w14:paraId="6052311B" w14:textId="77777777" w:rsidTr="00CC171B">
        <w:tc>
          <w:tcPr>
            <w:tcW w:w="2677" w:type="dxa"/>
          </w:tcPr>
          <w:p w14:paraId="4C7E10C7" w14:textId="29E0D534"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CED</w:t>
            </w:r>
          </w:p>
        </w:tc>
        <w:tc>
          <w:tcPr>
            <w:tcW w:w="5620" w:type="dxa"/>
          </w:tcPr>
          <w:p w14:paraId="1B567EFB" w14:textId="2C4DFFCB" w:rsidR="00CC171B" w:rsidRPr="007F0177" w:rsidRDefault="00CC171B" w:rsidP="00CB139C">
            <w:pPr>
              <w:pStyle w:val="Definition1"/>
              <w:numPr>
                <w:ilvl w:val="0"/>
                <w:numId w:val="0"/>
              </w:numPr>
              <w:spacing w:before="60" w:after="60"/>
              <w:rPr>
                <w:rFonts w:ascii="Cambria" w:hAnsi="Cambria"/>
                <w:lang w:val="sk-SK"/>
              </w:rPr>
            </w:pPr>
            <w:r w:rsidRPr="007F0177">
              <w:rPr>
                <w:rFonts w:ascii="Cambria" w:hAnsi="Cambria"/>
                <w:lang w:val="sk-SK"/>
              </w:rPr>
              <w:t xml:space="preserve">centrálny dispečing </w:t>
            </w:r>
            <w:r w:rsidR="00782D20" w:rsidRPr="007F0177">
              <w:rPr>
                <w:rFonts w:ascii="Cambria" w:hAnsi="Cambria"/>
                <w:lang w:val="sk-SK"/>
              </w:rPr>
              <w:t>Dopravcu</w:t>
            </w:r>
            <w:r w:rsidR="006B31E7" w:rsidRPr="007F0177">
              <w:rPr>
                <w:rFonts w:ascii="Cambria" w:hAnsi="Cambria"/>
                <w:lang w:val="sk-SK"/>
              </w:rPr>
              <w:t xml:space="preserve">, ktorý je </w:t>
            </w:r>
            <w:r w:rsidR="004A3464" w:rsidRPr="007F0177">
              <w:rPr>
                <w:rFonts w:ascii="Cambria" w:hAnsi="Cambria"/>
                <w:lang w:val="sk-SK"/>
              </w:rPr>
              <w:t>povinný zabezpečiť Dopravca</w:t>
            </w:r>
            <w:r w:rsidR="00742414" w:rsidRPr="007F0177">
              <w:rPr>
                <w:rFonts w:ascii="Cambria" w:hAnsi="Cambria"/>
                <w:lang w:val="sk-SK"/>
              </w:rPr>
              <w:t xml:space="preserve"> podľa požiadaviek uvedených v Technologických a prevádzkových štandardoch</w:t>
            </w:r>
          </w:p>
        </w:tc>
      </w:tr>
      <w:tr w:rsidR="00CC171B" w:rsidRPr="007F0177" w14:paraId="7F014C79" w14:textId="77777777" w:rsidTr="00CC171B">
        <w:tc>
          <w:tcPr>
            <w:tcW w:w="2677" w:type="dxa"/>
          </w:tcPr>
          <w:p w14:paraId="4C32D56A" w14:textId="565EA8C5"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Cestovný poriadok</w:t>
            </w:r>
          </w:p>
        </w:tc>
        <w:tc>
          <w:tcPr>
            <w:tcW w:w="5620" w:type="dxa"/>
          </w:tcPr>
          <w:p w14:paraId="55321FF8" w14:textId="65D3F021" w:rsidR="00CC171B" w:rsidRPr="00BC1BF9" w:rsidRDefault="00CC171B" w:rsidP="00CB139C">
            <w:pPr>
              <w:pStyle w:val="Definition1"/>
              <w:numPr>
                <w:ilvl w:val="0"/>
                <w:numId w:val="0"/>
              </w:numPr>
              <w:spacing w:before="60" w:after="60"/>
              <w:rPr>
                <w:rFonts w:ascii="Cambria" w:hAnsi="Cambria"/>
                <w:lang w:val="sk-SK"/>
              </w:rPr>
            </w:pPr>
            <w:r w:rsidRPr="00BC1BF9">
              <w:rPr>
                <w:rFonts w:ascii="Cambria" w:hAnsi="Cambria"/>
                <w:lang w:val="sk-SK"/>
              </w:rPr>
              <w:t>dokument stanovujúci časové údaje pre jazdu Vozidiel Dopravcu na trase Autobusovej linky pre všetky Spoje.</w:t>
            </w:r>
          </w:p>
        </w:tc>
      </w:tr>
      <w:tr w:rsidR="00A71E58" w:rsidRPr="007F0177" w14:paraId="76EBF37C" w14:textId="77777777" w:rsidTr="00CC171B">
        <w:tc>
          <w:tcPr>
            <w:tcW w:w="2677" w:type="dxa"/>
          </w:tcPr>
          <w:p w14:paraId="3452E3B2" w14:textId="65AA6061" w:rsidR="00A71E58" w:rsidRPr="007F0177" w:rsidRDefault="00A71E58" w:rsidP="00CB139C">
            <w:pPr>
              <w:pStyle w:val="Definition1"/>
              <w:spacing w:before="60" w:after="60"/>
              <w:ind w:left="0"/>
              <w:rPr>
                <w:rFonts w:ascii="Cambria" w:hAnsi="Cambria"/>
                <w:lang w:val="sk-SK"/>
              </w:rPr>
            </w:pPr>
            <w:r w:rsidRPr="007F0177">
              <w:rPr>
                <w:rFonts w:ascii="Cambria" w:hAnsi="Cambria"/>
                <w:lang w:val="sk-SK"/>
              </w:rPr>
              <w:t>Cena služby</w:t>
            </w:r>
          </w:p>
        </w:tc>
        <w:tc>
          <w:tcPr>
            <w:tcW w:w="5620" w:type="dxa"/>
          </w:tcPr>
          <w:p w14:paraId="6AF5E8AC" w14:textId="3245A7AF" w:rsidR="00A71E58" w:rsidRPr="00BC1BF9" w:rsidRDefault="00A71E58" w:rsidP="00CB139C">
            <w:pPr>
              <w:pStyle w:val="Definition1"/>
              <w:numPr>
                <w:ilvl w:val="0"/>
                <w:numId w:val="0"/>
              </w:numPr>
              <w:spacing w:before="60" w:after="60"/>
              <w:rPr>
                <w:rFonts w:ascii="Cambria" w:hAnsi="Cambria"/>
                <w:lang w:val="sk-SK"/>
              </w:rPr>
            </w:pPr>
            <w:r w:rsidRPr="00BC1BF9">
              <w:rPr>
                <w:rFonts w:ascii="Cambria" w:hAnsi="Cambria"/>
                <w:lang w:val="sk-SK"/>
              </w:rPr>
              <w:t xml:space="preserve">suma stanovená v zmysle výpočtu podľa bodu </w:t>
            </w:r>
            <w:r w:rsidR="00BF39FC" w:rsidRPr="00BC1BF9">
              <w:rPr>
                <w:rFonts w:ascii="Cambria" w:hAnsi="Cambria"/>
              </w:rPr>
              <w:fldChar w:fldCharType="begin"/>
            </w:r>
            <w:r w:rsidR="00BF39FC" w:rsidRPr="00BC1BF9">
              <w:rPr>
                <w:rFonts w:ascii="Cambria" w:hAnsi="Cambria"/>
                <w:lang w:val="sk-SK"/>
              </w:rPr>
              <w:instrText xml:space="preserve"> REF _Ref75186491 \r \h  \* MERGEFORMAT </w:instrText>
            </w:r>
            <w:r w:rsidR="00BF39FC" w:rsidRPr="00BC1BF9">
              <w:rPr>
                <w:rFonts w:ascii="Cambria" w:hAnsi="Cambria"/>
              </w:rPr>
            </w:r>
            <w:r w:rsidR="00BF39FC" w:rsidRPr="00BC1BF9">
              <w:rPr>
                <w:rFonts w:ascii="Cambria" w:hAnsi="Cambria"/>
              </w:rPr>
              <w:fldChar w:fldCharType="separate"/>
            </w:r>
            <w:r w:rsidR="009A6329">
              <w:rPr>
                <w:rFonts w:ascii="Cambria" w:hAnsi="Cambria"/>
                <w:lang w:val="sk-SK"/>
              </w:rPr>
              <w:t>8.6</w:t>
            </w:r>
            <w:r w:rsidR="00BF39FC" w:rsidRPr="00BC1BF9">
              <w:rPr>
                <w:rFonts w:ascii="Cambria" w:hAnsi="Cambria"/>
              </w:rPr>
              <w:fldChar w:fldCharType="end"/>
            </w:r>
            <w:r w:rsidRPr="00BC1BF9">
              <w:rPr>
                <w:rFonts w:ascii="Cambria" w:hAnsi="Cambria"/>
                <w:lang w:val="sk-SK"/>
              </w:rPr>
              <w:t xml:space="preserve"> tejto Zmluvy</w:t>
            </w:r>
          </w:p>
        </w:tc>
      </w:tr>
      <w:tr w:rsidR="00DC6EAB" w:rsidRPr="007F0177" w14:paraId="722ADF58" w14:textId="77777777" w:rsidTr="00CC171B">
        <w:tc>
          <w:tcPr>
            <w:tcW w:w="2677" w:type="dxa"/>
          </w:tcPr>
          <w:p w14:paraId="0C1EBDF1" w14:textId="4A657E17" w:rsidR="00DC6EAB" w:rsidRPr="007F0177" w:rsidRDefault="00DC6EAB" w:rsidP="00CB139C">
            <w:pPr>
              <w:pStyle w:val="Definition1"/>
              <w:spacing w:before="60" w:after="60"/>
              <w:ind w:left="0"/>
              <w:rPr>
                <w:rFonts w:ascii="Cambria" w:hAnsi="Cambria"/>
                <w:lang w:val="sk-SK"/>
              </w:rPr>
            </w:pPr>
            <w:r w:rsidRPr="007F0177">
              <w:rPr>
                <w:rFonts w:ascii="Cambria" w:hAnsi="Cambria"/>
                <w:lang w:val="sk-SK"/>
              </w:rPr>
              <w:t>Dočasné Vozidlo</w:t>
            </w:r>
          </w:p>
        </w:tc>
        <w:tc>
          <w:tcPr>
            <w:tcW w:w="5620" w:type="dxa"/>
          </w:tcPr>
          <w:p w14:paraId="12697143" w14:textId="3EA96D65" w:rsidR="00DC6EAB" w:rsidRPr="00BC1BF9" w:rsidRDefault="00DC6EAB" w:rsidP="00CB139C">
            <w:pPr>
              <w:pStyle w:val="Definition1"/>
              <w:numPr>
                <w:ilvl w:val="0"/>
                <w:numId w:val="0"/>
              </w:numPr>
              <w:spacing w:before="60" w:after="60"/>
              <w:rPr>
                <w:rFonts w:ascii="Cambria" w:hAnsi="Cambria"/>
                <w:lang w:val="sk-SK"/>
              </w:rPr>
            </w:pPr>
            <w:r w:rsidRPr="00BC1BF9">
              <w:rPr>
                <w:rFonts w:ascii="Cambria" w:hAnsi="Cambria"/>
                <w:lang w:val="sk-SK"/>
              </w:rPr>
              <w:t xml:space="preserve">Vozidlo, ktoré je Dopravca </w:t>
            </w:r>
            <w:r w:rsidR="00112B49" w:rsidRPr="00BC1BF9">
              <w:rPr>
                <w:rFonts w:ascii="Cambria" w:hAnsi="Cambria"/>
                <w:lang w:val="sk-SK"/>
              </w:rPr>
              <w:t xml:space="preserve">podľa bodu </w:t>
            </w:r>
            <w:r w:rsidR="00BC30F4" w:rsidRPr="00BC1BF9">
              <w:rPr>
                <w:rFonts w:ascii="Cambria" w:hAnsi="Cambria"/>
              </w:rPr>
              <w:fldChar w:fldCharType="begin"/>
            </w:r>
            <w:r w:rsidR="00BC30F4" w:rsidRPr="00BC1BF9">
              <w:rPr>
                <w:rFonts w:ascii="Cambria" w:hAnsi="Cambria"/>
                <w:lang w:val="sk-SK"/>
              </w:rPr>
              <w:instrText xml:space="preserve"> REF _Ref74919970 \r \h </w:instrText>
            </w:r>
            <w:r w:rsidR="00BC30F4" w:rsidRPr="00BC1BF9">
              <w:rPr>
                <w:rFonts w:ascii="Cambria" w:hAnsi="Cambria"/>
              </w:rPr>
            </w:r>
            <w:r w:rsidR="00BC30F4" w:rsidRPr="00BC1BF9">
              <w:rPr>
                <w:rFonts w:ascii="Cambria" w:hAnsi="Cambria"/>
              </w:rPr>
              <w:fldChar w:fldCharType="separate"/>
            </w:r>
            <w:r w:rsidR="009A6329">
              <w:rPr>
                <w:rFonts w:ascii="Cambria" w:hAnsi="Cambria"/>
                <w:lang w:val="sk-SK"/>
              </w:rPr>
              <w:t>6.2(b)</w:t>
            </w:r>
            <w:r w:rsidR="00BC30F4" w:rsidRPr="00BC1BF9">
              <w:rPr>
                <w:rFonts w:ascii="Cambria" w:hAnsi="Cambria"/>
              </w:rPr>
              <w:fldChar w:fldCharType="end"/>
            </w:r>
            <w:r w:rsidR="00BC30F4" w:rsidRPr="00BC1BF9">
              <w:rPr>
                <w:rFonts w:ascii="Cambria" w:hAnsi="Cambria"/>
                <w:lang w:val="sk-SK"/>
              </w:rPr>
              <w:t xml:space="preserve"> </w:t>
            </w:r>
            <w:r w:rsidR="00112B49" w:rsidRPr="00BC1BF9">
              <w:rPr>
                <w:rFonts w:ascii="Cambria" w:hAnsi="Cambria"/>
                <w:lang w:val="sk-SK"/>
              </w:rPr>
              <w:t xml:space="preserve">tejto Zmluvy </w:t>
            </w:r>
            <w:r w:rsidRPr="00BC1BF9">
              <w:rPr>
                <w:rFonts w:ascii="Cambria" w:hAnsi="Cambria"/>
                <w:lang w:val="sk-SK"/>
              </w:rPr>
              <w:t>povinný zabezpečiť na pokrytie obdobia plnenia Záväzku verejnej služby odo dňa Začatia prevádzky do</w:t>
            </w:r>
            <w:r w:rsidR="00112B49" w:rsidRPr="00BC1BF9">
              <w:rPr>
                <w:rFonts w:ascii="Cambria" w:hAnsi="Cambria"/>
                <w:lang w:val="sk-SK"/>
              </w:rPr>
              <w:t xml:space="preserve"> </w:t>
            </w:r>
            <w:r w:rsidR="00EA74D0" w:rsidRPr="00BC1BF9">
              <w:rPr>
                <w:rFonts w:ascii="Cambria" w:hAnsi="Cambria"/>
                <w:lang w:val="sk-SK"/>
              </w:rPr>
              <w:t>30.06.2024</w:t>
            </w:r>
          </w:p>
        </w:tc>
      </w:tr>
      <w:tr w:rsidR="00CC171B" w:rsidRPr="007F0177" w14:paraId="6FAA8558" w14:textId="77777777" w:rsidTr="00CC171B">
        <w:tc>
          <w:tcPr>
            <w:tcW w:w="2677" w:type="dxa"/>
          </w:tcPr>
          <w:p w14:paraId="6FDFC6EC" w14:textId="075FFB9D"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Doplatok</w:t>
            </w:r>
          </w:p>
        </w:tc>
        <w:tc>
          <w:tcPr>
            <w:tcW w:w="5620" w:type="dxa"/>
          </w:tcPr>
          <w:p w14:paraId="76DF4D6F" w14:textId="2A15CA63" w:rsidR="00CC171B" w:rsidRPr="00BC1BF9" w:rsidRDefault="00CC171B" w:rsidP="00CB139C">
            <w:pPr>
              <w:pStyle w:val="Definition1"/>
              <w:numPr>
                <w:ilvl w:val="0"/>
                <w:numId w:val="0"/>
              </w:numPr>
              <w:spacing w:before="60" w:after="60"/>
              <w:rPr>
                <w:rFonts w:ascii="Cambria" w:hAnsi="Cambria"/>
                <w:lang w:val="sk-SK"/>
              </w:rPr>
            </w:pPr>
            <w:r w:rsidRPr="00BC1BF9">
              <w:rPr>
                <w:rFonts w:ascii="Cambria" w:hAnsi="Cambria"/>
                <w:lang w:val="sk-SK"/>
              </w:rPr>
              <w:t xml:space="preserve">suma, na ktorú Dopravcovi za príslušný mesiac vznikol nárok v zmysle mesačného vyúčtovania, a ktorá predstavuje rozdiel medzi výškou Preukázanej straty za príslušný mesiac a výškou uhradených Záloh na Preukázanú stratu za príslušný mesiac. </w:t>
            </w:r>
          </w:p>
        </w:tc>
      </w:tr>
      <w:tr w:rsidR="00CC171B" w:rsidRPr="007F0177" w14:paraId="1557E4EF" w14:textId="77777777" w:rsidTr="00CC171B">
        <w:tc>
          <w:tcPr>
            <w:tcW w:w="2677" w:type="dxa"/>
          </w:tcPr>
          <w:p w14:paraId="132D2DA8" w14:textId="0461107D"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Dopravný úrad</w:t>
            </w:r>
          </w:p>
        </w:tc>
        <w:tc>
          <w:tcPr>
            <w:tcW w:w="5620" w:type="dxa"/>
          </w:tcPr>
          <w:p w14:paraId="473D4A4A" w14:textId="39578A18" w:rsidR="00CC171B" w:rsidRPr="007F0177" w:rsidRDefault="00CC171B" w:rsidP="00CB139C">
            <w:pPr>
              <w:pStyle w:val="Definition1"/>
              <w:numPr>
                <w:ilvl w:val="0"/>
                <w:numId w:val="0"/>
              </w:numPr>
              <w:spacing w:before="60" w:after="60"/>
              <w:rPr>
                <w:rFonts w:ascii="Cambria" w:hAnsi="Cambria"/>
                <w:lang w:val="sk-SK"/>
              </w:rPr>
            </w:pPr>
            <w:r w:rsidRPr="007F0177">
              <w:rPr>
                <w:rFonts w:ascii="Cambria" w:hAnsi="Cambria"/>
                <w:lang w:val="sk-SK"/>
              </w:rPr>
              <w:t>príslušný úrad, vykonávajúci svoje právomoci podľa Zákona o cestnej doprave.</w:t>
            </w:r>
          </w:p>
        </w:tc>
      </w:tr>
      <w:tr w:rsidR="00CC171B" w:rsidRPr="007F0177" w14:paraId="22BBAED2" w14:textId="77777777" w:rsidTr="00CC171B">
        <w:tc>
          <w:tcPr>
            <w:tcW w:w="2677" w:type="dxa"/>
          </w:tcPr>
          <w:p w14:paraId="39574CE4" w14:textId="7FD7D015" w:rsidR="00CC171B" w:rsidRPr="007F0177" w:rsidRDefault="00CC171B" w:rsidP="00CB139C">
            <w:pPr>
              <w:pStyle w:val="Definition1"/>
              <w:spacing w:before="60" w:after="60"/>
              <w:ind w:left="0"/>
              <w:rPr>
                <w:rFonts w:ascii="Cambria" w:hAnsi="Cambria"/>
                <w:lang w:val="sk-SK"/>
              </w:rPr>
            </w:pPr>
            <w:r w:rsidRPr="007F0177">
              <w:rPr>
                <w:rFonts w:ascii="Cambria" w:hAnsi="Cambria"/>
                <w:bCs/>
                <w:lang w:val="sk-SK"/>
              </w:rPr>
              <w:t>Nariadenie 1370/2007</w:t>
            </w:r>
          </w:p>
        </w:tc>
        <w:tc>
          <w:tcPr>
            <w:tcW w:w="5620" w:type="dxa"/>
          </w:tcPr>
          <w:p w14:paraId="652DA263" w14:textId="2B93663F"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Nariadenie Európskeho parlamentu a Rady (ES) č. 1370/2007 z 23. októbra 2007 o službách vo verejnom záujme v železničnej a cestnej osobnej doprave, ktorým sa </w:t>
            </w:r>
            <w:r w:rsidRPr="007F0177">
              <w:rPr>
                <w:rFonts w:ascii="Cambria" w:hAnsi="Cambria"/>
                <w:lang w:val="sk-SK"/>
              </w:rPr>
              <w:lastRenderedPageBreak/>
              <w:t>zrušujú nariadenia Rady (EHS) č. 1191/69 a (EHS) č. 1107/70 v konsolidovanom znení.</w:t>
            </w:r>
          </w:p>
        </w:tc>
      </w:tr>
      <w:tr w:rsidR="00CC171B" w:rsidRPr="007F0177" w14:paraId="5242FE49" w14:textId="77777777" w:rsidTr="00CC171B">
        <w:tc>
          <w:tcPr>
            <w:tcW w:w="2677" w:type="dxa"/>
          </w:tcPr>
          <w:p w14:paraId="1AB12898" w14:textId="5727384E"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lastRenderedPageBreak/>
              <w:t>Obehy</w:t>
            </w:r>
          </w:p>
        </w:tc>
        <w:tc>
          <w:tcPr>
            <w:tcW w:w="5620" w:type="dxa"/>
          </w:tcPr>
          <w:p w14:paraId="196EFF40" w14:textId="4C6C4501" w:rsidR="00CC171B" w:rsidRPr="007F0177" w:rsidRDefault="00CC171B" w:rsidP="00D14188">
            <w:pPr>
              <w:pStyle w:val="Definition1"/>
              <w:spacing w:before="60" w:after="60"/>
              <w:ind w:left="0"/>
              <w:rPr>
                <w:rFonts w:ascii="Cambria" w:hAnsi="Cambria"/>
                <w:lang w:val="sk-SK"/>
              </w:rPr>
            </w:pPr>
            <w:r w:rsidRPr="007F0177">
              <w:rPr>
                <w:rFonts w:ascii="Cambria" w:hAnsi="Cambria"/>
                <w:lang w:val="sk-SK"/>
              </w:rPr>
              <w:t>do</w:t>
            </w:r>
            <w:r w:rsidR="003E4B9E" w:rsidRPr="007F0177">
              <w:rPr>
                <w:rFonts w:ascii="Cambria" w:hAnsi="Cambria"/>
                <w:lang w:val="sk-SK"/>
              </w:rPr>
              <w:t>k</w:t>
            </w:r>
            <w:r w:rsidRPr="007F0177">
              <w:rPr>
                <w:rFonts w:ascii="Cambria" w:hAnsi="Cambria"/>
                <w:lang w:val="sk-SK"/>
              </w:rPr>
              <w:t xml:space="preserve">ument vypracovaný </w:t>
            </w:r>
            <w:r w:rsidR="00782D20" w:rsidRPr="007F0177">
              <w:rPr>
                <w:rFonts w:ascii="Cambria" w:hAnsi="Cambria"/>
                <w:lang w:val="sk-SK"/>
              </w:rPr>
              <w:t>Dopravcom</w:t>
            </w:r>
            <w:r w:rsidRPr="007F0177">
              <w:rPr>
                <w:rFonts w:ascii="Cambria" w:hAnsi="Cambria"/>
                <w:lang w:val="sk-SK"/>
              </w:rPr>
              <w:t xml:space="preserve">, ktorý stanovuje </w:t>
            </w:r>
            <w:bookmarkStart w:id="3" w:name="_Hlk76123591"/>
            <w:r w:rsidRPr="007F0177">
              <w:rPr>
                <w:rFonts w:ascii="Cambria" w:hAnsi="Cambria"/>
                <w:lang w:val="sk-SK"/>
              </w:rPr>
              <w:t xml:space="preserve">obehy Vozidiel a záväznú </w:t>
            </w:r>
            <w:proofErr w:type="spellStart"/>
            <w:r w:rsidRPr="007F0177">
              <w:rPr>
                <w:rFonts w:ascii="Cambria" w:hAnsi="Cambria"/>
                <w:lang w:val="sk-SK"/>
              </w:rPr>
              <w:t>kilometrickú</w:t>
            </w:r>
            <w:proofErr w:type="spellEnd"/>
            <w:r w:rsidRPr="007F0177">
              <w:rPr>
                <w:rFonts w:ascii="Cambria" w:hAnsi="Cambria"/>
                <w:lang w:val="sk-SK"/>
              </w:rPr>
              <w:t xml:space="preserve"> dĺžku Spojov pri zabezpečovaní Záväzku verejnej služby podľa Cestovných poriadkov, a zároveň aj záväzný pomer technologických kilometrov vo vzťahu k Tarifným kilometrom</w:t>
            </w:r>
            <w:bookmarkEnd w:id="3"/>
            <w:r w:rsidRPr="007F0177">
              <w:rPr>
                <w:rFonts w:ascii="Cambria" w:hAnsi="Cambria"/>
                <w:lang w:val="sk-SK"/>
              </w:rPr>
              <w:t>.</w:t>
            </w:r>
          </w:p>
        </w:tc>
      </w:tr>
      <w:tr w:rsidR="0046714E" w:rsidRPr="007F0177" w14:paraId="07021C59" w14:textId="77777777" w:rsidTr="00CC171B">
        <w:tc>
          <w:tcPr>
            <w:tcW w:w="2677" w:type="dxa"/>
          </w:tcPr>
          <w:p w14:paraId="5B6D709D" w14:textId="4C6FE0B5" w:rsidR="0046714E" w:rsidRPr="007F0177" w:rsidRDefault="0046714E" w:rsidP="00CB139C">
            <w:pPr>
              <w:pStyle w:val="Definition1"/>
              <w:spacing w:before="60" w:after="60"/>
              <w:ind w:left="0"/>
              <w:rPr>
                <w:rFonts w:ascii="Cambria" w:hAnsi="Cambria"/>
              </w:rPr>
            </w:pPr>
            <w:proofErr w:type="spellStart"/>
            <w:r>
              <w:rPr>
                <w:rFonts w:ascii="Cambria" w:hAnsi="Cambria"/>
              </w:rPr>
              <w:t>Označník</w:t>
            </w:r>
            <w:proofErr w:type="spellEnd"/>
            <w:r>
              <w:rPr>
                <w:rFonts w:ascii="Cambria" w:hAnsi="Cambria"/>
              </w:rPr>
              <w:t xml:space="preserve"> </w:t>
            </w:r>
            <w:proofErr w:type="spellStart"/>
            <w:r>
              <w:rPr>
                <w:rFonts w:ascii="Cambria" w:hAnsi="Cambria"/>
              </w:rPr>
              <w:t>zastávky</w:t>
            </w:r>
            <w:proofErr w:type="spellEnd"/>
          </w:p>
        </w:tc>
        <w:tc>
          <w:tcPr>
            <w:tcW w:w="5620" w:type="dxa"/>
          </w:tcPr>
          <w:p w14:paraId="10863092" w14:textId="044BF061" w:rsidR="0046714E" w:rsidRPr="007F0177" w:rsidRDefault="0046714E" w:rsidP="00D14188">
            <w:pPr>
              <w:pStyle w:val="Definition1"/>
              <w:spacing w:before="60" w:after="60"/>
              <w:ind w:left="0"/>
              <w:rPr>
                <w:rFonts w:ascii="Cambria" w:hAnsi="Cambria"/>
              </w:rPr>
            </w:pPr>
            <w:proofErr w:type="spellStart"/>
            <w:r>
              <w:rPr>
                <w:rFonts w:ascii="Cambria" w:hAnsi="Cambria"/>
              </w:rPr>
              <w:t>označenie</w:t>
            </w:r>
            <w:proofErr w:type="spellEnd"/>
            <w:r>
              <w:rPr>
                <w:rFonts w:ascii="Cambria" w:hAnsi="Cambria"/>
              </w:rPr>
              <w:t xml:space="preserve"> </w:t>
            </w:r>
            <w:proofErr w:type="spellStart"/>
            <w:r>
              <w:rPr>
                <w:rFonts w:ascii="Cambria" w:hAnsi="Cambria"/>
              </w:rPr>
              <w:t>zastávky</w:t>
            </w:r>
            <w:proofErr w:type="spellEnd"/>
            <w:r>
              <w:rPr>
                <w:rFonts w:ascii="Cambria" w:hAnsi="Cambria"/>
              </w:rPr>
              <w:t xml:space="preserve"> </w:t>
            </w:r>
            <w:proofErr w:type="spellStart"/>
            <w:r>
              <w:rPr>
                <w:rFonts w:ascii="Cambria" w:hAnsi="Cambria"/>
              </w:rPr>
              <w:t>podľa</w:t>
            </w:r>
            <w:proofErr w:type="spellEnd"/>
            <w:r>
              <w:rPr>
                <w:rFonts w:ascii="Cambria" w:hAnsi="Cambria"/>
              </w:rPr>
              <w:t xml:space="preserve"> </w:t>
            </w:r>
            <w:proofErr w:type="spellStart"/>
            <w:r>
              <w:rPr>
                <w:rFonts w:ascii="Cambria" w:hAnsi="Cambria"/>
              </w:rPr>
              <w:t>Technických</w:t>
            </w:r>
            <w:proofErr w:type="spellEnd"/>
            <w:r>
              <w:rPr>
                <w:rFonts w:ascii="Cambria" w:hAnsi="Cambria"/>
              </w:rPr>
              <w:t xml:space="preserve"> a </w:t>
            </w:r>
            <w:proofErr w:type="spellStart"/>
            <w:r>
              <w:rPr>
                <w:rFonts w:ascii="Cambria" w:hAnsi="Cambria"/>
              </w:rPr>
              <w:t>prevádzkových</w:t>
            </w:r>
            <w:proofErr w:type="spellEnd"/>
            <w:r>
              <w:rPr>
                <w:rFonts w:ascii="Cambria" w:hAnsi="Cambria"/>
              </w:rPr>
              <w:t xml:space="preserve"> </w:t>
            </w:r>
            <w:proofErr w:type="spellStart"/>
            <w:r>
              <w:rPr>
                <w:rFonts w:ascii="Cambria" w:hAnsi="Cambria"/>
              </w:rPr>
              <w:t>štandardov</w:t>
            </w:r>
            <w:proofErr w:type="spellEnd"/>
            <w:r>
              <w:rPr>
                <w:rFonts w:ascii="Cambria" w:hAnsi="Cambria"/>
              </w:rPr>
              <w:t>.</w:t>
            </w:r>
          </w:p>
        </w:tc>
      </w:tr>
      <w:tr w:rsidR="00CC171B" w:rsidRPr="007F0177" w14:paraId="52A7D14B" w14:textId="77777777" w:rsidTr="00CC171B">
        <w:tc>
          <w:tcPr>
            <w:tcW w:w="2677" w:type="dxa"/>
          </w:tcPr>
          <w:p w14:paraId="5F3CCE5E" w14:textId="0606E70A"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Ponuka Dopravcu </w:t>
            </w:r>
          </w:p>
        </w:tc>
        <w:tc>
          <w:tcPr>
            <w:tcW w:w="5620" w:type="dxa"/>
          </w:tcPr>
          <w:p w14:paraId="3AC5D5CC" w14:textId="7CB15BF6"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ponuka, ktorú Dopravca predložil vo Verejnom obstarávaní a na základe ktorej sa stal Dopravca vo Verejnom obstarávaní úspešným uchádzačom. </w:t>
            </w:r>
          </w:p>
        </w:tc>
      </w:tr>
      <w:tr w:rsidR="00CC171B" w:rsidRPr="007F0177" w14:paraId="2D7DEC39" w14:textId="77777777" w:rsidTr="00CC171B">
        <w:tc>
          <w:tcPr>
            <w:tcW w:w="2677" w:type="dxa"/>
          </w:tcPr>
          <w:p w14:paraId="5F7DD1CA" w14:textId="18F15886"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Ponuková cena</w:t>
            </w:r>
          </w:p>
        </w:tc>
        <w:tc>
          <w:tcPr>
            <w:tcW w:w="5620" w:type="dxa"/>
          </w:tcPr>
          <w:p w14:paraId="78E61343" w14:textId="2F78B438"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cena za jeden odjazdený kilometer </w:t>
            </w:r>
            <w:r w:rsidR="00DE6B71" w:rsidRPr="007F0177">
              <w:rPr>
                <w:rFonts w:ascii="Cambria" w:hAnsi="Cambria"/>
                <w:lang w:val="sk-SK"/>
              </w:rPr>
              <w:t xml:space="preserve">príslušného </w:t>
            </w:r>
            <w:r w:rsidRPr="007F0177">
              <w:rPr>
                <w:rFonts w:ascii="Cambria" w:hAnsi="Cambria"/>
                <w:lang w:val="sk-SK"/>
              </w:rPr>
              <w:t xml:space="preserve">Vozidla </w:t>
            </w:r>
            <w:r w:rsidR="00782D20" w:rsidRPr="007F0177">
              <w:rPr>
                <w:rFonts w:ascii="Cambria" w:hAnsi="Cambria"/>
                <w:lang w:val="sk-SK"/>
              </w:rPr>
              <w:t xml:space="preserve">a nákladov na odpisy vozidiel </w:t>
            </w:r>
            <w:r w:rsidRPr="007F0177">
              <w:rPr>
                <w:rFonts w:ascii="Cambria" w:hAnsi="Cambria"/>
                <w:lang w:val="sk-SK"/>
              </w:rPr>
              <w:t xml:space="preserve">podľa Ponuky Dopravcu. Rozpis Ponukovej ceny je uvedený v Prílohe č. </w:t>
            </w:r>
            <w:r w:rsidR="0050502E">
              <w:rPr>
                <w:rFonts w:ascii="Cambria" w:hAnsi="Cambria"/>
                <w:lang w:val="sk-SK"/>
              </w:rPr>
              <w:t>2</w:t>
            </w:r>
            <w:r w:rsidR="0050502E" w:rsidRPr="007F0177">
              <w:rPr>
                <w:rFonts w:ascii="Cambria" w:hAnsi="Cambria"/>
                <w:lang w:val="sk-SK"/>
              </w:rPr>
              <w:t xml:space="preserve"> </w:t>
            </w:r>
            <w:r w:rsidRPr="007F0177">
              <w:rPr>
                <w:rFonts w:ascii="Cambria" w:hAnsi="Cambria"/>
                <w:lang w:val="sk-SK"/>
              </w:rPr>
              <w:t>tejto Zmluvy a upravuje sa postupmi podľa tejto Zmluvy.</w:t>
            </w:r>
          </w:p>
        </w:tc>
      </w:tr>
      <w:tr w:rsidR="00CC171B" w:rsidRPr="007F0177" w14:paraId="1B25401C" w14:textId="77777777" w:rsidTr="00CC171B">
        <w:tc>
          <w:tcPr>
            <w:tcW w:w="2677" w:type="dxa"/>
          </w:tcPr>
          <w:p w14:paraId="0B151074" w14:textId="50EABE34" w:rsidR="00CC171B" w:rsidRPr="007F0177" w:rsidRDefault="00CC171B" w:rsidP="00CB139C">
            <w:pPr>
              <w:pStyle w:val="Definition1"/>
              <w:spacing w:before="60" w:after="60"/>
              <w:ind w:left="0"/>
              <w:rPr>
                <w:rFonts w:ascii="Cambria" w:hAnsi="Cambria"/>
                <w:lang w:val="sk-SK"/>
              </w:rPr>
            </w:pPr>
            <w:proofErr w:type="spellStart"/>
            <w:r w:rsidRPr="007F0177">
              <w:rPr>
                <w:rFonts w:ascii="Cambria" w:hAnsi="Cambria"/>
                <w:lang w:val="sk-SK"/>
              </w:rPr>
              <w:t>Posilový</w:t>
            </w:r>
            <w:proofErr w:type="spellEnd"/>
            <w:r w:rsidRPr="007F0177">
              <w:rPr>
                <w:rFonts w:ascii="Cambria" w:hAnsi="Cambria"/>
                <w:lang w:val="sk-SK"/>
              </w:rPr>
              <w:t xml:space="preserve"> spoj</w:t>
            </w:r>
          </w:p>
        </w:tc>
        <w:tc>
          <w:tcPr>
            <w:tcW w:w="5620" w:type="dxa"/>
          </w:tcPr>
          <w:p w14:paraId="4224DC53" w14:textId="347BB360"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má význam ako v bode </w:t>
            </w:r>
            <w:r w:rsidR="006E3451" w:rsidRPr="007F0177">
              <w:rPr>
                <w:rFonts w:ascii="Cambria" w:hAnsi="Cambria"/>
                <w:highlight w:val="yellow"/>
              </w:rPr>
              <w:fldChar w:fldCharType="begin"/>
            </w:r>
            <w:r w:rsidR="006E3451" w:rsidRPr="007F0177">
              <w:rPr>
                <w:rFonts w:ascii="Cambria" w:hAnsi="Cambria"/>
                <w:lang w:val="sk-SK"/>
              </w:rPr>
              <w:instrText xml:space="preserve"> REF _Ref73716111 \r \h </w:instrText>
            </w:r>
            <w:r w:rsidR="00DD423D" w:rsidRPr="007F0177">
              <w:rPr>
                <w:rFonts w:ascii="Cambria" w:hAnsi="Cambria"/>
                <w:highlight w:val="yellow"/>
                <w:lang w:val="sk-SK"/>
              </w:rPr>
              <w:instrText xml:space="preserve"> \* MERGEFORMAT </w:instrText>
            </w:r>
            <w:r w:rsidR="006E3451" w:rsidRPr="007F0177">
              <w:rPr>
                <w:rFonts w:ascii="Cambria" w:hAnsi="Cambria"/>
                <w:highlight w:val="yellow"/>
              </w:rPr>
            </w:r>
            <w:r w:rsidR="006E3451" w:rsidRPr="007F0177">
              <w:rPr>
                <w:rFonts w:ascii="Cambria" w:hAnsi="Cambria"/>
                <w:highlight w:val="yellow"/>
              </w:rPr>
              <w:fldChar w:fldCharType="separate"/>
            </w:r>
            <w:r w:rsidR="009A6329">
              <w:rPr>
                <w:rFonts w:ascii="Cambria" w:hAnsi="Cambria"/>
                <w:lang w:val="sk-SK"/>
              </w:rPr>
              <w:t>10.4</w:t>
            </w:r>
            <w:r w:rsidR="006E3451" w:rsidRPr="007F0177">
              <w:rPr>
                <w:rFonts w:ascii="Cambria" w:hAnsi="Cambria"/>
                <w:highlight w:val="yellow"/>
              </w:rPr>
              <w:fldChar w:fldCharType="end"/>
            </w:r>
            <w:r w:rsidR="006E3451" w:rsidRPr="007F0177">
              <w:rPr>
                <w:rFonts w:ascii="Cambria" w:hAnsi="Cambria"/>
                <w:lang w:val="sk-SK"/>
              </w:rPr>
              <w:t xml:space="preserve"> </w:t>
            </w:r>
            <w:r w:rsidRPr="007F0177">
              <w:rPr>
                <w:rFonts w:ascii="Cambria" w:hAnsi="Cambria"/>
                <w:lang w:val="sk-SK"/>
              </w:rPr>
              <w:t>tejto Zmluvy.</w:t>
            </w:r>
          </w:p>
        </w:tc>
      </w:tr>
      <w:tr w:rsidR="00BD0597" w:rsidRPr="007F0177" w14:paraId="59341D41" w14:textId="77777777" w:rsidTr="00CC171B">
        <w:tc>
          <w:tcPr>
            <w:tcW w:w="2677" w:type="dxa"/>
          </w:tcPr>
          <w:p w14:paraId="5DA9B010" w14:textId="072B6BFC" w:rsidR="00BD0597" w:rsidRPr="007F0177" w:rsidRDefault="00BD0597" w:rsidP="004A2429">
            <w:pPr>
              <w:pStyle w:val="Definition1"/>
              <w:spacing w:before="60" w:after="60"/>
              <w:ind w:left="0"/>
              <w:rPr>
                <w:rFonts w:ascii="Cambria" w:hAnsi="Cambria"/>
                <w:lang w:val="sk-SK"/>
              </w:rPr>
            </w:pPr>
            <w:r w:rsidRPr="007F0177">
              <w:rPr>
                <w:rFonts w:ascii="Cambria" w:hAnsi="Cambria"/>
                <w:lang w:val="sk-SK"/>
              </w:rPr>
              <w:t>Právne predpisy</w:t>
            </w:r>
          </w:p>
        </w:tc>
        <w:tc>
          <w:tcPr>
            <w:tcW w:w="5620" w:type="dxa"/>
          </w:tcPr>
          <w:p w14:paraId="51D450FF" w14:textId="7C062142" w:rsidR="00BD0597" w:rsidRPr="007F0177" w:rsidRDefault="00395311" w:rsidP="00172C11">
            <w:pPr>
              <w:pStyle w:val="Definition1"/>
              <w:spacing w:before="60" w:after="60"/>
              <w:ind w:left="0"/>
              <w:rPr>
                <w:rFonts w:ascii="Cambria" w:hAnsi="Cambria"/>
                <w:lang w:val="sk-SK"/>
              </w:rPr>
            </w:pPr>
            <w:r w:rsidRPr="007F0177">
              <w:rPr>
                <w:rFonts w:ascii="Cambria" w:hAnsi="Cambria"/>
                <w:lang w:val="sk-SK"/>
              </w:rPr>
              <w:t xml:space="preserve">znamenajú všetky všeobecne záväzné právne predpisy Slovenskej republiky a Európskej únie, vrátane všetkých smerníc a nariadení každej legálne ustanovenej verejnej správy. Právne predpisy zahŕňajú aj technické normy (STN, EN) a ISO normy, vzťahujúce sa na akékoľvek </w:t>
            </w:r>
            <w:r w:rsidR="003E4B9E" w:rsidRPr="007F0177">
              <w:rPr>
                <w:rFonts w:ascii="Cambria" w:hAnsi="Cambria"/>
                <w:lang w:val="sk-SK"/>
              </w:rPr>
              <w:t>služby v rozsahu tejto Zmluvy či infraštruktúru (najmä Vozidlá) využívanú na plnenie tejto Zmluvy</w:t>
            </w:r>
            <w:r w:rsidRPr="007F0177">
              <w:rPr>
                <w:rFonts w:ascii="Cambria" w:hAnsi="Cambria"/>
                <w:lang w:val="sk-SK"/>
              </w:rPr>
              <w:t>. Právne predpisy zahŕňajú aj všetky medzinárodné zmluvy, ktorými je Slovenská republika viazaná.</w:t>
            </w:r>
          </w:p>
        </w:tc>
      </w:tr>
      <w:tr w:rsidR="00D13151" w:rsidRPr="007F0177" w14:paraId="559111AB" w14:textId="77777777" w:rsidTr="00CC171B">
        <w:tc>
          <w:tcPr>
            <w:tcW w:w="2677" w:type="dxa"/>
          </w:tcPr>
          <w:p w14:paraId="3E4E3087" w14:textId="5057634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Predpokladaná strata</w:t>
            </w:r>
          </w:p>
        </w:tc>
        <w:tc>
          <w:tcPr>
            <w:tcW w:w="5620" w:type="dxa"/>
          </w:tcPr>
          <w:p w14:paraId="58A88F5F" w14:textId="1424963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má význam ako v bode </w:t>
            </w:r>
            <w:r w:rsidRPr="007F0177">
              <w:rPr>
                <w:rFonts w:ascii="Cambria" w:hAnsi="Cambria"/>
                <w:highlight w:val="yellow"/>
              </w:rPr>
              <w:fldChar w:fldCharType="begin"/>
            </w:r>
            <w:r w:rsidRPr="007F0177">
              <w:rPr>
                <w:rFonts w:ascii="Cambria" w:hAnsi="Cambria"/>
                <w:lang w:val="sk-SK"/>
              </w:rPr>
              <w:instrText xml:space="preserve"> REF _Ref73700871 \r \h </w:instrText>
            </w:r>
            <w:r w:rsidR="00DD423D" w:rsidRPr="007F0177">
              <w:rPr>
                <w:rFonts w:ascii="Cambria" w:hAnsi="Cambria"/>
                <w:highlight w:val="yellow"/>
                <w:lang w:val="sk-SK"/>
              </w:rPr>
              <w:instrText xml:space="preserve"> \* MERGEFORMAT </w:instrText>
            </w:r>
            <w:r w:rsidRPr="007F0177">
              <w:rPr>
                <w:rFonts w:ascii="Cambria" w:hAnsi="Cambria"/>
                <w:highlight w:val="yellow"/>
              </w:rPr>
            </w:r>
            <w:r w:rsidRPr="007F0177">
              <w:rPr>
                <w:rFonts w:ascii="Cambria" w:hAnsi="Cambria"/>
                <w:highlight w:val="yellow"/>
              </w:rPr>
              <w:fldChar w:fldCharType="separate"/>
            </w:r>
            <w:r w:rsidR="009A6329">
              <w:rPr>
                <w:rFonts w:ascii="Cambria" w:hAnsi="Cambria"/>
                <w:lang w:val="sk-SK"/>
              </w:rPr>
              <w:t>8.9</w:t>
            </w:r>
            <w:r w:rsidRPr="007F0177">
              <w:rPr>
                <w:rFonts w:ascii="Cambria" w:hAnsi="Cambria"/>
                <w:highlight w:val="yellow"/>
              </w:rPr>
              <w:fldChar w:fldCharType="end"/>
            </w:r>
            <w:r w:rsidRPr="007F0177">
              <w:rPr>
                <w:rFonts w:ascii="Cambria" w:hAnsi="Cambria"/>
                <w:lang w:val="sk-SK"/>
              </w:rPr>
              <w:t xml:space="preserve"> tejto Zmluvy.</w:t>
            </w:r>
          </w:p>
        </w:tc>
      </w:tr>
      <w:tr w:rsidR="00D13151" w:rsidRPr="007F0177" w14:paraId="10E2D4D0" w14:textId="77777777" w:rsidTr="00CC171B">
        <w:tc>
          <w:tcPr>
            <w:tcW w:w="2677" w:type="dxa"/>
          </w:tcPr>
          <w:p w14:paraId="0A54FDCE" w14:textId="2B5B5F3D"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Prechodné obdobie</w:t>
            </w:r>
          </w:p>
        </w:tc>
        <w:tc>
          <w:tcPr>
            <w:tcW w:w="5620" w:type="dxa"/>
          </w:tcPr>
          <w:p w14:paraId="7999807B" w14:textId="7CF94570"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obdobie </w:t>
            </w:r>
            <w:r w:rsidR="006F09D4" w:rsidRPr="007F0177">
              <w:rPr>
                <w:rFonts w:ascii="Cambria" w:hAnsi="Cambria"/>
                <w:lang w:val="sk-SK"/>
              </w:rPr>
              <w:t>desiatich (10) mesiacov odo dňa nadobudnutia účinnosti tejto Zmluvy.</w:t>
            </w:r>
          </w:p>
        </w:tc>
      </w:tr>
      <w:tr w:rsidR="00D13151" w:rsidRPr="007F0177" w14:paraId="15AE04F0" w14:textId="77777777" w:rsidTr="00CC171B">
        <w:tc>
          <w:tcPr>
            <w:tcW w:w="2677" w:type="dxa"/>
          </w:tcPr>
          <w:p w14:paraId="7F19317C" w14:textId="48340836"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Preplatok</w:t>
            </w:r>
          </w:p>
        </w:tc>
        <w:tc>
          <w:tcPr>
            <w:tcW w:w="5620" w:type="dxa"/>
          </w:tcPr>
          <w:p w14:paraId="048C4E8C" w14:textId="07DEBC59"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suma, na ktorú Objednávateľovi za príslušný mesiac vznikol nárok v zmysle mesačného vyúčtovania, a ktorá predstavuje kladný rozdiel medzi výškou Záloh na Preukázanú stratu za príslušný mesiac a výškou Preukázanej strany za príslušný mesiac.</w:t>
            </w:r>
          </w:p>
        </w:tc>
      </w:tr>
      <w:tr w:rsidR="00D13151" w:rsidRPr="007F0177" w14:paraId="4EAE35C0" w14:textId="77777777" w:rsidTr="00CC171B">
        <w:tc>
          <w:tcPr>
            <w:tcW w:w="2677" w:type="dxa"/>
          </w:tcPr>
          <w:p w14:paraId="51EB2DDC" w14:textId="4295A2BA"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Prepravný poriadok </w:t>
            </w:r>
          </w:p>
        </w:tc>
        <w:tc>
          <w:tcPr>
            <w:tcW w:w="5620" w:type="dxa"/>
          </w:tcPr>
          <w:p w14:paraId="464B37F3" w14:textId="2799048E"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dokument stanovujúci práva a povinnosti Dopravcu aj cestujúcich pri preprave, súčasťou </w:t>
            </w:r>
            <w:r w:rsidR="0064305B" w:rsidRPr="007F0177">
              <w:rPr>
                <w:rFonts w:ascii="Cambria" w:hAnsi="Cambria"/>
                <w:lang w:val="sk-SK"/>
              </w:rPr>
              <w:t xml:space="preserve">ktorého </w:t>
            </w:r>
            <w:r w:rsidRPr="007F0177">
              <w:rPr>
                <w:rFonts w:ascii="Cambria" w:hAnsi="Cambria"/>
                <w:lang w:val="sk-SK"/>
              </w:rPr>
              <w:t>sú tiež tarifné podmienky sadzby cestovného a dovozného, spôsob nadobudnutia cestovných dokladov, ich platnosť a použitie. Dokument pripravuje Dopravca</w:t>
            </w:r>
            <w:r w:rsidR="00D45452" w:rsidRPr="007F0177">
              <w:rPr>
                <w:rFonts w:ascii="Cambria" w:hAnsi="Cambria"/>
                <w:lang w:val="sk-SK"/>
              </w:rPr>
              <w:t xml:space="preserve"> </w:t>
            </w:r>
            <w:r w:rsidR="0064305B" w:rsidRPr="007F0177">
              <w:rPr>
                <w:rFonts w:ascii="Cambria" w:hAnsi="Cambria"/>
                <w:lang w:val="sk-SK"/>
              </w:rPr>
              <w:t xml:space="preserve">podľa bodu </w:t>
            </w:r>
            <w:r w:rsidR="0064305B" w:rsidRPr="007F0177">
              <w:rPr>
                <w:rFonts w:ascii="Cambria" w:hAnsi="Cambria"/>
              </w:rPr>
              <w:fldChar w:fldCharType="begin"/>
            </w:r>
            <w:r w:rsidR="0064305B" w:rsidRPr="007F0177">
              <w:rPr>
                <w:rFonts w:ascii="Cambria" w:hAnsi="Cambria"/>
                <w:lang w:val="sk-SK"/>
              </w:rPr>
              <w:instrText xml:space="preserve"> REF _Ref74909991 \r \h </w:instrText>
            </w:r>
            <w:r w:rsidR="00DD423D" w:rsidRPr="007F0177">
              <w:rPr>
                <w:rFonts w:ascii="Cambria" w:hAnsi="Cambria"/>
                <w:lang w:val="sk-SK"/>
              </w:rPr>
              <w:instrText xml:space="preserve"> \* MERGEFORMAT </w:instrText>
            </w:r>
            <w:r w:rsidR="0064305B" w:rsidRPr="007F0177">
              <w:rPr>
                <w:rFonts w:ascii="Cambria" w:hAnsi="Cambria"/>
              </w:rPr>
            </w:r>
            <w:r w:rsidR="0064305B" w:rsidRPr="007F0177">
              <w:rPr>
                <w:rFonts w:ascii="Cambria" w:hAnsi="Cambria"/>
              </w:rPr>
              <w:fldChar w:fldCharType="separate"/>
            </w:r>
            <w:r w:rsidR="009A6329">
              <w:rPr>
                <w:rFonts w:ascii="Cambria" w:hAnsi="Cambria"/>
                <w:lang w:val="sk-SK"/>
              </w:rPr>
              <w:t>7.10</w:t>
            </w:r>
            <w:r w:rsidR="0064305B" w:rsidRPr="007F0177">
              <w:rPr>
                <w:rFonts w:ascii="Cambria" w:hAnsi="Cambria"/>
              </w:rPr>
              <w:fldChar w:fldCharType="end"/>
            </w:r>
            <w:r w:rsidR="0064305B" w:rsidRPr="007F0177">
              <w:rPr>
                <w:rFonts w:ascii="Cambria" w:hAnsi="Cambria"/>
                <w:lang w:val="sk-SK"/>
              </w:rPr>
              <w:t xml:space="preserve"> tejto Zmluvy.</w:t>
            </w:r>
          </w:p>
        </w:tc>
      </w:tr>
      <w:tr w:rsidR="00D13151" w:rsidRPr="007F0177" w14:paraId="525ABDD7" w14:textId="77777777" w:rsidTr="00CC171B">
        <w:tc>
          <w:tcPr>
            <w:tcW w:w="2677" w:type="dxa"/>
          </w:tcPr>
          <w:p w14:paraId="0C50E3BD" w14:textId="2E58705F"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Preukázaná strata</w:t>
            </w:r>
          </w:p>
        </w:tc>
        <w:tc>
          <w:tcPr>
            <w:tcW w:w="5620" w:type="dxa"/>
          </w:tcPr>
          <w:p w14:paraId="163D8D19" w14:textId="155BA93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suma stanovená v zmysle výpočtu podľa bodu </w:t>
            </w:r>
            <w:r w:rsidR="004616C7">
              <w:rPr>
                <w:rFonts w:ascii="Cambria" w:hAnsi="Cambria"/>
              </w:rPr>
              <w:fldChar w:fldCharType="begin"/>
            </w:r>
            <w:r w:rsidR="004616C7">
              <w:rPr>
                <w:rFonts w:ascii="Cambria" w:hAnsi="Cambria"/>
                <w:lang w:val="sk-SK"/>
              </w:rPr>
              <w:instrText xml:space="preserve"> REF _Ref75190001 \r \h </w:instrText>
            </w:r>
            <w:r w:rsidR="004616C7">
              <w:rPr>
                <w:rFonts w:ascii="Cambria" w:hAnsi="Cambria"/>
              </w:rPr>
            </w:r>
            <w:r w:rsidR="004616C7">
              <w:rPr>
                <w:rFonts w:ascii="Cambria" w:hAnsi="Cambria"/>
              </w:rPr>
              <w:fldChar w:fldCharType="separate"/>
            </w:r>
            <w:r w:rsidR="009A6329">
              <w:rPr>
                <w:rFonts w:ascii="Cambria" w:hAnsi="Cambria"/>
                <w:lang w:val="sk-SK"/>
              </w:rPr>
              <w:t>8.4</w:t>
            </w:r>
            <w:r w:rsidR="004616C7">
              <w:rPr>
                <w:rFonts w:ascii="Cambria" w:hAnsi="Cambria"/>
              </w:rPr>
              <w:fldChar w:fldCharType="end"/>
            </w:r>
            <w:r w:rsidR="004616C7">
              <w:rPr>
                <w:rFonts w:ascii="Cambria" w:hAnsi="Cambria"/>
                <w:lang w:val="sk-SK"/>
              </w:rPr>
              <w:t xml:space="preserve"> a </w:t>
            </w:r>
            <w:r w:rsidR="004616C7">
              <w:rPr>
                <w:rFonts w:ascii="Cambria" w:hAnsi="Cambria"/>
              </w:rPr>
              <w:fldChar w:fldCharType="begin"/>
            </w:r>
            <w:r w:rsidR="004616C7">
              <w:rPr>
                <w:rFonts w:ascii="Cambria" w:hAnsi="Cambria"/>
                <w:lang w:val="sk-SK"/>
              </w:rPr>
              <w:instrText xml:space="preserve"> REF _Ref75190023 \r \h </w:instrText>
            </w:r>
            <w:r w:rsidR="004616C7">
              <w:rPr>
                <w:rFonts w:ascii="Cambria" w:hAnsi="Cambria"/>
              </w:rPr>
            </w:r>
            <w:r w:rsidR="004616C7">
              <w:rPr>
                <w:rFonts w:ascii="Cambria" w:hAnsi="Cambria"/>
              </w:rPr>
              <w:fldChar w:fldCharType="separate"/>
            </w:r>
            <w:r w:rsidR="009A6329">
              <w:rPr>
                <w:rFonts w:ascii="Cambria" w:hAnsi="Cambria"/>
                <w:lang w:val="sk-SK"/>
              </w:rPr>
              <w:t>8.5</w:t>
            </w:r>
            <w:r w:rsidR="004616C7">
              <w:rPr>
                <w:rFonts w:ascii="Cambria" w:hAnsi="Cambria"/>
              </w:rPr>
              <w:fldChar w:fldCharType="end"/>
            </w:r>
            <w:r w:rsidR="004616C7">
              <w:rPr>
                <w:rFonts w:ascii="Cambria" w:hAnsi="Cambria"/>
                <w:lang w:val="sk-SK"/>
              </w:rPr>
              <w:t xml:space="preserve"> </w:t>
            </w:r>
            <w:r w:rsidRPr="007F0177">
              <w:rPr>
                <w:rFonts w:ascii="Cambria" w:hAnsi="Cambria"/>
                <w:lang w:val="sk-SK"/>
              </w:rPr>
              <w:t>Zmluvy, ktorá je Dopravcovi hradená prostredníctvom Záloh na Preukázanú stratu a Doplatku v prípade, ak Dopravcovi na Doplatok vznikne v súlade s touto Zmluvou nárok v zmysle mesačného vyúčtovania.</w:t>
            </w:r>
          </w:p>
        </w:tc>
      </w:tr>
      <w:tr w:rsidR="00D13151" w:rsidRPr="007F0177" w14:paraId="0793BEF2" w14:textId="77777777" w:rsidTr="00CC171B">
        <w:tc>
          <w:tcPr>
            <w:tcW w:w="2677" w:type="dxa"/>
          </w:tcPr>
          <w:p w14:paraId="7E31BF10" w14:textId="01CC7DD5"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Primeraný zisk</w:t>
            </w:r>
          </w:p>
        </w:tc>
        <w:tc>
          <w:tcPr>
            <w:tcW w:w="5620" w:type="dxa"/>
          </w:tcPr>
          <w:p w14:paraId="557BC079" w14:textId="1458A55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v súlade s prílohou č.1 Nariadenia 1370/2007 zvyčajná miera návratnosti kapitálu v odvetví pravidelnej </w:t>
            </w:r>
            <w:r w:rsidRPr="007F0177">
              <w:rPr>
                <w:rFonts w:ascii="Cambria" w:hAnsi="Cambria"/>
                <w:lang w:val="sk-SK"/>
              </w:rPr>
              <w:lastRenderedPageBreak/>
              <w:t>autobusovej dopravy, ktorú si Dopravca zohľadnil v Ponukovej cene.</w:t>
            </w:r>
          </w:p>
        </w:tc>
      </w:tr>
      <w:tr w:rsidR="00D13151" w:rsidRPr="007F0177" w14:paraId="48304058" w14:textId="77777777" w:rsidTr="00CC171B">
        <w:tc>
          <w:tcPr>
            <w:tcW w:w="2677" w:type="dxa"/>
          </w:tcPr>
          <w:p w14:paraId="44B2F225" w14:textId="037CA1D4"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lastRenderedPageBreak/>
              <w:t>Referenčné cestovné poriadky</w:t>
            </w:r>
          </w:p>
        </w:tc>
        <w:tc>
          <w:tcPr>
            <w:tcW w:w="5620" w:type="dxa"/>
          </w:tcPr>
          <w:p w14:paraId="200057AD" w14:textId="5602305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cestovné poriadky vychádzajúce z potreby Objednávateľa v momente vyhlásenia Verejného obstarávania, ktoré stanovujú časové údaje pre jazdu Vozidiel Dopravcu na trase Autobusovej linky pre všetky Spoje. Referenčné cestovné poriadky tvoria súčasť Prílohy č. </w:t>
            </w:r>
            <w:r w:rsidR="0050502E">
              <w:rPr>
                <w:rFonts w:ascii="Cambria" w:hAnsi="Cambria"/>
                <w:lang w:val="sk-SK"/>
              </w:rPr>
              <w:t>1</w:t>
            </w:r>
            <w:r w:rsidR="0050502E" w:rsidRPr="007F0177">
              <w:rPr>
                <w:rFonts w:ascii="Cambria" w:hAnsi="Cambria"/>
                <w:lang w:val="sk-SK"/>
              </w:rPr>
              <w:t>.</w:t>
            </w:r>
          </w:p>
        </w:tc>
      </w:tr>
      <w:tr w:rsidR="00D13151" w:rsidRPr="007F0177" w14:paraId="13D939CF" w14:textId="77777777" w:rsidTr="00CC171B">
        <w:tc>
          <w:tcPr>
            <w:tcW w:w="2677" w:type="dxa"/>
          </w:tcPr>
          <w:p w14:paraId="7E214828" w14:textId="485684D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Referenčné obehy</w:t>
            </w:r>
          </w:p>
        </w:tc>
        <w:tc>
          <w:tcPr>
            <w:tcW w:w="5620" w:type="dxa"/>
          </w:tcPr>
          <w:p w14:paraId="5DDA1EB7" w14:textId="1DFB041A"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obehy Vozidiel</w:t>
            </w:r>
            <w:r w:rsidR="00914DCB" w:rsidRPr="007F0177">
              <w:rPr>
                <w:rFonts w:ascii="Cambria" w:hAnsi="Cambria"/>
                <w:lang w:val="sk-SK"/>
              </w:rPr>
              <w:t xml:space="preserve"> podľa Ponuky Dopravcu</w:t>
            </w:r>
            <w:r w:rsidRPr="007F0177">
              <w:rPr>
                <w:rFonts w:ascii="Cambria" w:hAnsi="Cambria"/>
                <w:lang w:val="sk-SK"/>
              </w:rPr>
              <w:t xml:space="preserve">, ktoré stanovujú záväznú </w:t>
            </w:r>
            <w:proofErr w:type="spellStart"/>
            <w:r w:rsidRPr="007F0177">
              <w:rPr>
                <w:rFonts w:ascii="Cambria" w:hAnsi="Cambria"/>
                <w:lang w:val="sk-SK"/>
              </w:rPr>
              <w:t>kilometrickú</w:t>
            </w:r>
            <w:proofErr w:type="spellEnd"/>
            <w:r w:rsidRPr="007F0177">
              <w:rPr>
                <w:rFonts w:ascii="Cambria" w:hAnsi="Cambria"/>
                <w:lang w:val="sk-SK"/>
              </w:rPr>
              <w:t xml:space="preserve"> dĺžku </w:t>
            </w:r>
            <w:r w:rsidR="0088431D" w:rsidRPr="007F0177">
              <w:rPr>
                <w:rFonts w:ascii="Cambria" w:hAnsi="Cambria"/>
                <w:lang w:val="sk-SK"/>
              </w:rPr>
              <w:t>S</w:t>
            </w:r>
            <w:r w:rsidRPr="007F0177">
              <w:rPr>
                <w:rFonts w:ascii="Cambria" w:hAnsi="Cambria"/>
                <w:lang w:val="sk-SK"/>
              </w:rPr>
              <w:t>pojov pri zabezpečovaní Záväzku verejnej služby, podľa Referenčných cestovných poriadkov.</w:t>
            </w:r>
          </w:p>
        </w:tc>
      </w:tr>
      <w:tr w:rsidR="00A22E64" w:rsidRPr="007F0177" w14:paraId="4FB82A9B" w14:textId="77777777" w:rsidTr="00CC171B">
        <w:tc>
          <w:tcPr>
            <w:tcW w:w="2677" w:type="dxa"/>
          </w:tcPr>
          <w:p w14:paraId="6F0A6A59" w14:textId="33074C65" w:rsidR="00A22E64" w:rsidRPr="007F0177" w:rsidRDefault="00A22E64" w:rsidP="00D13151">
            <w:pPr>
              <w:pStyle w:val="Definition1"/>
              <w:spacing w:before="60" w:after="60"/>
              <w:ind w:left="0"/>
              <w:rPr>
                <w:rFonts w:ascii="Cambria" w:hAnsi="Cambria"/>
              </w:rPr>
            </w:pPr>
            <w:proofErr w:type="spellStart"/>
            <w:r>
              <w:rPr>
                <w:rFonts w:ascii="Cambria" w:hAnsi="Cambria"/>
              </w:rPr>
              <w:t>Referenčn</w:t>
            </w:r>
            <w:r w:rsidR="001159AE">
              <w:rPr>
                <w:rFonts w:ascii="Cambria" w:hAnsi="Cambria"/>
              </w:rPr>
              <w:t>é</w:t>
            </w:r>
            <w:proofErr w:type="spellEnd"/>
            <w:r w:rsidR="001159AE">
              <w:rPr>
                <w:rFonts w:ascii="Cambria" w:hAnsi="Cambria"/>
              </w:rPr>
              <w:t xml:space="preserve"> </w:t>
            </w:r>
            <w:proofErr w:type="spellStart"/>
            <w:r w:rsidR="001159AE">
              <w:rPr>
                <w:rFonts w:ascii="Cambria" w:hAnsi="Cambria"/>
              </w:rPr>
              <w:t>Tarifné</w:t>
            </w:r>
            <w:proofErr w:type="spellEnd"/>
            <w:r w:rsidR="001159AE">
              <w:rPr>
                <w:rFonts w:ascii="Cambria" w:hAnsi="Cambria"/>
              </w:rPr>
              <w:t xml:space="preserve"> </w:t>
            </w:r>
            <w:proofErr w:type="spellStart"/>
            <w:r w:rsidR="001159AE">
              <w:rPr>
                <w:rFonts w:ascii="Cambria" w:hAnsi="Cambria"/>
              </w:rPr>
              <w:t>podmeinky</w:t>
            </w:r>
            <w:proofErr w:type="spellEnd"/>
          </w:p>
        </w:tc>
        <w:tc>
          <w:tcPr>
            <w:tcW w:w="5620" w:type="dxa"/>
          </w:tcPr>
          <w:p w14:paraId="7D9EC9FF" w14:textId="49A57439" w:rsidR="00A22E64" w:rsidRPr="007F0177" w:rsidRDefault="001159AE" w:rsidP="00D13151">
            <w:pPr>
              <w:pStyle w:val="Definition1"/>
              <w:spacing w:before="60" w:after="60"/>
              <w:ind w:left="0"/>
              <w:rPr>
                <w:rFonts w:ascii="Cambria" w:hAnsi="Cambria"/>
              </w:rPr>
            </w:pPr>
            <w:proofErr w:type="spellStart"/>
            <w:r>
              <w:rPr>
                <w:rFonts w:ascii="Cambria" w:hAnsi="Cambria"/>
              </w:rPr>
              <w:t>Tarifné</w:t>
            </w:r>
            <w:proofErr w:type="spellEnd"/>
            <w:r>
              <w:rPr>
                <w:rFonts w:ascii="Cambria" w:hAnsi="Cambria"/>
              </w:rPr>
              <w:t xml:space="preserve"> </w:t>
            </w:r>
            <w:proofErr w:type="spellStart"/>
            <w:r>
              <w:rPr>
                <w:rFonts w:ascii="Cambria" w:hAnsi="Cambria"/>
              </w:rPr>
              <w:t>podmienky</w:t>
            </w:r>
            <w:proofErr w:type="spellEnd"/>
            <w:r w:rsidR="00F47783">
              <w:rPr>
                <w:rFonts w:ascii="Cambria" w:hAnsi="Cambria"/>
              </w:rPr>
              <w:t xml:space="preserve"> </w:t>
            </w:r>
            <w:r w:rsidR="00F47783" w:rsidRPr="007F0177">
              <w:rPr>
                <w:rFonts w:ascii="Cambria" w:hAnsi="Cambria"/>
                <w:lang w:val="sk-SK"/>
              </w:rPr>
              <w:t>vychádzajúc</w:t>
            </w:r>
            <w:r>
              <w:rPr>
                <w:rFonts w:ascii="Cambria" w:hAnsi="Cambria"/>
                <w:lang w:val="sk-SK"/>
              </w:rPr>
              <w:t>e</w:t>
            </w:r>
            <w:r w:rsidR="00F47783" w:rsidRPr="007F0177">
              <w:rPr>
                <w:rFonts w:ascii="Cambria" w:hAnsi="Cambria"/>
                <w:lang w:val="sk-SK"/>
              </w:rPr>
              <w:t xml:space="preserve"> z potreby Objednávateľa v momente vyhlásenia Verejného obstarávania</w:t>
            </w:r>
            <w:r w:rsidR="00A74D99">
              <w:rPr>
                <w:rFonts w:ascii="Cambria" w:hAnsi="Cambria"/>
                <w:lang w:val="sk-SK"/>
              </w:rPr>
              <w:t xml:space="preserve">. </w:t>
            </w:r>
            <w:r w:rsidR="0055010C">
              <w:rPr>
                <w:rFonts w:ascii="Cambria" w:hAnsi="Cambria"/>
                <w:lang w:val="sk-SK"/>
              </w:rPr>
              <w:t>Referenčné Tarifné podmienky</w:t>
            </w:r>
            <w:r w:rsidR="00A74D99">
              <w:rPr>
                <w:rFonts w:ascii="Cambria" w:hAnsi="Cambria"/>
                <w:lang w:val="sk-SK"/>
              </w:rPr>
              <w:t xml:space="preserve"> tvor</w:t>
            </w:r>
            <w:r w:rsidR="0055010C">
              <w:rPr>
                <w:rFonts w:ascii="Cambria" w:hAnsi="Cambria"/>
                <w:lang w:val="sk-SK"/>
              </w:rPr>
              <w:t>ia</w:t>
            </w:r>
            <w:r w:rsidR="00A74D99">
              <w:rPr>
                <w:rFonts w:ascii="Cambria" w:hAnsi="Cambria"/>
                <w:lang w:val="sk-SK"/>
              </w:rPr>
              <w:t xml:space="preserve"> súčasť Prílohy č. 1 Zmluvy</w:t>
            </w:r>
            <w:r w:rsidR="00A74D99">
              <w:rPr>
                <w:rFonts w:ascii="Cambria" w:hAnsi="Cambria"/>
              </w:rPr>
              <w:t>.</w:t>
            </w:r>
          </w:p>
        </w:tc>
      </w:tr>
      <w:tr w:rsidR="00D13151" w:rsidRPr="007F0177" w14:paraId="15498DB4" w14:textId="77777777" w:rsidTr="00CC171B">
        <w:tc>
          <w:tcPr>
            <w:tcW w:w="2677" w:type="dxa"/>
          </w:tcPr>
          <w:p w14:paraId="0F8B802F" w14:textId="43E2E12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Spoje</w:t>
            </w:r>
          </w:p>
        </w:tc>
        <w:tc>
          <w:tcPr>
            <w:tcW w:w="5620" w:type="dxa"/>
          </w:tcPr>
          <w:p w14:paraId="75C15793" w14:textId="549E6C42"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jednotlivé dopravné spojenia v rámci Autobusovej linky, ktoré sú časovo a lokálne určené Cestovným poriadkom a ktoré v súlade s touto Zmluvou zaisťuje Dopravca.</w:t>
            </w:r>
          </w:p>
        </w:tc>
      </w:tr>
      <w:tr w:rsidR="00D13151" w:rsidRPr="007F0177" w14:paraId="45538D53" w14:textId="77777777" w:rsidTr="00CC171B">
        <w:tc>
          <w:tcPr>
            <w:tcW w:w="2677" w:type="dxa"/>
          </w:tcPr>
          <w:p w14:paraId="0E65FC52" w14:textId="10A209CD"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Súťažné podklady</w:t>
            </w:r>
          </w:p>
        </w:tc>
        <w:tc>
          <w:tcPr>
            <w:tcW w:w="5620" w:type="dxa"/>
          </w:tcPr>
          <w:p w14:paraId="798D85D1" w14:textId="30ADD77E"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znamenajú súťažné podklady a všetky informácie zverejnené Objednávateľom (vystupujúcom v právnom postavení verejného obstarávateľa) v procese Verejného obstarávania potrebné a podstatné pre vypracovanie ponuky vo Verejnom obstarávaní.</w:t>
            </w:r>
          </w:p>
        </w:tc>
      </w:tr>
      <w:tr w:rsidR="00D13151" w:rsidRPr="007F0177" w14:paraId="793C180D" w14:textId="77777777" w:rsidTr="00CC171B">
        <w:tc>
          <w:tcPr>
            <w:tcW w:w="2677" w:type="dxa"/>
          </w:tcPr>
          <w:p w14:paraId="41CDEA10" w14:textId="7785A9D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Tarifné podmienky</w:t>
            </w:r>
          </w:p>
        </w:tc>
        <w:tc>
          <w:tcPr>
            <w:tcW w:w="5620" w:type="dxa"/>
          </w:tcPr>
          <w:p w14:paraId="13994015" w14:textId="7E34D900"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dokument vypracovaný Objednávateľom a následne uverejnený Dopravcom v súlade s § 17 ods. 3 Zákona o cestnej doprave, ktorým sú stanovené sadzby cestovného a dovozného, spôsob nadobudnutia jazdných dokladov a ich platnosť.</w:t>
            </w:r>
          </w:p>
        </w:tc>
      </w:tr>
      <w:tr w:rsidR="00D13151" w:rsidRPr="007F0177" w14:paraId="6F0B6E49" w14:textId="77777777" w:rsidTr="00CC171B">
        <w:tc>
          <w:tcPr>
            <w:tcW w:w="2677" w:type="dxa"/>
          </w:tcPr>
          <w:p w14:paraId="1173B44B" w14:textId="4183B58C"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Tarifný kilometer</w:t>
            </w:r>
          </w:p>
        </w:tc>
        <w:tc>
          <w:tcPr>
            <w:tcW w:w="5620" w:type="dxa"/>
          </w:tcPr>
          <w:p w14:paraId="1ED8679B" w14:textId="014E8B34"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kilometre, ktoré Vozidlo prejde z východiskovej Zastávky do konečnej Zastávky na Spoji uvedenom v Cestovnom poriadku; pre vylúčenie pochybností do tarifných kilometrov sa nezapočítavajú Technologické kilometre.</w:t>
            </w:r>
          </w:p>
        </w:tc>
      </w:tr>
      <w:tr w:rsidR="00D13151" w:rsidRPr="007F0177" w14:paraId="2AFEC998" w14:textId="77777777" w:rsidTr="00CC171B">
        <w:tc>
          <w:tcPr>
            <w:tcW w:w="2677" w:type="dxa"/>
          </w:tcPr>
          <w:p w14:paraId="2492E394" w14:textId="5FED7E8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Technické a prevádzkové štandardy</w:t>
            </w:r>
          </w:p>
        </w:tc>
        <w:tc>
          <w:tcPr>
            <w:tcW w:w="5620" w:type="dxa"/>
          </w:tcPr>
          <w:p w14:paraId="32315E63" w14:textId="5E2FE2D2"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dokument vypracovaný Objednávateľom, ktorým sú upravené najmä potrebné minimálne technické a prevádzkové parametre Vozidiel,</w:t>
            </w:r>
            <w:r w:rsidR="000254C8">
              <w:rPr>
                <w:rFonts w:ascii="Cambria" w:hAnsi="Cambria"/>
                <w:lang w:val="sk-SK"/>
              </w:rPr>
              <w:t xml:space="preserve"> </w:t>
            </w:r>
            <w:proofErr w:type="spellStart"/>
            <w:r w:rsidR="000254C8">
              <w:rPr>
                <w:rFonts w:ascii="Cambria" w:hAnsi="Cambria"/>
                <w:lang w:val="sk-SK"/>
              </w:rPr>
              <w:t>Označníkov</w:t>
            </w:r>
            <w:proofErr w:type="spellEnd"/>
            <w:r w:rsidR="000254C8">
              <w:rPr>
                <w:rFonts w:ascii="Cambria" w:hAnsi="Cambria"/>
                <w:lang w:val="sk-SK"/>
              </w:rPr>
              <w:t xml:space="preserve"> zastávok,</w:t>
            </w:r>
            <w:r w:rsidRPr="007F0177">
              <w:rPr>
                <w:rFonts w:ascii="Cambria" w:hAnsi="Cambria"/>
                <w:lang w:val="sk-SK"/>
              </w:rPr>
              <w:t xml:space="preserve"> Cestovných poriadkov,   Záložných vozidiel, všeobecné požiadavky dispečerského riadenia, výluk a obmedzenia dopravy, cestovných dokladov, odbavenia cestujúcich, predaja cestných dokladov a informačných centier a dopravných výkonov Dopravcu, ktoré musí Dopravca pri plnení povinností podľa tejto Zmluvy splniť. Záväzné Technické a prevádzkové štandardy tvoria Prílohu č. </w:t>
            </w:r>
            <w:r w:rsidR="0050502E">
              <w:rPr>
                <w:rFonts w:ascii="Cambria" w:hAnsi="Cambria"/>
                <w:lang w:val="sk-SK"/>
              </w:rPr>
              <w:t>4</w:t>
            </w:r>
            <w:r w:rsidR="0050502E" w:rsidRPr="007F0177">
              <w:rPr>
                <w:rFonts w:ascii="Cambria" w:hAnsi="Cambria"/>
                <w:lang w:val="sk-SK"/>
              </w:rPr>
              <w:t xml:space="preserve"> </w:t>
            </w:r>
            <w:r w:rsidRPr="007F0177">
              <w:rPr>
                <w:rFonts w:ascii="Cambria" w:hAnsi="Cambria"/>
                <w:lang w:val="sk-SK"/>
              </w:rPr>
              <w:t xml:space="preserve">tejto Zmluvy. </w:t>
            </w:r>
          </w:p>
        </w:tc>
      </w:tr>
      <w:tr w:rsidR="00D13151" w:rsidRPr="007F0177" w14:paraId="0B634794" w14:textId="77777777" w:rsidTr="00CC171B">
        <w:tc>
          <w:tcPr>
            <w:tcW w:w="2677" w:type="dxa"/>
          </w:tcPr>
          <w:p w14:paraId="0B888697" w14:textId="1F6EB79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Technologické kilometre</w:t>
            </w:r>
          </w:p>
        </w:tc>
        <w:tc>
          <w:tcPr>
            <w:tcW w:w="5620" w:type="dxa"/>
          </w:tcPr>
          <w:p w14:paraId="0FA01571" w14:textId="577CB3FF"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manipulačné kilometre vykonávané spravidla bez cestujúcich, a to najmä z dôvodu nevyhnutného presunu Vozidla medzi konečnou a počiatočnou zastávkou pri vykonávaní denného Obehu Vozidla</w:t>
            </w:r>
            <w:r w:rsidR="000A6D22" w:rsidRPr="007F0177">
              <w:rPr>
                <w:rFonts w:ascii="Cambria" w:hAnsi="Cambria"/>
                <w:lang w:val="sk-SK"/>
              </w:rPr>
              <w:t xml:space="preserve"> a</w:t>
            </w:r>
            <w:r w:rsidRPr="007F0177">
              <w:rPr>
                <w:rFonts w:ascii="Cambria" w:hAnsi="Cambria"/>
                <w:lang w:val="sk-SK"/>
              </w:rPr>
              <w:t xml:space="preserve"> prístavné alebo odstavné  kilometre Vozidla.</w:t>
            </w:r>
          </w:p>
        </w:tc>
      </w:tr>
      <w:tr w:rsidR="00D13151" w:rsidRPr="007F0177" w14:paraId="33B43E38" w14:textId="77777777" w:rsidTr="00CC171B">
        <w:tc>
          <w:tcPr>
            <w:tcW w:w="2677" w:type="dxa"/>
          </w:tcPr>
          <w:p w14:paraId="1E44E728" w14:textId="614AE0E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lastRenderedPageBreak/>
              <w:t>Verejné obstarávanie</w:t>
            </w:r>
          </w:p>
        </w:tc>
        <w:tc>
          <w:tcPr>
            <w:tcW w:w="5620" w:type="dxa"/>
          </w:tcPr>
          <w:p w14:paraId="5464A253" w14:textId="3ECE10C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verejné obstarávanie na predmet zákazky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vyhlásené uverejnením oznámenia o vyhlásení verejného obstarávania v Dodatku k Úradnému vestníku Európskej únie č.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zo dňa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a vo Vestníku verejného obstarávania č.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zo dňa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w:t>
            </w:r>
          </w:p>
        </w:tc>
      </w:tr>
      <w:tr w:rsidR="00D13151" w:rsidRPr="007F0177" w14:paraId="29800688" w14:textId="77777777" w:rsidTr="00CC171B">
        <w:tc>
          <w:tcPr>
            <w:tcW w:w="2677" w:type="dxa"/>
          </w:tcPr>
          <w:p w14:paraId="0ADDAE23" w14:textId="7777777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Vozidlo </w:t>
            </w:r>
          </w:p>
          <w:p w14:paraId="24C3ABAF" w14:textId="67E6587D"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(Vozidlo Objednávateľa)</w:t>
            </w:r>
          </w:p>
        </w:tc>
        <w:tc>
          <w:tcPr>
            <w:tcW w:w="5620" w:type="dxa"/>
          </w:tcPr>
          <w:p w14:paraId="1EC668F1" w14:textId="7777777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autobus spĺňajúci požiadavky zadané Technickými a prevádzkovými štandardmi a touto Zmluvou, ktorých splnenie je preukázané odsúhlasením Objednávateľa v súlade s touto Zmluvou a s Technickými a prevádzkovými štandardami, ktorým Dopravca plní Záväzok verejnej služby podľa tejto Zmluvy. </w:t>
            </w:r>
          </w:p>
          <w:p w14:paraId="019E1B0A" w14:textId="2E57F70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V prípade, ak sa v tejto Zmluve uvádza pojem „Vozidlo Objednávateľa“ myslí sa ním každé Vozidlo, ktoré</w:t>
            </w:r>
            <w:r w:rsidR="002003B4">
              <w:rPr>
                <w:rFonts w:ascii="Cambria" w:hAnsi="Cambria"/>
                <w:lang w:val="sk-SK"/>
              </w:rPr>
              <w:t xml:space="preserve"> (ak také je)</w:t>
            </w:r>
            <w:r w:rsidRPr="007F0177">
              <w:rPr>
                <w:rFonts w:ascii="Cambria" w:hAnsi="Cambria"/>
                <w:lang w:val="sk-SK"/>
              </w:rPr>
              <w:t xml:space="preserve"> poskytuje na plnenie Záväzku verejnej služby Dopravcovi Objednávateľ podľa bodu </w:t>
            </w:r>
            <w:r w:rsidR="003E0B71" w:rsidRPr="007F0177">
              <w:rPr>
                <w:rFonts w:ascii="Cambria" w:hAnsi="Cambria"/>
                <w:highlight w:val="yellow"/>
              </w:rPr>
              <w:fldChar w:fldCharType="begin"/>
            </w:r>
            <w:r w:rsidR="003E0B71" w:rsidRPr="007F0177">
              <w:rPr>
                <w:rFonts w:ascii="Cambria" w:hAnsi="Cambria"/>
                <w:lang w:val="sk-SK"/>
              </w:rPr>
              <w:instrText xml:space="preserve"> REF _Ref74920150 \r \h </w:instrText>
            </w:r>
            <w:r w:rsidR="003E0B71" w:rsidRPr="007F0177">
              <w:rPr>
                <w:rFonts w:ascii="Cambria" w:hAnsi="Cambria"/>
                <w:highlight w:val="yellow"/>
              </w:rPr>
            </w:r>
            <w:r w:rsidR="003E0B71" w:rsidRPr="007F0177">
              <w:rPr>
                <w:rFonts w:ascii="Cambria" w:hAnsi="Cambria"/>
                <w:highlight w:val="yellow"/>
              </w:rPr>
              <w:fldChar w:fldCharType="separate"/>
            </w:r>
            <w:r w:rsidR="009A6329">
              <w:rPr>
                <w:rFonts w:ascii="Cambria" w:hAnsi="Cambria"/>
                <w:lang w:val="sk-SK"/>
              </w:rPr>
              <w:t>6.2(c)</w:t>
            </w:r>
            <w:r w:rsidR="003E0B71" w:rsidRPr="007F0177">
              <w:rPr>
                <w:rFonts w:ascii="Cambria" w:hAnsi="Cambria"/>
                <w:highlight w:val="yellow"/>
              </w:rPr>
              <w:fldChar w:fldCharType="end"/>
            </w:r>
            <w:r w:rsidRPr="007F0177">
              <w:rPr>
                <w:rFonts w:ascii="Cambria" w:hAnsi="Cambria"/>
                <w:lang w:val="sk-SK"/>
              </w:rPr>
              <w:t xml:space="preserve"> tejto Zmluvy.</w:t>
            </w:r>
          </w:p>
        </w:tc>
      </w:tr>
      <w:tr w:rsidR="00D13151" w:rsidRPr="007F0177" w14:paraId="78B6DE41" w14:textId="77777777" w:rsidTr="00CC171B">
        <w:tc>
          <w:tcPr>
            <w:tcW w:w="2677" w:type="dxa"/>
          </w:tcPr>
          <w:p w14:paraId="2F875637" w14:textId="34A0354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Začatie prevádzky</w:t>
            </w:r>
          </w:p>
        </w:tc>
        <w:tc>
          <w:tcPr>
            <w:tcW w:w="5620" w:type="dxa"/>
          </w:tcPr>
          <w:p w14:paraId="760353E8" w14:textId="4B3341DC" w:rsidR="00D13151" w:rsidRPr="007F0177" w:rsidRDefault="00D13151" w:rsidP="00D13151">
            <w:pPr>
              <w:pStyle w:val="Definition1"/>
              <w:spacing w:before="60" w:after="60"/>
              <w:ind w:left="0"/>
              <w:rPr>
                <w:rFonts w:ascii="Cambria" w:hAnsi="Cambria"/>
                <w:lang w:val="sk-SK"/>
              </w:rPr>
            </w:pPr>
            <w:bookmarkStart w:id="4" w:name="_Hlk76127555"/>
            <w:r w:rsidRPr="007F0177">
              <w:rPr>
                <w:rFonts w:ascii="Cambria" w:hAnsi="Cambria"/>
                <w:lang w:val="sk-SK"/>
              </w:rPr>
              <w:t>deň 01.06.2022</w:t>
            </w:r>
            <w:r w:rsidR="004E1E69">
              <w:rPr>
                <w:rFonts w:ascii="Cambria" w:hAnsi="Cambria"/>
                <w:lang w:val="sk-SK"/>
              </w:rPr>
              <w:t>. V</w:t>
            </w:r>
            <w:r w:rsidRPr="007F0177">
              <w:rPr>
                <w:rFonts w:ascii="Cambria" w:hAnsi="Cambria"/>
                <w:lang w:val="sk-SK"/>
              </w:rPr>
              <w:t xml:space="preserve"> prípade, že k nadobudnutiu účinnosti tejto Zmluvy nedôjde do dátumu </w:t>
            </w:r>
            <w:r w:rsidR="00C875A9">
              <w:rPr>
                <w:rFonts w:ascii="Cambria" w:hAnsi="Cambria"/>
                <w:lang w:val="sk-SK"/>
              </w:rPr>
              <w:t>01.12.2021</w:t>
            </w:r>
            <w:r w:rsidRPr="007F0177">
              <w:rPr>
                <w:rFonts w:ascii="Cambria" w:hAnsi="Cambria"/>
                <w:lang w:val="sk-SK"/>
              </w:rPr>
              <w:t xml:space="preserve">, tak za deň Začatia prevádzky sa považuje </w:t>
            </w:r>
            <w:r w:rsidR="00807848">
              <w:rPr>
                <w:rFonts w:ascii="Cambria" w:hAnsi="Cambria"/>
                <w:lang w:val="sk-SK"/>
              </w:rPr>
              <w:t xml:space="preserve">deň </w:t>
            </w:r>
            <w:r w:rsidR="00557B74">
              <w:rPr>
                <w:rFonts w:ascii="Cambria" w:hAnsi="Cambria"/>
                <w:lang w:val="sk-SK"/>
              </w:rPr>
              <w:t>nasledujúci po uply</w:t>
            </w:r>
            <w:r w:rsidR="00C875A9">
              <w:rPr>
                <w:rFonts w:ascii="Cambria" w:hAnsi="Cambria"/>
                <w:lang w:val="sk-SK"/>
              </w:rPr>
              <w:t>nutí šiestich mesiacov</w:t>
            </w:r>
            <w:r w:rsidRPr="007F0177">
              <w:rPr>
                <w:rFonts w:ascii="Cambria" w:hAnsi="Cambria"/>
                <w:lang w:val="sk-SK"/>
              </w:rPr>
              <w:t xml:space="preserve"> odo dňa nadobudnutia účinnosti tejto Zmluvy</w:t>
            </w:r>
            <w:r w:rsidR="004E1E69">
              <w:rPr>
                <w:rFonts w:ascii="Cambria" w:hAnsi="Cambria"/>
                <w:lang w:val="sk-SK"/>
              </w:rPr>
              <w:t>, ak sa Zmluvné strany nedohodnú na inak</w:t>
            </w:r>
            <w:r w:rsidRPr="007F0177">
              <w:rPr>
                <w:rFonts w:ascii="Cambria" w:hAnsi="Cambria"/>
                <w:lang w:val="sk-SK"/>
              </w:rPr>
              <w:t>.</w:t>
            </w:r>
            <w:bookmarkEnd w:id="4"/>
          </w:p>
        </w:tc>
      </w:tr>
      <w:tr w:rsidR="00D13151" w:rsidRPr="007F0177" w14:paraId="203BE7F1" w14:textId="2DE750CE" w:rsidTr="00CC171B">
        <w:tc>
          <w:tcPr>
            <w:tcW w:w="2677" w:type="dxa"/>
          </w:tcPr>
          <w:p w14:paraId="1A796CA9" w14:textId="0AD5EFF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Zákon o cestnej doprave</w:t>
            </w:r>
          </w:p>
        </w:tc>
        <w:tc>
          <w:tcPr>
            <w:tcW w:w="5620" w:type="dxa"/>
          </w:tcPr>
          <w:p w14:paraId="3F4A4B6A" w14:textId="4C6433C5"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zákon č. 56/2012 Z. z. o cestnej doprave v znení neskorších predpisov.</w:t>
            </w:r>
          </w:p>
        </w:tc>
      </w:tr>
      <w:tr w:rsidR="00D13151" w:rsidRPr="007F0177" w14:paraId="53DC87D2" w14:textId="263B0470" w:rsidTr="00CC171B">
        <w:tc>
          <w:tcPr>
            <w:tcW w:w="2677" w:type="dxa"/>
          </w:tcPr>
          <w:p w14:paraId="353DD880" w14:textId="3B22E04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Zákon o verejnom obstarávaní</w:t>
            </w:r>
          </w:p>
        </w:tc>
        <w:tc>
          <w:tcPr>
            <w:tcW w:w="5620" w:type="dxa"/>
          </w:tcPr>
          <w:p w14:paraId="20A77913" w14:textId="4402400F"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zákon č. 343/2015 Z. z. o verejnom obstarávaní a o zmene a doplnení niektorých zákonov v znení neskorších predpisov.</w:t>
            </w:r>
          </w:p>
        </w:tc>
      </w:tr>
      <w:tr w:rsidR="00D13151" w:rsidRPr="007F0177" w14:paraId="61DD817C" w14:textId="77777777" w:rsidTr="00CC171B">
        <w:tc>
          <w:tcPr>
            <w:tcW w:w="2677" w:type="dxa"/>
          </w:tcPr>
          <w:p w14:paraId="4DA07D52" w14:textId="263038E9"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Záloha na Preukázanú stratu</w:t>
            </w:r>
          </w:p>
        </w:tc>
        <w:tc>
          <w:tcPr>
            <w:tcW w:w="5620" w:type="dxa"/>
          </w:tcPr>
          <w:p w14:paraId="20F493F9" w14:textId="790E9902"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suma, ktorú uhrádza Objednávateľ Dopravcovi v zmysle bodu </w:t>
            </w:r>
            <w:r w:rsidRPr="007F0177">
              <w:rPr>
                <w:rFonts w:ascii="Cambria" w:hAnsi="Cambria"/>
                <w:highlight w:val="yellow"/>
              </w:rPr>
              <w:fldChar w:fldCharType="begin"/>
            </w:r>
            <w:r w:rsidRPr="007F0177">
              <w:rPr>
                <w:rFonts w:ascii="Cambria" w:hAnsi="Cambria"/>
                <w:lang w:val="sk-SK"/>
              </w:rPr>
              <w:instrText xml:space="preserve"> REF _Ref73700871 \r \h </w:instrText>
            </w:r>
            <w:r w:rsidR="00DD423D" w:rsidRPr="007F0177">
              <w:rPr>
                <w:rFonts w:ascii="Cambria" w:hAnsi="Cambria"/>
                <w:highlight w:val="yellow"/>
                <w:lang w:val="sk-SK"/>
              </w:rPr>
              <w:instrText xml:space="preserve"> \* MERGEFORMAT </w:instrText>
            </w:r>
            <w:r w:rsidRPr="007F0177">
              <w:rPr>
                <w:rFonts w:ascii="Cambria" w:hAnsi="Cambria"/>
                <w:highlight w:val="yellow"/>
              </w:rPr>
            </w:r>
            <w:r w:rsidRPr="007F0177">
              <w:rPr>
                <w:rFonts w:ascii="Cambria" w:hAnsi="Cambria"/>
                <w:highlight w:val="yellow"/>
              </w:rPr>
              <w:fldChar w:fldCharType="separate"/>
            </w:r>
            <w:r w:rsidR="009A6329">
              <w:rPr>
                <w:rFonts w:ascii="Cambria" w:hAnsi="Cambria"/>
                <w:lang w:val="sk-SK"/>
              </w:rPr>
              <w:t>8.9</w:t>
            </w:r>
            <w:r w:rsidRPr="007F0177">
              <w:rPr>
                <w:rFonts w:ascii="Cambria" w:hAnsi="Cambria"/>
                <w:highlight w:val="yellow"/>
              </w:rPr>
              <w:fldChar w:fldCharType="end"/>
            </w:r>
            <w:r w:rsidRPr="007F0177">
              <w:rPr>
                <w:rFonts w:ascii="Cambria" w:hAnsi="Cambria"/>
                <w:lang w:val="sk-SK"/>
              </w:rPr>
              <w:t xml:space="preserve"> tejto Zmluvy.</w:t>
            </w:r>
          </w:p>
        </w:tc>
      </w:tr>
      <w:tr w:rsidR="00D13151" w:rsidRPr="007F0177" w14:paraId="0F8E231C" w14:textId="77777777" w:rsidTr="00CC171B">
        <w:tc>
          <w:tcPr>
            <w:tcW w:w="2677" w:type="dxa"/>
          </w:tcPr>
          <w:p w14:paraId="72C2574C" w14:textId="2304160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Záložné Vozidlo</w:t>
            </w:r>
          </w:p>
        </w:tc>
        <w:tc>
          <w:tcPr>
            <w:tcW w:w="5620" w:type="dxa"/>
          </w:tcPr>
          <w:p w14:paraId="249BFEE3" w14:textId="44B6A97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vozidlo pristavené na určenom mieste, z ktorého je schopné na pokyn CED v lehote podľa </w:t>
            </w:r>
            <w:r w:rsidR="000A6D22" w:rsidRPr="007F0177">
              <w:rPr>
                <w:rFonts w:ascii="Cambria" w:hAnsi="Cambria"/>
                <w:lang w:val="sk-SK"/>
              </w:rPr>
              <w:t xml:space="preserve">Technických a prevádzkových štandardov </w:t>
            </w:r>
            <w:r w:rsidRPr="007F0177">
              <w:rPr>
                <w:rFonts w:ascii="Cambria" w:hAnsi="Cambria"/>
                <w:lang w:val="sk-SK"/>
              </w:rPr>
              <w:t>od udelenia pokynu CED Dopravcovi vyraziť na Autobusovú linku. Ku každému vozidlu je pridelený personál. Podrobnosti vrátane reakčnej doby Záložného Vozidlá sú stanovené v Technických a prevádzkových štandardoch. Minimálny počet Záložných vozidiel je definovaný v Technických a prevádzkových štandardoch.</w:t>
            </w:r>
          </w:p>
        </w:tc>
      </w:tr>
      <w:tr w:rsidR="00D13151" w:rsidRPr="007F0177" w14:paraId="09257BF0" w14:textId="77777777" w:rsidTr="00CC171B">
        <w:tc>
          <w:tcPr>
            <w:tcW w:w="2677" w:type="dxa"/>
          </w:tcPr>
          <w:p w14:paraId="4E536CCA" w14:textId="67B90E4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Zastávka</w:t>
            </w:r>
          </w:p>
        </w:tc>
        <w:tc>
          <w:tcPr>
            <w:tcW w:w="5620" w:type="dxa"/>
          </w:tcPr>
          <w:p w14:paraId="718151A1" w14:textId="6333CCEA"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predpísaným spôsobom označené a vybavené miesto v rámci Autobusovej linky určené k nástupu, výstupu alebo prestupu cestujúcich v jednom alebo viacerých smeroch jazdy.</w:t>
            </w:r>
          </w:p>
        </w:tc>
      </w:tr>
      <w:tr w:rsidR="00D13151" w:rsidRPr="007F0177" w14:paraId="4A3CF043" w14:textId="77777777" w:rsidTr="00CC171B">
        <w:tc>
          <w:tcPr>
            <w:tcW w:w="2677" w:type="dxa"/>
          </w:tcPr>
          <w:p w14:paraId="7ABD9CBA" w14:textId="011DD67F"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Záväzok verejnej služby</w:t>
            </w:r>
          </w:p>
        </w:tc>
        <w:tc>
          <w:tcPr>
            <w:tcW w:w="5620" w:type="dxa"/>
          </w:tcPr>
          <w:p w14:paraId="573292F7" w14:textId="0FE4F86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výkon verejných služieb v pravidelnej verejnej mestskej autobusovej doprave za účelom zaistenia dopravnej  obslužnosti v záujmovom území Mesta Zvolen v súlade so Zákonom o cestnej doprave podľa tejto Zmluvy.</w:t>
            </w:r>
          </w:p>
        </w:tc>
      </w:tr>
      <w:tr w:rsidR="00D13151" w:rsidRPr="007F0177" w14:paraId="123228FA" w14:textId="77777777" w:rsidTr="00CC171B">
        <w:tc>
          <w:tcPr>
            <w:tcW w:w="2677" w:type="dxa"/>
          </w:tcPr>
          <w:p w14:paraId="1EDA0EB6" w14:textId="24A5CC5E"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Zmluva</w:t>
            </w:r>
          </w:p>
        </w:tc>
        <w:tc>
          <w:tcPr>
            <w:tcW w:w="5620" w:type="dxa"/>
          </w:tcPr>
          <w:p w14:paraId="2E7323D3" w14:textId="5071F78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táto Zmluva o službách vo verejnom záujme v mestskej autobusovej doprave Mesta Zvolen vrátane všetkých jej príloh, v znení jej neskorších zmien a doplnení.</w:t>
            </w:r>
          </w:p>
        </w:tc>
      </w:tr>
    </w:tbl>
    <w:p w14:paraId="3C96AA2E" w14:textId="77777777" w:rsidR="008D1111" w:rsidRPr="007F0177" w:rsidRDefault="008D1111" w:rsidP="009455AE">
      <w:pPr>
        <w:pStyle w:val="Definition1"/>
        <w:rPr>
          <w:rFonts w:ascii="Cambria" w:hAnsi="Cambria"/>
        </w:rPr>
      </w:pPr>
    </w:p>
    <w:p w14:paraId="6718142A" w14:textId="77777777" w:rsidR="009455AE" w:rsidRPr="007F0177" w:rsidRDefault="009455AE" w:rsidP="009455AE">
      <w:pPr>
        <w:pStyle w:val="Heading2"/>
        <w:rPr>
          <w:rFonts w:ascii="Cambria" w:hAnsi="Cambria"/>
        </w:rPr>
      </w:pPr>
      <w:r w:rsidRPr="007F0177">
        <w:rPr>
          <w:rFonts w:ascii="Cambria" w:hAnsi="Cambria"/>
        </w:rPr>
        <w:t>Pri výklade Zmluvy, pokiaľ nie je uvedené v Zmluve inak, alebo pokiaľ z kontextu Zmluvy nevyplýva niečo iné:</w:t>
      </w:r>
    </w:p>
    <w:p w14:paraId="21CA8293" w14:textId="77777777" w:rsidR="009455AE" w:rsidRPr="007F0177" w:rsidRDefault="009455AE" w:rsidP="009455AE">
      <w:pPr>
        <w:pStyle w:val="Heading4"/>
        <w:rPr>
          <w:rFonts w:ascii="Cambria" w:hAnsi="Cambria"/>
        </w:rPr>
      </w:pPr>
      <w:r w:rsidRPr="007F0177">
        <w:rPr>
          <w:rFonts w:ascii="Cambria" w:hAnsi="Cambria"/>
        </w:rPr>
        <w:t>pojmy v jednotnom čísle zahŕňajú aj tvary v množnom čísle a naopak,</w:t>
      </w:r>
    </w:p>
    <w:p w14:paraId="710009C8" w14:textId="77777777" w:rsidR="009455AE" w:rsidRPr="007F0177" w:rsidRDefault="009455AE" w:rsidP="009455AE">
      <w:pPr>
        <w:pStyle w:val="Heading4"/>
        <w:rPr>
          <w:rFonts w:ascii="Cambria" w:hAnsi="Cambria"/>
        </w:rPr>
      </w:pPr>
      <w:r w:rsidRPr="007F0177">
        <w:rPr>
          <w:rFonts w:ascii="Cambria" w:hAnsi="Cambria"/>
        </w:rPr>
        <w:t>odkazy na článok, odsek alebo prílohu sa budú vykladať ako odkazy na článok, odsek alebo prílohu Zmluvy,</w:t>
      </w:r>
    </w:p>
    <w:p w14:paraId="29842954" w14:textId="77777777" w:rsidR="009455AE" w:rsidRPr="007F0177" w:rsidRDefault="009455AE" w:rsidP="009455AE">
      <w:pPr>
        <w:pStyle w:val="Heading4"/>
        <w:rPr>
          <w:rFonts w:ascii="Cambria" w:hAnsi="Cambria"/>
        </w:rPr>
      </w:pPr>
      <w:r w:rsidRPr="007F0177">
        <w:rPr>
          <w:rFonts w:ascii="Cambria" w:hAnsi="Cambria"/>
        </w:rPr>
        <w:t>nadpisy a obsahy sú vložené výlučne pre orientáciu a nemajú žiaden vplyv na výklad Zmluvy, a</w:t>
      </w:r>
    </w:p>
    <w:p w14:paraId="1628A79D" w14:textId="77777777" w:rsidR="005E0E7B" w:rsidRDefault="009455AE" w:rsidP="009455AE">
      <w:pPr>
        <w:pStyle w:val="Heading4"/>
        <w:rPr>
          <w:rFonts w:ascii="Cambria" w:hAnsi="Cambria"/>
        </w:rPr>
      </w:pPr>
      <w:r w:rsidRPr="007F0177">
        <w:rPr>
          <w:rFonts w:ascii="Cambria" w:hAnsi="Cambria"/>
        </w:rPr>
        <w:t>odkaz na akýkoľvek právny predpis alebo jeho príslušné ustanovenie zahŕňa novelizáciu, doplnenie a úpravu tohto právneho predpisu alebo jeho príslušného ustanovenia po uzatvorení tejto Zmluvy a právne predpisy alebo ich príslušné ustanovenia, ktoré úplne alebo čiastočne nahradia takýto právny predpis alebo jeho príslušné ustanovenie po uzatvorení tejto Zmluvy</w:t>
      </w:r>
      <w:r w:rsidR="005E0E7B">
        <w:rPr>
          <w:rFonts w:ascii="Cambria" w:hAnsi="Cambria"/>
        </w:rPr>
        <w:t>;</w:t>
      </w:r>
    </w:p>
    <w:p w14:paraId="4E32561A" w14:textId="41D910F8" w:rsidR="009455AE" w:rsidRPr="007F0177" w:rsidRDefault="005E0E7B" w:rsidP="009455AE">
      <w:pPr>
        <w:pStyle w:val="Heading4"/>
        <w:rPr>
          <w:rFonts w:ascii="Cambria" w:hAnsi="Cambria"/>
        </w:rPr>
      </w:pPr>
      <w:r>
        <w:rPr>
          <w:rFonts w:ascii="Cambria" w:hAnsi="Cambria"/>
        </w:rPr>
        <w:t>v </w:t>
      </w:r>
      <w:r w:rsidRPr="00730BFA">
        <w:rPr>
          <w:rFonts w:ascii="Cambria" w:hAnsi="Cambria"/>
        </w:rPr>
        <w:t>prípade</w:t>
      </w:r>
      <w:r>
        <w:rPr>
          <w:rFonts w:ascii="Cambria" w:hAnsi="Cambria"/>
        </w:rPr>
        <w:t xml:space="preserve"> počítania lehôt </w:t>
      </w:r>
      <w:r w:rsidRPr="00730BFA">
        <w:rPr>
          <w:rFonts w:ascii="Cambria" w:hAnsi="Cambria"/>
        </w:rPr>
        <w:t xml:space="preserve">platí, že bez ohľadu na to, či posledný deň </w:t>
      </w:r>
      <w:r>
        <w:rPr>
          <w:rFonts w:ascii="Cambria" w:hAnsi="Cambria"/>
        </w:rPr>
        <w:t>lehoty</w:t>
      </w:r>
      <w:r w:rsidRPr="00730BFA">
        <w:rPr>
          <w:rFonts w:ascii="Cambria" w:hAnsi="Cambria"/>
        </w:rPr>
        <w:t xml:space="preserve"> pripadne na </w:t>
      </w:r>
      <w:r>
        <w:rPr>
          <w:rFonts w:ascii="Cambria" w:hAnsi="Cambria"/>
        </w:rPr>
        <w:t>p</w:t>
      </w:r>
      <w:r w:rsidRPr="00730BFA">
        <w:rPr>
          <w:rFonts w:ascii="Cambria" w:hAnsi="Cambria"/>
        </w:rPr>
        <w:t>racovný deň</w:t>
      </w:r>
      <w:r>
        <w:rPr>
          <w:rFonts w:ascii="Cambria" w:hAnsi="Cambria"/>
        </w:rPr>
        <w:t>, víkend alebo deň pracovného pokoja</w:t>
      </w:r>
      <w:r w:rsidRPr="00730BFA">
        <w:rPr>
          <w:rFonts w:ascii="Cambria" w:hAnsi="Cambria"/>
        </w:rPr>
        <w:t xml:space="preserve">, tak </w:t>
      </w:r>
      <w:r w:rsidR="002C2729">
        <w:rPr>
          <w:rFonts w:ascii="Cambria" w:hAnsi="Cambria"/>
        </w:rPr>
        <w:t>doba na splnenie záväzku</w:t>
      </w:r>
      <w:r w:rsidRPr="00730BFA">
        <w:rPr>
          <w:rFonts w:ascii="Cambria" w:hAnsi="Cambria"/>
        </w:rPr>
        <w:t xml:space="preserve"> uplynie v posledný deň tejto lehoty</w:t>
      </w:r>
      <w:r w:rsidR="002C2729">
        <w:rPr>
          <w:rFonts w:ascii="Cambria" w:hAnsi="Cambria"/>
        </w:rPr>
        <w:t>.</w:t>
      </w:r>
    </w:p>
    <w:p w14:paraId="2C96282E" w14:textId="76306856" w:rsidR="0074098E" w:rsidRPr="007F0177" w:rsidRDefault="0074098E" w:rsidP="009455AE">
      <w:pPr>
        <w:pStyle w:val="Heading1"/>
        <w:rPr>
          <w:rFonts w:ascii="Cambria" w:hAnsi="Cambria"/>
        </w:rPr>
      </w:pPr>
      <w:r w:rsidRPr="007F0177">
        <w:rPr>
          <w:rFonts w:ascii="Cambria" w:hAnsi="Cambria"/>
        </w:rPr>
        <w:t>Vyhlásenia Zmluvných strán</w:t>
      </w:r>
    </w:p>
    <w:p w14:paraId="2DEE991F" w14:textId="69DF546E" w:rsidR="00DB39A6" w:rsidRPr="007F0177" w:rsidRDefault="00DB39A6" w:rsidP="00DB39A6">
      <w:pPr>
        <w:pStyle w:val="Heading2"/>
        <w:rPr>
          <w:rFonts w:ascii="Cambria" w:hAnsi="Cambria"/>
        </w:rPr>
      </w:pPr>
      <w:bookmarkStart w:id="5" w:name="_Ref73710167"/>
      <w:r w:rsidRPr="007F0177">
        <w:rPr>
          <w:rFonts w:ascii="Cambria" w:hAnsi="Cambria"/>
        </w:rPr>
        <w:t>Dopravca vyhlasuje</w:t>
      </w:r>
      <w:r w:rsidR="00335CA5" w:rsidRPr="007F0177">
        <w:rPr>
          <w:rFonts w:ascii="Cambria" w:hAnsi="Cambria"/>
        </w:rPr>
        <w:t xml:space="preserve"> a ubezpečuje Objednávateľa</w:t>
      </w:r>
      <w:r w:rsidRPr="007F0177">
        <w:rPr>
          <w:rFonts w:ascii="Cambria" w:hAnsi="Cambria"/>
        </w:rPr>
        <w:t>, že</w:t>
      </w:r>
      <w:bookmarkEnd w:id="5"/>
      <w:r w:rsidRPr="007F0177">
        <w:rPr>
          <w:rFonts w:ascii="Cambria" w:hAnsi="Cambria"/>
        </w:rPr>
        <w:t xml:space="preserve">  </w:t>
      </w:r>
    </w:p>
    <w:p w14:paraId="7C2BB3FB" w14:textId="041028DE" w:rsidR="00335CA5" w:rsidRPr="007F0177" w:rsidRDefault="00335CA5" w:rsidP="00335CA5">
      <w:pPr>
        <w:pStyle w:val="Heading4"/>
        <w:rPr>
          <w:rFonts w:ascii="Cambria" w:hAnsi="Cambria"/>
        </w:rPr>
      </w:pPr>
      <w:r w:rsidRPr="007F0177">
        <w:rPr>
          <w:rFonts w:ascii="Cambria" w:hAnsi="Cambria"/>
        </w:rPr>
        <w:t>podniká v oblasti zabezpečovani</w:t>
      </w:r>
      <w:r w:rsidR="00526E07" w:rsidRPr="007F0177">
        <w:rPr>
          <w:rFonts w:ascii="Cambria" w:hAnsi="Cambria"/>
        </w:rPr>
        <w:t>a</w:t>
      </w:r>
      <w:r w:rsidRPr="007F0177">
        <w:rPr>
          <w:rFonts w:ascii="Cambria" w:hAnsi="Cambria"/>
        </w:rPr>
        <w:t xml:space="preserve"> dopravných služieb a je držiteľom všetkých oprávnení potrebných na plnenie tejto Zmluvy</w:t>
      </w:r>
      <w:r w:rsidR="00526E07" w:rsidRPr="007F0177">
        <w:rPr>
          <w:rFonts w:ascii="Cambria" w:hAnsi="Cambria"/>
        </w:rPr>
        <w:t xml:space="preserve"> (ak zo Zmluvy nevyplýva, že je povinný ich získať neskôr)</w:t>
      </w:r>
      <w:r w:rsidRPr="007F0177">
        <w:rPr>
          <w:rFonts w:ascii="Cambria" w:hAnsi="Cambria"/>
        </w:rPr>
        <w:t>;</w:t>
      </w:r>
    </w:p>
    <w:p w14:paraId="33A48BE3" w14:textId="19E904CA" w:rsidR="00335CA5" w:rsidRPr="007F0177" w:rsidRDefault="00335CA5" w:rsidP="00335CA5">
      <w:pPr>
        <w:pStyle w:val="Heading4"/>
        <w:rPr>
          <w:rFonts w:ascii="Cambria" w:hAnsi="Cambria"/>
        </w:rPr>
      </w:pPr>
      <w:r w:rsidRPr="007F0177">
        <w:rPr>
          <w:rFonts w:ascii="Cambria" w:hAnsi="Cambria"/>
        </w:rPr>
        <w:t>je držiteľom certifikátov a iných povolení či dokladov preukazujúcich splnenie podmienok technickej a odbornej spôsobilosti, ktoré boli vyžadované vo Verejnom obstarávaní</w:t>
      </w:r>
      <w:r w:rsidR="00526E07" w:rsidRPr="007F0177">
        <w:rPr>
          <w:rFonts w:ascii="Cambria" w:hAnsi="Cambria"/>
        </w:rPr>
        <w:t>;</w:t>
      </w:r>
    </w:p>
    <w:p w14:paraId="4A9745ED" w14:textId="77777777" w:rsidR="00335CA5" w:rsidRPr="007F0177" w:rsidRDefault="00335CA5" w:rsidP="00335CA5">
      <w:pPr>
        <w:pStyle w:val="Heading4"/>
        <w:rPr>
          <w:rFonts w:ascii="Cambria" w:hAnsi="Cambria"/>
        </w:rPr>
      </w:pPr>
      <w:r w:rsidRPr="007F0177">
        <w:rPr>
          <w:rFonts w:ascii="Cambria" w:hAnsi="Cambria"/>
        </w:rPr>
        <w:t>disponuje dostatočnými ľudskými a finančnými zdrojmi na splnenie záväzkov podľa tejto Zmluvy;</w:t>
      </w:r>
    </w:p>
    <w:p w14:paraId="2862735C" w14:textId="67E22BD4" w:rsidR="00335CA5" w:rsidRPr="007F0177" w:rsidRDefault="00335CA5" w:rsidP="00335CA5">
      <w:pPr>
        <w:pStyle w:val="Heading4"/>
        <w:rPr>
          <w:rFonts w:ascii="Cambria" w:hAnsi="Cambria"/>
        </w:rPr>
      </w:pPr>
      <w:r w:rsidRPr="007F0177">
        <w:rPr>
          <w:rFonts w:ascii="Cambria" w:hAnsi="Cambria"/>
        </w:rPr>
        <w:t xml:space="preserve">má plnú právomoc a oprávnenie uzatvoriť túto Zmluvu a akýkoľvek iný dokument s ňou súvisiaci a uskutočniť transakcie zamýšľané touto Zmluvou, pričom táto Zmluva a akékoľvek dokumenty, ktoré uzatvoril a podpísal </w:t>
      </w:r>
      <w:r w:rsidR="00526E07" w:rsidRPr="007F0177">
        <w:rPr>
          <w:rFonts w:ascii="Cambria" w:hAnsi="Cambria"/>
        </w:rPr>
        <w:t>Dopravca</w:t>
      </w:r>
      <w:r w:rsidRPr="007F0177">
        <w:rPr>
          <w:rFonts w:ascii="Cambria" w:hAnsi="Cambria"/>
        </w:rPr>
        <w:t xml:space="preserve"> v súvislosti s touto Zmluvou zakladajú platné záväzky, ktoré sú vymáhateľné voči </w:t>
      </w:r>
      <w:r w:rsidR="00526E07" w:rsidRPr="007F0177">
        <w:rPr>
          <w:rFonts w:ascii="Cambria" w:hAnsi="Cambria"/>
        </w:rPr>
        <w:t>Dopravcovi</w:t>
      </w:r>
      <w:r w:rsidRPr="007F0177">
        <w:rPr>
          <w:rFonts w:ascii="Cambria" w:hAnsi="Cambria"/>
        </w:rPr>
        <w:t>;</w:t>
      </w:r>
    </w:p>
    <w:p w14:paraId="63F0573A" w14:textId="156144A2" w:rsidR="00335CA5" w:rsidRPr="007F0177" w:rsidRDefault="00335CA5" w:rsidP="00335CA5">
      <w:pPr>
        <w:pStyle w:val="Heading4"/>
        <w:rPr>
          <w:rFonts w:ascii="Cambria" w:hAnsi="Cambria"/>
        </w:rPr>
      </w:pPr>
      <w:r w:rsidRPr="007F0177">
        <w:rPr>
          <w:rFonts w:ascii="Cambria" w:hAnsi="Cambria"/>
        </w:rPr>
        <w:t xml:space="preserve">nemá žiadne záväzky po lehote splatnosti, nezrušil ani nepozastavil žiadne platby svojich dlhov a neexistujú žiadne okolnosti, ktoré by si vyžadovali alebo umožňovali začatie konkurzného alebo reštrukturalizačného konania na majetok </w:t>
      </w:r>
      <w:r w:rsidR="00E36FEB" w:rsidRPr="007F0177">
        <w:rPr>
          <w:rFonts w:ascii="Cambria" w:hAnsi="Cambria"/>
        </w:rPr>
        <w:t>Dopravcu</w:t>
      </w:r>
      <w:r w:rsidRPr="007F0177">
        <w:rPr>
          <w:rFonts w:ascii="Cambria" w:hAnsi="Cambria"/>
        </w:rPr>
        <w:t xml:space="preserve">, ani neprijal žiadne rozhodnutie smerujúce k zrušeniu </w:t>
      </w:r>
      <w:r w:rsidR="00E36FEB" w:rsidRPr="007F0177">
        <w:rPr>
          <w:rFonts w:ascii="Cambria" w:hAnsi="Cambria"/>
        </w:rPr>
        <w:t>Dopravcu</w:t>
      </w:r>
      <w:r w:rsidRPr="007F0177">
        <w:rPr>
          <w:rFonts w:ascii="Cambria" w:hAnsi="Cambria"/>
        </w:rPr>
        <w:t xml:space="preserve"> s likvidáciou;</w:t>
      </w:r>
    </w:p>
    <w:p w14:paraId="164F3EDD" w14:textId="3E519129" w:rsidR="00335CA5" w:rsidRPr="007F0177" w:rsidRDefault="00335CA5" w:rsidP="00335CA5">
      <w:pPr>
        <w:pStyle w:val="Heading4"/>
        <w:rPr>
          <w:rFonts w:ascii="Cambria" w:hAnsi="Cambria"/>
        </w:rPr>
      </w:pPr>
      <w:r w:rsidRPr="007F0177">
        <w:rPr>
          <w:rFonts w:ascii="Cambria" w:hAnsi="Cambria"/>
        </w:rPr>
        <w:t xml:space="preserve">pred uzatvorením tejto Zmluvy preskúmal </w:t>
      </w:r>
      <w:r w:rsidR="00E36FEB" w:rsidRPr="007F0177">
        <w:rPr>
          <w:rFonts w:ascii="Cambria" w:hAnsi="Cambria"/>
        </w:rPr>
        <w:t>Súťažné podklady</w:t>
      </w:r>
      <w:r w:rsidRPr="007F0177">
        <w:rPr>
          <w:rFonts w:ascii="Cambria" w:hAnsi="Cambria"/>
        </w:rPr>
        <w:t xml:space="preserve"> s odbornou starostlivosťou, ako skúsený poskytovateľ služieb v rozsahu predmetu tejto Zmluvy, s ohľadom na úroveň previerky relevantných skutočností, ktorú mohol a mal </w:t>
      </w:r>
      <w:r w:rsidR="00E36FEB" w:rsidRPr="007F0177">
        <w:rPr>
          <w:rFonts w:ascii="Cambria" w:hAnsi="Cambria"/>
        </w:rPr>
        <w:t>Dopravca</w:t>
      </w:r>
      <w:r w:rsidRPr="007F0177">
        <w:rPr>
          <w:rFonts w:ascii="Cambria" w:hAnsi="Cambria"/>
        </w:rPr>
        <w:t xml:space="preserve"> vykonať pred uzavretím tejto Zmluvy vzhľadom na </w:t>
      </w:r>
      <w:r w:rsidR="00E36FEB" w:rsidRPr="007F0177">
        <w:rPr>
          <w:rFonts w:ascii="Cambria" w:hAnsi="Cambria"/>
        </w:rPr>
        <w:t>povahu a rozsah služieb podľa tejto Zmluvy</w:t>
      </w:r>
      <w:r w:rsidRPr="007F0177">
        <w:rPr>
          <w:rFonts w:ascii="Cambria" w:hAnsi="Cambria"/>
        </w:rPr>
        <w:t>;</w:t>
      </w:r>
    </w:p>
    <w:p w14:paraId="10651369" w14:textId="20B69903" w:rsidR="00335CA5" w:rsidRPr="007F0177" w:rsidRDefault="00335CA5" w:rsidP="00335CA5">
      <w:pPr>
        <w:pStyle w:val="Heading4"/>
        <w:rPr>
          <w:rFonts w:ascii="Cambria" w:hAnsi="Cambria"/>
        </w:rPr>
      </w:pPr>
      <w:r w:rsidRPr="007F0177">
        <w:rPr>
          <w:rFonts w:ascii="Cambria" w:hAnsi="Cambria"/>
        </w:rPr>
        <w:lastRenderedPageBreak/>
        <w:t xml:space="preserve">uzatvorenie tejto Zmluvy je v súlade s právnymi predpismi, ktorými je viazaný ako aj akýmikoľvek internými dokumentmi </w:t>
      </w:r>
      <w:r w:rsidR="00E36FEB" w:rsidRPr="007F0177">
        <w:rPr>
          <w:rFonts w:ascii="Cambria" w:hAnsi="Cambria"/>
        </w:rPr>
        <w:t>Dopravcu</w:t>
      </w:r>
      <w:r w:rsidRPr="007F0177">
        <w:rPr>
          <w:rFonts w:ascii="Cambria" w:hAnsi="Cambria"/>
        </w:rPr>
        <w:t>, ako aj so všetkými zmluvami, platnými súdnymi, rozhodcovskými (arbitrážnymi) alebo správnymi rozhodnutiami, ktorými je viazaný</w:t>
      </w:r>
      <w:r w:rsidR="00CD6A9D" w:rsidRPr="007F0177">
        <w:rPr>
          <w:rFonts w:ascii="Cambria" w:hAnsi="Cambria"/>
        </w:rPr>
        <w:t>;</w:t>
      </w:r>
      <w:r w:rsidR="00EC5F72" w:rsidRPr="007F0177">
        <w:rPr>
          <w:rFonts w:ascii="Cambria" w:hAnsi="Cambria"/>
        </w:rPr>
        <w:t xml:space="preserve"> a</w:t>
      </w:r>
    </w:p>
    <w:p w14:paraId="304F02E9" w14:textId="603F38FB" w:rsidR="00CD6A9D" w:rsidRPr="007F0177" w:rsidRDefault="00CD6A9D" w:rsidP="00335CA5">
      <w:pPr>
        <w:pStyle w:val="Heading4"/>
        <w:rPr>
          <w:rFonts w:ascii="Cambria" w:hAnsi="Cambria"/>
        </w:rPr>
      </w:pPr>
      <w:r w:rsidRPr="007F0177">
        <w:rPr>
          <w:rFonts w:ascii="Cambria" w:hAnsi="Cambria"/>
        </w:rPr>
        <w:t xml:space="preserve">je on a jeho subdodávatelia </w:t>
      </w:r>
      <w:r w:rsidR="001B4A0F" w:rsidRPr="007F0177">
        <w:rPr>
          <w:rFonts w:ascii="Cambria" w:hAnsi="Cambria"/>
        </w:rPr>
        <w:t xml:space="preserve">(ktorým taká povinnosť vyplýva z Právnych predpisov) </w:t>
      </w:r>
      <w:r w:rsidRPr="007F0177">
        <w:rPr>
          <w:rFonts w:ascii="Cambria" w:hAnsi="Cambria"/>
        </w:rPr>
        <w:t>ku dňu uzavretia Zmluvy zapísaní v registri partnerov verejného sektora v súlade so zákonom č. 315/2016 Z. z. o registri partnerov verejného sektora a o zmene a doplnení niektorých zákonov v znení neskorších predpisov (ďalej aj ako „</w:t>
      </w:r>
      <w:r w:rsidRPr="007F0177">
        <w:rPr>
          <w:rFonts w:ascii="Cambria" w:hAnsi="Cambria"/>
          <w:b/>
          <w:bCs/>
        </w:rPr>
        <w:t>Zákon o RPVS</w:t>
      </w:r>
      <w:r w:rsidRPr="007F0177">
        <w:rPr>
          <w:rFonts w:ascii="Cambria" w:hAnsi="Cambria"/>
        </w:rPr>
        <w:t>“) a všetky dokumenty a údaje o Dopravcovi a jeho subdodávateľoch a konečných užívateľoch výhod zapísané v tomto registri sú úplné a pravdivé.</w:t>
      </w:r>
    </w:p>
    <w:p w14:paraId="3DAC806B" w14:textId="77777777" w:rsidR="00CD448F" w:rsidRPr="007F0177" w:rsidRDefault="00CD448F" w:rsidP="00CD448F">
      <w:pPr>
        <w:pStyle w:val="Heading2"/>
        <w:rPr>
          <w:rFonts w:ascii="Cambria" w:hAnsi="Cambria"/>
        </w:rPr>
      </w:pPr>
      <w:r w:rsidRPr="007F0177">
        <w:rPr>
          <w:rFonts w:ascii="Cambria" w:hAnsi="Cambria"/>
        </w:rPr>
        <w:t xml:space="preserve">Objednávateľ vyhlasuje a ubezpečuje Dopravcu, že </w:t>
      </w:r>
    </w:p>
    <w:p w14:paraId="3F06F50B" w14:textId="0D2BCE60" w:rsidR="00A954BA" w:rsidRPr="007F0177" w:rsidRDefault="00A954BA" w:rsidP="00CD448F">
      <w:pPr>
        <w:pStyle w:val="Heading4"/>
        <w:rPr>
          <w:rFonts w:ascii="Cambria" w:hAnsi="Cambria"/>
        </w:rPr>
      </w:pPr>
      <w:r w:rsidRPr="007F0177">
        <w:rPr>
          <w:rFonts w:ascii="Cambria" w:hAnsi="Cambria"/>
        </w:rPr>
        <w:t>ako mesto zabezpečuje na základe plánu dopravnej obslužnosti v súlade so Zákonom o cestnej doprave obslužnosť vymedzeného územia, súčasťou čoho je uzatvorenie tejto Zmluvy;</w:t>
      </w:r>
      <w:r w:rsidR="00EC5F72" w:rsidRPr="007F0177">
        <w:rPr>
          <w:rFonts w:ascii="Cambria" w:hAnsi="Cambria"/>
        </w:rPr>
        <w:t xml:space="preserve"> a</w:t>
      </w:r>
    </w:p>
    <w:p w14:paraId="46D6ECB4" w14:textId="32C45870" w:rsidR="00DB39A6" w:rsidRPr="007F0177" w:rsidRDefault="00CD448F" w:rsidP="00EC5F72">
      <w:pPr>
        <w:pStyle w:val="Heading4"/>
        <w:rPr>
          <w:rFonts w:ascii="Cambria" w:hAnsi="Cambria"/>
        </w:rPr>
      </w:pPr>
      <w:r w:rsidRPr="007F0177">
        <w:rPr>
          <w:rFonts w:ascii="Cambria" w:hAnsi="Cambria"/>
        </w:rPr>
        <w:t>uzatvorenie tejto Zmluvy je v súlade s právnymi predpismi, ktorými je viazaný ako aj so všetkými zmluvami, platnými súdnymi, rozhodcovskými (arbitrážnymi) alebo správnymi rozhodnutiami, ktorými je viazaný</w:t>
      </w:r>
      <w:r w:rsidR="00EC5F72" w:rsidRPr="007F0177">
        <w:rPr>
          <w:rFonts w:ascii="Cambria" w:hAnsi="Cambria"/>
        </w:rPr>
        <w:t>.</w:t>
      </w:r>
    </w:p>
    <w:p w14:paraId="7BE4E0B1" w14:textId="77777777" w:rsidR="00EC5F72" w:rsidRPr="007F0177" w:rsidRDefault="00EC5F72" w:rsidP="00EC5F72">
      <w:pPr>
        <w:pStyle w:val="Heading2"/>
        <w:widowControl w:val="0"/>
        <w:rPr>
          <w:rFonts w:ascii="Cambria" w:hAnsi="Cambria"/>
        </w:rPr>
      </w:pPr>
      <w:r w:rsidRPr="007F0177">
        <w:rPr>
          <w:rFonts w:ascii="Cambria" w:hAnsi="Cambria"/>
        </w:rPr>
        <w:t>Každá Zmluvná strana je povinná bez zbytočného odkladu oznámiť druhej Zmluvnej strane, že (i) akékoľvek z jej vyhlásení a ubezpečení podľa tejto Zmluvy prestalo byť úplné, pravdivé a/alebo presné, a/alebo (ii) že existujú také skutočnosti, na základe ktorých možno odôvodnene predpokladať, že akékoľvek z jej vyhlásení a ubezpečení podľa tejto Zmluvy by sa mohlo stať neúplné, nepravdivé a/alebo nepresné, alebo že hrozí porušenie tejto Zmluvy zo strany dotknutej Zmluvnej strany.</w:t>
      </w:r>
    </w:p>
    <w:p w14:paraId="3A1FAAEC" w14:textId="349F1FFC" w:rsidR="0074098E" w:rsidRPr="007F0177" w:rsidRDefault="00EC5F72" w:rsidP="00EC5F72">
      <w:pPr>
        <w:pStyle w:val="Heading2"/>
        <w:widowControl w:val="0"/>
        <w:rPr>
          <w:rFonts w:ascii="Cambria" w:hAnsi="Cambria"/>
        </w:rPr>
      </w:pPr>
      <w:r w:rsidRPr="007F0177">
        <w:rPr>
          <w:rFonts w:ascii="Cambria" w:hAnsi="Cambria"/>
        </w:rPr>
        <w:t>Pre vylúčenie pochybností platí, že za porušenie tejto Zmluvy sa považuje aj prípad, ak sa akékoľvek z vyhlásení a ubezpečení Zmluvnej stany podľa tejto Zmluvy ukáže ako nepravdivé alebo sa stane nepravdivým počas platnosti tejto Zmluvy.</w:t>
      </w:r>
    </w:p>
    <w:p w14:paraId="507D7832" w14:textId="7879002F" w:rsidR="004328CC" w:rsidRPr="007F0177" w:rsidRDefault="004328CC" w:rsidP="009455AE">
      <w:pPr>
        <w:pStyle w:val="Heading1"/>
        <w:rPr>
          <w:rFonts w:ascii="Cambria" w:hAnsi="Cambria"/>
        </w:rPr>
      </w:pPr>
      <w:r w:rsidRPr="007F0177">
        <w:rPr>
          <w:rFonts w:ascii="Cambria" w:hAnsi="Cambria"/>
        </w:rPr>
        <w:t>Účel Zmluvy</w:t>
      </w:r>
    </w:p>
    <w:p w14:paraId="55090C1A" w14:textId="57708409" w:rsidR="004328CC" w:rsidRPr="007F0177" w:rsidRDefault="004328CC" w:rsidP="003C1C01">
      <w:pPr>
        <w:pStyle w:val="Heading2"/>
        <w:widowControl w:val="0"/>
        <w:rPr>
          <w:rFonts w:ascii="Cambria" w:hAnsi="Cambria"/>
        </w:rPr>
      </w:pPr>
      <w:r w:rsidRPr="007F0177">
        <w:rPr>
          <w:rFonts w:ascii="Cambria" w:hAnsi="Cambria"/>
        </w:rPr>
        <w:t xml:space="preserve">Účelom tejto Zmluvy je zabezpečenie a rozvoj efektívnej bezpečnej a kvalitnej pravidelnej verejnej </w:t>
      </w:r>
      <w:r w:rsidR="003C1C01" w:rsidRPr="007F0177">
        <w:rPr>
          <w:rFonts w:ascii="Cambria" w:hAnsi="Cambria"/>
        </w:rPr>
        <w:t>mestskej</w:t>
      </w:r>
      <w:r w:rsidRPr="007F0177">
        <w:rPr>
          <w:rFonts w:ascii="Cambria" w:hAnsi="Cambria"/>
        </w:rPr>
        <w:t xml:space="preserve"> autobusovej dopravy </w:t>
      </w:r>
      <w:r w:rsidR="00E95B70" w:rsidRPr="007F0177">
        <w:rPr>
          <w:rFonts w:ascii="Cambria" w:hAnsi="Cambria"/>
        </w:rPr>
        <w:t xml:space="preserve">vo verejnom záujme </w:t>
      </w:r>
      <w:r w:rsidRPr="007F0177">
        <w:rPr>
          <w:rFonts w:ascii="Cambria" w:hAnsi="Cambria"/>
        </w:rPr>
        <w:t>a</w:t>
      </w:r>
      <w:r w:rsidR="003C1C01" w:rsidRPr="007F0177">
        <w:rPr>
          <w:rFonts w:ascii="Cambria" w:hAnsi="Cambria"/>
        </w:rPr>
        <w:t xml:space="preserve"> zabezpečenie </w:t>
      </w:r>
      <w:r w:rsidRPr="007F0177">
        <w:rPr>
          <w:rFonts w:ascii="Cambria" w:hAnsi="Cambria"/>
        </w:rPr>
        <w:t xml:space="preserve">dopravnej obslužnosti </w:t>
      </w:r>
      <w:r w:rsidR="001B4A0F" w:rsidRPr="007F0177">
        <w:rPr>
          <w:rFonts w:ascii="Cambria" w:hAnsi="Cambria"/>
        </w:rPr>
        <w:t>v záujmovom území Mesta</w:t>
      </w:r>
      <w:r w:rsidR="003C1C01" w:rsidRPr="007F0177">
        <w:rPr>
          <w:rFonts w:ascii="Cambria" w:hAnsi="Cambria"/>
        </w:rPr>
        <w:t xml:space="preserve"> Zvolen</w:t>
      </w:r>
      <w:r w:rsidRPr="007F0177">
        <w:rPr>
          <w:rFonts w:ascii="Cambria" w:hAnsi="Cambria"/>
        </w:rPr>
        <w:t xml:space="preserve"> za </w:t>
      </w:r>
      <w:r w:rsidR="003C1C01" w:rsidRPr="007F0177">
        <w:rPr>
          <w:rFonts w:ascii="Cambria" w:hAnsi="Cambria"/>
        </w:rPr>
        <w:t>podmienok stanovených</w:t>
      </w:r>
      <w:r w:rsidRPr="007F0177">
        <w:rPr>
          <w:rFonts w:ascii="Cambria" w:hAnsi="Cambria"/>
        </w:rPr>
        <w:t xml:space="preserve"> Objednávateľom</w:t>
      </w:r>
      <w:r w:rsidR="003C1C01" w:rsidRPr="007F0177">
        <w:rPr>
          <w:rFonts w:ascii="Cambria" w:hAnsi="Cambria"/>
        </w:rPr>
        <w:t>.</w:t>
      </w:r>
    </w:p>
    <w:p w14:paraId="7C1E146F" w14:textId="30B5FB7B" w:rsidR="009455AE" w:rsidRPr="007F0177" w:rsidRDefault="009455AE" w:rsidP="009455AE">
      <w:pPr>
        <w:pStyle w:val="Heading1"/>
        <w:rPr>
          <w:rFonts w:ascii="Cambria" w:hAnsi="Cambria"/>
        </w:rPr>
      </w:pPr>
      <w:r w:rsidRPr="007F0177">
        <w:rPr>
          <w:rFonts w:ascii="Cambria" w:hAnsi="Cambria"/>
        </w:rPr>
        <w:t>Predmet Zmluvy</w:t>
      </w:r>
    </w:p>
    <w:p w14:paraId="451FE866" w14:textId="77777777" w:rsidR="009D434C" w:rsidRPr="007F0177" w:rsidRDefault="009D434C" w:rsidP="009D434C">
      <w:pPr>
        <w:pStyle w:val="Heading2"/>
        <w:rPr>
          <w:rFonts w:ascii="Cambria" w:hAnsi="Cambria"/>
        </w:rPr>
      </w:pPr>
      <w:r w:rsidRPr="007F0177">
        <w:rPr>
          <w:rFonts w:ascii="Cambria" w:hAnsi="Cambria"/>
        </w:rPr>
        <w:t xml:space="preserve">Predmetom tejto zmluvy je </w:t>
      </w:r>
    </w:p>
    <w:p w14:paraId="742378E7" w14:textId="12DE6714" w:rsidR="009D434C" w:rsidRPr="007F0177" w:rsidRDefault="009D434C" w:rsidP="009D434C">
      <w:pPr>
        <w:pStyle w:val="Heading4"/>
        <w:rPr>
          <w:rFonts w:ascii="Cambria" w:hAnsi="Cambria"/>
        </w:rPr>
      </w:pPr>
      <w:r w:rsidRPr="007F0177">
        <w:rPr>
          <w:rFonts w:ascii="Cambria" w:hAnsi="Cambria"/>
        </w:rPr>
        <w:t>záväzok Dopravcu plniť Záväzok verejnej služby a</w:t>
      </w:r>
      <w:r w:rsidR="002F4395" w:rsidRPr="007F0177">
        <w:rPr>
          <w:rFonts w:ascii="Cambria" w:hAnsi="Cambria"/>
        </w:rPr>
        <w:t xml:space="preserve"> plniť </w:t>
      </w:r>
      <w:r w:rsidRPr="007F0177">
        <w:rPr>
          <w:rFonts w:ascii="Cambria" w:hAnsi="Cambria"/>
        </w:rPr>
        <w:t>ďalšie povinnosti vyplývajúce zo Zmluvy a jej príloh; a tomu zodpovedajúci</w:t>
      </w:r>
    </w:p>
    <w:p w14:paraId="0FE22CAF" w14:textId="77777777" w:rsidR="009D434C" w:rsidRPr="007F0177" w:rsidRDefault="009D434C" w:rsidP="009D434C">
      <w:pPr>
        <w:pStyle w:val="Heading4"/>
        <w:rPr>
          <w:rFonts w:ascii="Cambria" w:hAnsi="Cambria"/>
        </w:rPr>
      </w:pPr>
      <w:r w:rsidRPr="007F0177">
        <w:rPr>
          <w:rFonts w:ascii="Cambria" w:hAnsi="Cambria"/>
        </w:rPr>
        <w:t xml:space="preserve">záväzok Objednávateľa hradiť Dopravcovi za plnenie Záväzku verejnej služby Preukázanú stratu a to všetko za podmienok stanovených nižšie v tejto Zmluve.  </w:t>
      </w:r>
    </w:p>
    <w:p w14:paraId="630BBD67" w14:textId="297E502C" w:rsidR="00BD4684" w:rsidRPr="007F0177" w:rsidRDefault="00BD4684" w:rsidP="00BD4684">
      <w:pPr>
        <w:pStyle w:val="Heading2"/>
        <w:rPr>
          <w:rFonts w:ascii="Cambria" w:hAnsi="Cambria"/>
        </w:rPr>
      </w:pPr>
      <w:r w:rsidRPr="007F0177">
        <w:rPr>
          <w:rFonts w:ascii="Cambria" w:hAnsi="Cambria"/>
        </w:rPr>
        <w:t xml:space="preserve">Záväzok verejnej služby je vymedzený touto Zmluvou a jej prílohami, vrátane Referenčných </w:t>
      </w:r>
      <w:r w:rsidR="006C7784" w:rsidRPr="007F0177">
        <w:rPr>
          <w:rFonts w:ascii="Cambria" w:hAnsi="Cambria"/>
        </w:rPr>
        <w:t xml:space="preserve">Cestovných </w:t>
      </w:r>
      <w:r w:rsidRPr="007F0177">
        <w:rPr>
          <w:rFonts w:ascii="Cambria" w:hAnsi="Cambria"/>
        </w:rPr>
        <w:t>poriadkov a Referenčných obehov. Od okamihu schválenia cestovného poriadku Dopravným úradom sú pre plnenie Záväzku verejnej služby záväzné schválený Cestovný poriadok a Obehy, ktoré k Cestovnému poriadku</w:t>
      </w:r>
      <w:r w:rsidR="00BD64B7" w:rsidRPr="007F0177">
        <w:rPr>
          <w:rFonts w:ascii="Cambria" w:hAnsi="Cambria"/>
        </w:rPr>
        <w:t xml:space="preserve"> vydá Dopravca postupom podľa bodu</w:t>
      </w:r>
      <w:r w:rsidR="00037026" w:rsidRPr="007F0177">
        <w:rPr>
          <w:rFonts w:ascii="Cambria" w:hAnsi="Cambria"/>
        </w:rPr>
        <w:t xml:space="preserve"> </w:t>
      </w:r>
      <w:r w:rsidR="00B936D2" w:rsidRPr="007F0177">
        <w:rPr>
          <w:rFonts w:ascii="Cambria" w:hAnsi="Cambria"/>
          <w:highlight w:val="yellow"/>
        </w:rPr>
        <w:fldChar w:fldCharType="begin"/>
      </w:r>
      <w:r w:rsidR="00B936D2" w:rsidRPr="007F0177">
        <w:rPr>
          <w:rFonts w:ascii="Cambria" w:hAnsi="Cambria"/>
        </w:rPr>
        <w:instrText xml:space="preserve"> REF _Ref74910140 \r \h </w:instrText>
      </w:r>
      <w:r w:rsidR="00DD423D" w:rsidRPr="007F0177">
        <w:rPr>
          <w:rFonts w:ascii="Cambria" w:hAnsi="Cambria"/>
          <w:highlight w:val="yellow"/>
        </w:rPr>
        <w:instrText xml:space="preserve"> \* MERGEFORMAT </w:instrText>
      </w:r>
      <w:r w:rsidR="00B936D2" w:rsidRPr="007F0177">
        <w:rPr>
          <w:rFonts w:ascii="Cambria" w:hAnsi="Cambria"/>
          <w:highlight w:val="yellow"/>
        </w:rPr>
      </w:r>
      <w:r w:rsidR="00B936D2" w:rsidRPr="007F0177">
        <w:rPr>
          <w:rFonts w:ascii="Cambria" w:hAnsi="Cambria"/>
          <w:highlight w:val="yellow"/>
        </w:rPr>
        <w:fldChar w:fldCharType="separate"/>
      </w:r>
      <w:r w:rsidR="009A6329">
        <w:rPr>
          <w:rFonts w:ascii="Cambria" w:hAnsi="Cambria"/>
        </w:rPr>
        <w:t>7.8</w:t>
      </w:r>
      <w:r w:rsidR="00B936D2" w:rsidRPr="007F0177">
        <w:rPr>
          <w:rFonts w:ascii="Cambria" w:hAnsi="Cambria"/>
          <w:highlight w:val="yellow"/>
        </w:rPr>
        <w:fldChar w:fldCharType="end"/>
      </w:r>
      <w:r w:rsidR="005F30CC" w:rsidRPr="007F0177">
        <w:rPr>
          <w:rFonts w:ascii="Cambria" w:hAnsi="Cambria"/>
        </w:rPr>
        <w:t xml:space="preserve"> tejto Zmluvy</w:t>
      </w:r>
      <w:r w:rsidRPr="007F0177">
        <w:rPr>
          <w:rFonts w:ascii="Cambria" w:hAnsi="Cambria"/>
        </w:rPr>
        <w:t xml:space="preserve">. Obsahom Záväzku verejnej služby je plnenie </w:t>
      </w:r>
      <w:r w:rsidRPr="007F0177">
        <w:rPr>
          <w:rFonts w:ascii="Cambria" w:hAnsi="Cambria"/>
        </w:rPr>
        <w:lastRenderedPageBreak/>
        <w:t xml:space="preserve">dopravných výkonov Dopravcom pre Objednávateľa v zmysle Cestovných poriadkov a Obehov, v zmysle tejto Zmluvy a jej </w:t>
      </w:r>
      <w:r w:rsidR="00AD424D" w:rsidRPr="007F0177">
        <w:rPr>
          <w:rFonts w:ascii="Cambria" w:hAnsi="Cambria"/>
        </w:rPr>
        <w:t>p</w:t>
      </w:r>
      <w:r w:rsidRPr="007F0177">
        <w:rPr>
          <w:rFonts w:ascii="Cambria" w:hAnsi="Cambria"/>
        </w:rPr>
        <w:t xml:space="preserve">ríloh a v zmysle príslušných právnych predpisov vzťahujúcich sa na prevádzkovanie mestskej autobusovej dopravy. V prípade potreby zmeny Záväzku verejnej služby Zmluvné strany konajú podľa </w:t>
      </w:r>
      <w:r w:rsidR="00AD424D" w:rsidRPr="007F0177">
        <w:rPr>
          <w:rFonts w:ascii="Cambria" w:hAnsi="Cambria"/>
        </w:rPr>
        <w:t xml:space="preserve">článku </w:t>
      </w:r>
      <w:r w:rsidR="00F35E9E" w:rsidRPr="007F0177">
        <w:rPr>
          <w:rFonts w:ascii="Cambria" w:hAnsi="Cambria"/>
          <w:highlight w:val="yellow"/>
        </w:rPr>
        <w:fldChar w:fldCharType="begin"/>
      </w:r>
      <w:r w:rsidR="00F35E9E" w:rsidRPr="007F0177">
        <w:rPr>
          <w:rFonts w:ascii="Cambria" w:hAnsi="Cambria"/>
        </w:rPr>
        <w:instrText xml:space="preserve"> REF _Ref73716347 \r \h </w:instrText>
      </w:r>
      <w:r w:rsidR="00DD423D" w:rsidRPr="007F0177">
        <w:rPr>
          <w:rFonts w:ascii="Cambria" w:hAnsi="Cambria"/>
          <w:highlight w:val="yellow"/>
        </w:rPr>
        <w:instrText xml:space="preserve"> \* MERGEFORMAT </w:instrText>
      </w:r>
      <w:r w:rsidR="00F35E9E" w:rsidRPr="007F0177">
        <w:rPr>
          <w:rFonts w:ascii="Cambria" w:hAnsi="Cambria"/>
          <w:highlight w:val="yellow"/>
        </w:rPr>
      </w:r>
      <w:r w:rsidR="00F35E9E" w:rsidRPr="007F0177">
        <w:rPr>
          <w:rFonts w:ascii="Cambria" w:hAnsi="Cambria"/>
          <w:highlight w:val="yellow"/>
        </w:rPr>
        <w:fldChar w:fldCharType="separate"/>
      </w:r>
      <w:r w:rsidR="009A6329">
        <w:rPr>
          <w:rFonts w:ascii="Cambria" w:hAnsi="Cambria"/>
        </w:rPr>
        <w:t>5</w:t>
      </w:r>
      <w:r w:rsidR="00F35E9E" w:rsidRPr="007F0177">
        <w:rPr>
          <w:rFonts w:ascii="Cambria" w:hAnsi="Cambria"/>
          <w:highlight w:val="yellow"/>
        </w:rPr>
        <w:fldChar w:fldCharType="end"/>
      </w:r>
      <w:r w:rsidRPr="007F0177">
        <w:rPr>
          <w:rFonts w:ascii="Cambria" w:hAnsi="Cambria"/>
        </w:rPr>
        <w:t xml:space="preserve"> tejto </w:t>
      </w:r>
      <w:r w:rsidR="00AD424D" w:rsidRPr="007F0177">
        <w:rPr>
          <w:rFonts w:ascii="Cambria" w:hAnsi="Cambria"/>
        </w:rPr>
        <w:t>Z</w:t>
      </w:r>
      <w:r w:rsidRPr="007F0177">
        <w:rPr>
          <w:rFonts w:ascii="Cambria" w:hAnsi="Cambria"/>
        </w:rPr>
        <w:t xml:space="preserve">mluvy. </w:t>
      </w:r>
    </w:p>
    <w:p w14:paraId="262DCA94" w14:textId="7FFCD2F2" w:rsidR="00070882" w:rsidRDefault="00070882" w:rsidP="003B37F8">
      <w:pPr>
        <w:pStyle w:val="Heading2"/>
        <w:rPr>
          <w:rFonts w:ascii="Cambria" w:hAnsi="Cambria"/>
        </w:rPr>
      </w:pPr>
      <w:r w:rsidRPr="007F0177">
        <w:rPr>
          <w:rFonts w:ascii="Cambria" w:hAnsi="Cambria"/>
        </w:rPr>
        <w:t xml:space="preserve">Dopravca je povinný plniť si svoje záväzky hospodárne a efektívne tak, aby svojím konaním  nezavinil </w:t>
      </w:r>
      <w:r w:rsidR="00271EAD" w:rsidRPr="007F0177">
        <w:rPr>
          <w:rFonts w:ascii="Cambria" w:hAnsi="Cambria"/>
        </w:rPr>
        <w:t>O</w:t>
      </w:r>
      <w:r w:rsidRPr="007F0177">
        <w:rPr>
          <w:rFonts w:ascii="Cambria" w:hAnsi="Cambria"/>
        </w:rPr>
        <w:t xml:space="preserve">bjednávateľovu </w:t>
      </w:r>
      <w:r w:rsidR="00271EAD" w:rsidRPr="007F0177">
        <w:rPr>
          <w:rFonts w:ascii="Cambria" w:hAnsi="Cambria"/>
        </w:rPr>
        <w:t xml:space="preserve">vznik </w:t>
      </w:r>
      <w:r w:rsidRPr="007F0177">
        <w:rPr>
          <w:rFonts w:ascii="Cambria" w:hAnsi="Cambria"/>
        </w:rPr>
        <w:t>nadmern</w:t>
      </w:r>
      <w:r w:rsidR="00271EAD" w:rsidRPr="007F0177">
        <w:rPr>
          <w:rFonts w:ascii="Cambria" w:hAnsi="Cambria"/>
        </w:rPr>
        <w:t>ej</w:t>
      </w:r>
      <w:r w:rsidRPr="007F0177">
        <w:rPr>
          <w:rFonts w:ascii="Cambria" w:hAnsi="Cambria"/>
        </w:rPr>
        <w:t xml:space="preserve"> úhrad</w:t>
      </w:r>
      <w:r w:rsidR="00271EAD" w:rsidRPr="007F0177">
        <w:rPr>
          <w:rFonts w:ascii="Cambria" w:hAnsi="Cambria"/>
        </w:rPr>
        <w:t>y</w:t>
      </w:r>
      <w:r w:rsidRPr="007F0177">
        <w:rPr>
          <w:rFonts w:ascii="Cambria" w:hAnsi="Cambria"/>
        </w:rPr>
        <w:t xml:space="preserve"> za služby vo verejnom záujme. </w:t>
      </w:r>
    </w:p>
    <w:p w14:paraId="21357FA8" w14:textId="4733901C" w:rsidR="00A8155B" w:rsidRPr="00A8155B" w:rsidRDefault="00A8155B" w:rsidP="00A8155B">
      <w:pPr>
        <w:pStyle w:val="Heading2"/>
        <w:rPr>
          <w:rFonts w:ascii="Cambria" w:hAnsi="Cambria"/>
        </w:rPr>
      </w:pPr>
      <w:r>
        <w:rPr>
          <w:rFonts w:ascii="Cambria" w:hAnsi="Cambria"/>
        </w:rPr>
        <w:t>O</w:t>
      </w:r>
      <w:r w:rsidRPr="00BE5D33">
        <w:rPr>
          <w:rFonts w:ascii="Cambria" w:hAnsi="Cambria"/>
        </w:rPr>
        <w:t xml:space="preserve">do </w:t>
      </w:r>
      <w:r>
        <w:rPr>
          <w:rFonts w:ascii="Cambria" w:hAnsi="Cambria"/>
        </w:rPr>
        <w:t>dňa Začatia prevádzky je Dopravca povinný plniť Záväzok verejnej služby v súlade s podmienkami tejto Zmluvy</w:t>
      </w:r>
      <w:r w:rsidRPr="00A8155B">
        <w:rPr>
          <w:rFonts w:ascii="Cambria" w:hAnsi="Cambria"/>
        </w:rPr>
        <w:t xml:space="preserve"> </w:t>
      </w:r>
      <w:r>
        <w:rPr>
          <w:rFonts w:ascii="Cambria" w:hAnsi="Cambria"/>
        </w:rPr>
        <w:t>v rozsahu 100 %.</w:t>
      </w:r>
    </w:p>
    <w:p w14:paraId="23F7BC59" w14:textId="1F364354" w:rsidR="000F3093" w:rsidRPr="007F0177" w:rsidRDefault="00070C81" w:rsidP="000F3093">
      <w:pPr>
        <w:pStyle w:val="Heading1"/>
        <w:rPr>
          <w:rFonts w:ascii="Cambria" w:hAnsi="Cambria"/>
        </w:rPr>
      </w:pPr>
      <w:bookmarkStart w:id="6" w:name="_Ref73716347"/>
      <w:bookmarkStart w:id="7" w:name="_Ref73700461"/>
      <w:r w:rsidRPr="007F0177">
        <w:rPr>
          <w:rFonts w:ascii="Cambria" w:hAnsi="Cambria"/>
        </w:rPr>
        <w:t>Rozsah záväzku a zmena rozsahu záväzku verejnej služby</w:t>
      </w:r>
      <w:bookmarkEnd w:id="6"/>
      <w:r w:rsidRPr="007F0177">
        <w:rPr>
          <w:rFonts w:ascii="Cambria" w:hAnsi="Cambria"/>
        </w:rPr>
        <w:t xml:space="preserve"> </w:t>
      </w:r>
      <w:bookmarkEnd w:id="7"/>
    </w:p>
    <w:p w14:paraId="1517A380" w14:textId="771408EE" w:rsidR="00CB38F2" w:rsidRPr="007F0177" w:rsidRDefault="00CB38F2" w:rsidP="00CB38F2">
      <w:pPr>
        <w:pStyle w:val="Heading2"/>
        <w:rPr>
          <w:rFonts w:ascii="Cambria" w:hAnsi="Cambria"/>
        </w:rPr>
      </w:pPr>
      <w:bookmarkStart w:id="8" w:name="_Ref73689897"/>
      <w:r w:rsidRPr="007F0177">
        <w:rPr>
          <w:rFonts w:ascii="Cambria" w:hAnsi="Cambria"/>
        </w:rPr>
        <w:t xml:space="preserve">Dopravca sa zaväzuje pre Objednávateľa v súlade s touto Zmluvou a jej Prílohami zabezpečovať Záväzok verejnej služby v </w:t>
      </w:r>
      <w:r w:rsidRPr="00412583">
        <w:rPr>
          <w:rFonts w:ascii="Cambria" w:hAnsi="Cambria"/>
        </w:rPr>
        <w:t xml:space="preserve">rozsahu </w:t>
      </w:r>
      <w:r w:rsidR="00D97092" w:rsidRPr="007F0177">
        <w:rPr>
          <w:rFonts w:ascii="Cambria" w:hAnsi="Cambria"/>
          <w:highlight w:val="yellow"/>
        </w:rPr>
        <w:t>[</w:t>
      </w:r>
      <w:r w:rsidR="00D97092" w:rsidRPr="007F0177">
        <w:rPr>
          <w:highlight w:val="yellow"/>
        </w:rPr>
        <w:t>●</w:t>
      </w:r>
      <w:r w:rsidR="00D97092" w:rsidRPr="007F0177">
        <w:rPr>
          <w:rFonts w:ascii="Cambria" w:hAnsi="Cambria"/>
          <w:highlight w:val="yellow"/>
        </w:rPr>
        <w:t>]</w:t>
      </w:r>
      <w:r w:rsidR="00D97092" w:rsidRPr="007F0177">
        <w:rPr>
          <w:rFonts w:ascii="Cambria" w:hAnsi="Cambria"/>
        </w:rPr>
        <w:t xml:space="preserve"> </w:t>
      </w:r>
      <w:r w:rsidRPr="00D769DE">
        <w:rPr>
          <w:rFonts w:ascii="Cambria" w:hAnsi="Cambria"/>
          <w:b/>
          <w:bCs/>
        </w:rPr>
        <w:t>km</w:t>
      </w:r>
      <w:r w:rsidRPr="00D769DE">
        <w:rPr>
          <w:rFonts w:ascii="Cambria" w:hAnsi="Cambria"/>
        </w:rPr>
        <w:t xml:space="preserve"> ročne</w:t>
      </w:r>
      <w:r w:rsidRPr="007F0177">
        <w:rPr>
          <w:rFonts w:ascii="Cambria" w:hAnsi="Cambria"/>
        </w:rPr>
        <w:t xml:space="preserve"> (ďalej </w:t>
      </w:r>
      <w:r w:rsidR="00276BE3" w:rsidRPr="007F0177">
        <w:rPr>
          <w:rFonts w:ascii="Cambria" w:hAnsi="Cambria"/>
        </w:rPr>
        <w:t>aj ako</w:t>
      </w:r>
      <w:r w:rsidRPr="007F0177">
        <w:rPr>
          <w:rFonts w:ascii="Cambria" w:hAnsi="Cambria"/>
        </w:rPr>
        <w:t xml:space="preserve"> „</w:t>
      </w:r>
      <w:r w:rsidRPr="007F0177">
        <w:rPr>
          <w:rFonts w:ascii="Cambria" w:hAnsi="Cambria"/>
          <w:b/>
          <w:bCs/>
        </w:rPr>
        <w:t>Rozsah</w:t>
      </w:r>
      <w:r w:rsidRPr="007F0177">
        <w:rPr>
          <w:rFonts w:ascii="Cambria" w:hAnsi="Cambria"/>
        </w:rPr>
        <w:t xml:space="preserve">“), určenom na základe </w:t>
      </w:r>
      <w:r w:rsidR="00D63596" w:rsidRPr="007F0177">
        <w:rPr>
          <w:rFonts w:ascii="Cambria" w:hAnsi="Cambria"/>
        </w:rPr>
        <w:t>Referenčných</w:t>
      </w:r>
      <w:r w:rsidRPr="007F0177">
        <w:rPr>
          <w:rFonts w:ascii="Cambria" w:hAnsi="Cambria"/>
        </w:rPr>
        <w:t xml:space="preserve"> obehov. Rozsah je v čase podpisu tejto zmluvy tvorený nasledovnými časťami:</w:t>
      </w:r>
      <w:bookmarkEnd w:id="8"/>
      <w:r w:rsidRPr="007F0177">
        <w:rPr>
          <w:rFonts w:ascii="Cambria" w:hAnsi="Cambria"/>
        </w:rPr>
        <w:t xml:space="preserve"> </w:t>
      </w:r>
    </w:p>
    <w:p w14:paraId="47386F08" w14:textId="40F81E59" w:rsidR="00CB38F2" w:rsidRPr="007F0177" w:rsidRDefault="00CB38F2" w:rsidP="00CB38F2">
      <w:pPr>
        <w:pStyle w:val="Heading4"/>
        <w:rPr>
          <w:rFonts w:ascii="Cambria" w:hAnsi="Cambria"/>
        </w:rPr>
      </w:pPr>
      <w:r w:rsidRPr="007F0177">
        <w:rPr>
          <w:rFonts w:ascii="Cambria" w:hAnsi="Cambria"/>
        </w:rPr>
        <w:t xml:space="preserve">z časti  </w:t>
      </w:r>
      <w:r w:rsidR="003160F2" w:rsidRPr="003160F2">
        <w:rPr>
          <w:rFonts w:ascii="Cambria" w:hAnsi="Cambria"/>
        </w:rPr>
        <w:t xml:space="preserve">1 111 897 </w:t>
      </w:r>
      <w:r w:rsidRPr="007F0177">
        <w:rPr>
          <w:rFonts w:ascii="Cambria" w:hAnsi="Cambria"/>
        </w:rPr>
        <w:t xml:space="preserve"> km ročne, pripadajúce na </w:t>
      </w:r>
      <w:r w:rsidR="00F573F3" w:rsidRPr="007F0177">
        <w:rPr>
          <w:rFonts w:ascii="Cambria" w:hAnsi="Cambria"/>
        </w:rPr>
        <w:t xml:space="preserve">Tarifné </w:t>
      </w:r>
      <w:r w:rsidRPr="007F0177">
        <w:rPr>
          <w:rFonts w:ascii="Cambria" w:hAnsi="Cambria"/>
        </w:rPr>
        <w:t>kilometre; a</w:t>
      </w:r>
    </w:p>
    <w:p w14:paraId="060FB74D" w14:textId="3A525EFC" w:rsidR="000F3093" w:rsidRPr="007F0177" w:rsidRDefault="00CB38F2" w:rsidP="00CB38F2">
      <w:pPr>
        <w:pStyle w:val="Heading4"/>
        <w:rPr>
          <w:rFonts w:ascii="Cambria" w:hAnsi="Cambria"/>
        </w:rPr>
      </w:pPr>
      <w:r w:rsidRPr="007F0177">
        <w:rPr>
          <w:rFonts w:ascii="Cambria" w:hAnsi="Cambria"/>
        </w:rPr>
        <w:t xml:space="preserve">z časti  </w:t>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t xml:space="preserve"> km ročne, pripadajúce na </w:t>
      </w:r>
      <w:r w:rsidR="00F573F3" w:rsidRPr="007F0177">
        <w:rPr>
          <w:rFonts w:ascii="Cambria" w:hAnsi="Cambria"/>
        </w:rPr>
        <w:t xml:space="preserve">Technologické </w:t>
      </w:r>
      <w:r w:rsidRPr="007F0177">
        <w:rPr>
          <w:rFonts w:ascii="Cambria" w:hAnsi="Cambria"/>
        </w:rPr>
        <w:t>kilometre</w:t>
      </w:r>
      <w:r w:rsidR="001164B4" w:rsidRPr="007F0177">
        <w:rPr>
          <w:rFonts w:ascii="Cambria" w:hAnsi="Cambria"/>
        </w:rPr>
        <w:t>.</w:t>
      </w:r>
    </w:p>
    <w:p w14:paraId="3B81A16D" w14:textId="58DD91B8" w:rsidR="001164B4" w:rsidRPr="007F0177" w:rsidRDefault="001164B4" w:rsidP="001164B4">
      <w:pPr>
        <w:pStyle w:val="Heading2"/>
        <w:rPr>
          <w:rFonts w:ascii="Cambria" w:hAnsi="Cambria"/>
        </w:rPr>
      </w:pPr>
      <w:r w:rsidRPr="007F0177">
        <w:rPr>
          <w:rFonts w:ascii="Cambria" w:hAnsi="Cambria"/>
        </w:rPr>
        <w:t xml:space="preserve">Objednávateľ je oprávnený požadovať počas účinnosti tejto Zmluvy od Dopravcu zmenu v rozsahu plnenia Záväzku verejnej služby oproti pôvodne dohodnutému Rozsahu podľa  bodu </w:t>
      </w:r>
      <w:r w:rsidRPr="007F0177">
        <w:rPr>
          <w:rFonts w:ascii="Cambria" w:hAnsi="Cambria"/>
        </w:rPr>
        <w:fldChar w:fldCharType="begin"/>
      </w:r>
      <w:r w:rsidRPr="007F0177">
        <w:rPr>
          <w:rFonts w:ascii="Cambria" w:hAnsi="Cambria"/>
        </w:rPr>
        <w:instrText xml:space="preserve"> REF _Ref73689897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5.1</w:t>
      </w:r>
      <w:r w:rsidRPr="007F0177">
        <w:rPr>
          <w:rFonts w:ascii="Cambria" w:hAnsi="Cambria"/>
        </w:rPr>
        <w:fldChar w:fldCharType="end"/>
      </w:r>
      <w:r w:rsidRPr="007F0177">
        <w:rPr>
          <w:rFonts w:ascii="Cambria" w:hAnsi="Cambria"/>
        </w:rPr>
        <w:t xml:space="preserve"> tejto Zmluvy, ktorý zodpovedá Súťažným podkladom platným pre Verejné obstarávanie (ďalej aj ako "</w:t>
      </w:r>
      <w:r w:rsidRPr="007F0177">
        <w:rPr>
          <w:rFonts w:ascii="Cambria" w:hAnsi="Cambria"/>
          <w:b/>
          <w:bCs/>
        </w:rPr>
        <w:t>Zmena rozsahu</w:t>
      </w:r>
      <w:r w:rsidRPr="007F0177">
        <w:rPr>
          <w:rFonts w:ascii="Cambria" w:hAnsi="Cambria"/>
        </w:rPr>
        <w:t xml:space="preserve">") alebo oproti už zmenenému rozsahu v súlade s ustanoveniami tejto Zmluvy. Dopravca pritom berie na vedomie a súhlasí s tým, že Zmena rozsahu môže znamenať ako zvýšenie výkonov, tak i ich zníženie (maximálne však v rozpätí stanovenom ďalej v tejto Zmluve). Charakteristika Zmeny rozsahu môže byť dlhodobá aj krátkodobá, a to v závislosti na zmenách potrieb Objednávateľa pri plnení jeho povinnosti zabezpečiť dopravnú obslužnosť v záujmovom území </w:t>
      </w:r>
      <w:r w:rsidR="00E56E2C" w:rsidRPr="007F0177">
        <w:rPr>
          <w:rFonts w:ascii="Cambria" w:hAnsi="Cambria"/>
        </w:rPr>
        <w:t>mesta Zvolen</w:t>
      </w:r>
      <w:r w:rsidRPr="007F0177">
        <w:rPr>
          <w:rFonts w:ascii="Cambria" w:hAnsi="Cambria"/>
        </w:rPr>
        <w:t>. Objednávateľ môže po Dopravcovi požadovať Zmenu rozsahu najmä, nie však výlučne, z nasledujúcich dôvodov:</w:t>
      </w:r>
    </w:p>
    <w:p w14:paraId="64EF041C" w14:textId="64B89961" w:rsidR="00E56E2C" w:rsidRPr="007F0177" w:rsidRDefault="00E56E2C" w:rsidP="00E56E2C">
      <w:pPr>
        <w:pStyle w:val="Heading4"/>
        <w:rPr>
          <w:rFonts w:ascii="Cambria" w:hAnsi="Cambria"/>
        </w:rPr>
      </w:pPr>
      <w:r w:rsidRPr="007F0177">
        <w:rPr>
          <w:rFonts w:ascii="Cambria" w:hAnsi="Cambria"/>
        </w:rPr>
        <w:t>v súvislosti so zmenou prepravných potrieb v území;</w:t>
      </w:r>
    </w:p>
    <w:p w14:paraId="2B51E48A" w14:textId="4189AE2E" w:rsidR="00DC4061" w:rsidRPr="00DC4061" w:rsidRDefault="00DC4061" w:rsidP="00DC4061">
      <w:pPr>
        <w:pStyle w:val="Heading4"/>
        <w:rPr>
          <w:rFonts w:ascii="Cambria" w:hAnsi="Cambria"/>
        </w:rPr>
      </w:pPr>
      <w:r w:rsidRPr="00DC4061">
        <w:rPr>
          <w:rFonts w:ascii="Cambria" w:hAnsi="Cambria"/>
        </w:rPr>
        <w:t>z dôvodu vzniku/zmeny/ zániku  verejného záujmu ( napr. zriadenie/ zrušenie školy či školského zariadenia, vznik/zánik pracovných príležitostí)</w:t>
      </w:r>
      <w:r>
        <w:rPr>
          <w:rFonts w:ascii="Cambria" w:hAnsi="Cambria"/>
        </w:rPr>
        <w:t>;</w:t>
      </w:r>
    </w:p>
    <w:p w14:paraId="407DA181" w14:textId="4BB97C48" w:rsidR="00E56E2C" w:rsidRPr="007F0177" w:rsidRDefault="00E56E2C" w:rsidP="00E56E2C">
      <w:pPr>
        <w:pStyle w:val="Heading4"/>
        <w:rPr>
          <w:rFonts w:ascii="Cambria" w:hAnsi="Cambria"/>
        </w:rPr>
      </w:pPr>
      <w:r w:rsidRPr="007F0177">
        <w:rPr>
          <w:rFonts w:ascii="Cambria" w:hAnsi="Cambria"/>
        </w:rPr>
        <w:t>na základe aktuálnych prepravných potrieb Objednávateľa;</w:t>
      </w:r>
    </w:p>
    <w:p w14:paraId="2EA9AAF4" w14:textId="17209A7B" w:rsidR="00E56E2C" w:rsidRPr="007F0177" w:rsidRDefault="00E56E2C" w:rsidP="00E56E2C">
      <w:pPr>
        <w:pStyle w:val="Heading4"/>
        <w:rPr>
          <w:rFonts w:ascii="Cambria" w:hAnsi="Cambria"/>
        </w:rPr>
      </w:pPr>
      <w:r w:rsidRPr="007F0177">
        <w:rPr>
          <w:rFonts w:ascii="Cambria" w:hAnsi="Cambria"/>
        </w:rPr>
        <w:t>z dôvodov dopravných obmedzení, výluk, uzávierok či obchádzok;</w:t>
      </w:r>
    </w:p>
    <w:p w14:paraId="3E102B5B" w14:textId="5C095CE5" w:rsidR="00E56E2C" w:rsidRPr="007F0177" w:rsidRDefault="00E56E2C" w:rsidP="00E56E2C">
      <w:pPr>
        <w:pStyle w:val="Heading4"/>
        <w:rPr>
          <w:rFonts w:ascii="Cambria" w:hAnsi="Cambria"/>
        </w:rPr>
      </w:pPr>
      <w:r w:rsidRPr="007F0177">
        <w:rPr>
          <w:rFonts w:ascii="Cambria" w:hAnsi="Cambria"/>
        </w:rPr>
        <w:t>zánik niektorých dopravných spojení</w:t>
      </w:r>
      <w:r w:rsidR="00E86269" w:rsidRPr="007F0177">
        <w:rPr>
          <w:rFonts w:ascii="Cambria" w:hAnsi="Cambria"/>
        </w:rPr>
        <w:t>; či</w:t>
      </w:r>
    </w:p>
    <w:p w14:paraId="682D7520" w14:textId="1115F0C3" w:rsidR="00E56E2C" w:rsidRPr="007F0177" w:rsidRDefault="00E56E2C" w:rsidP="00E56E2C">
      <w:pPr>
        <w:pStyle w:val="Heading4"/>
        <w:rPr>
          <w:rFonts w:ascii="Cambria" w:hAnsi="Cambria"/>
        </w:rPr>
      </w:pPr>
      <w:r w:rsidRPr="007F0177">
        <w:rPr>
          <w:rFonts w:ascii="Cambria" w:hAnsi="Cambria"/>
        </w:rPr>
        <w:t>zmeny štandardov dopravnej obslužnosti.</w:t>
      </w:r>
    </w:p>
    <w:p w14:paraId="6D608B3B" w14:textId="77777777" w:rsidR="00E86269" w:rsidRPr="007F0177" w:rsidRDefault="00E86269" w:rsidP="00E86269">
      <w:pPr>
        <w:pStyle w:val="Heading2"/>
        <w:rPr>
          <w:rFonts w:ascii="Cambria" w:hAnsi="Cambria"/>
        </w:rPr>
      </w:pPr>
      <w:r w:rsidRPr="007F0177">
        <w:rPr>
          <w:rFonts w:ascii="Cambria" w:hAnsi="Cambria"/>
        </w:rPr>
        <w:t xml:space="preserve">Zmeny rozsahu sa môžu prejaviť najmä, nie však výlučne, týmito spôsobmi či ich kombináciami: </w:t>
      </w:r>
    </w:p>
    <w:p w14:paraId="2BCA4ED8" w14:textId="0754D879" w:rsidR="00E86269" w:rsidRPr="007F0177" w:rsidRDefault="00E86269" w:rsidP="00E86269">
      <w:pPr>
        <w:pStyle w:val="Heading4"/>
        <w:rPr>
          <w:rFonts w:ascii="Cambria" w:hAnsi="Cambria"/>
        </w:rPr>
      </w:pPr>
      <w:r w:rsidRPr="007F0177">
        <w:rPr>
          <w:rFonts w:ascii="Cambria" w:hAnsi="Cambria"/>
        </w:rPr>
        <w:t>zmenou dopravnej trasy (predĺženie / skrátenie trasy</w:t>
      </w:r>
      <w:r w:rsidR="0003318A" w:rsidRPr="007F0177">
        <w:rPr>
          <w:rFonts w:ascii="Cambria" w:hAnsi="Cambria"/>
        </w:rPr>
        <w:t>)</w:t>
      </w:r>
      <w:r w:rsidRPr="007F0177">
        <w:rPr>
          <w:rFonts w:ascii="Cambria" w:hAnsi="Cambria"/>
        </w:rPr>
        <w:t xml:space="preserve">; </w:t>
      </w:r>
    </w:p>
    <w:p w14:paraId="0B3F8A6A" w14:textId="77777777" w:rsidR="00E86269" w:rsidRPr="007F0177" w:rsidRDefault="00E86269" w:rsidP="00E86269">
      <w:pPr>
        <w:pStyle w:val="Heading4"/>
        <w:rPr>
          <w:rFonts w:ascii="Cambria" w:hAnsi="Cambria"/>
        </w:rPr>
      </w:pPr>
      <w:r w:rsidRPr="007F0177">
        <w:rPr>
          <w:rFonts w:ascii="Cambria" w:hAnsi="Cambria"/>
        </w:rPr>
        <w:t xml:space="preserve">pridaním / odobratím Spojov v rámci Autobusovej linky; </w:t>
      </w:r>
    </w:p>
    <w:p w14:paraId="1FADC519" w14:textId="77777777" w:rsidR="00E86269" w:rsidRPr="007F0177" w:rsidRDefault="00E86269" w:rsidP="00E86269">
      <w:pPr>
        <w:pStyle w:val="Heading4"/>
        <w:rPr>
          <w:rFonts w:ascii="Cambria" w:hAnsi="Cambria"/>
        </w:rPr>
      </w:pPr>
      <w:r w:rsidRPr="007F0177">
        <w:rPr>
          <w:rFonts w:ascii="Cambria" w:hAnsi="Cambria"/>
        </w:rPr>
        <w:t xml:space="preserve">zmenou trasy Spoja; </w:t>
      </w:r>
    </w:p>
    <w:p w14:paraId="686F1996" w14:textId="77777777" w:rsidR="00E86269" w:rsidRPr="007F0177" w:rsidRDefault="00E86269" w:rsidP="00E86269">
      <w:pPr>
        <w:pStyle w:val="Heading4"/>
        <w:rPr>
          <w:rFonts w:ascii="Cambria" w:hAnsi="Cambria"/>
        </w:rPr>
      </w:pPr>
      <w:r w:rsidRPr="007F0177">
        <w:rPr>
          <w:rFonts w:ascii="Cambria" w:hAnsi="Cambria"/>
        </w:rPr>
        <w:t xml:space="preserve">zmenou číslovania Autobusovej linky; </w:t>
      </w:r>
    </w:p>
    <w:p w14:paraId="0935709A" w14:textId="77777777" w:rsidR="00E86269" w:rsidRPr="007F0177" w:rsidRDefault="00E86269" w:rsidP="00E86269">
      <w:pPr>
        <w:pStyle w:val="Heading4"/>
        <w:rPr>
          <w:rFonts w:ascii="Cambria" w:hAnsi="Cambria"/>
        </w:rPr>
      </w:pPr>
      <w:r w:rsidRPr="007F0177">
        <w:rPr>
          <w:rFonts w:ascii="Cambria" w:hAnsi="Cambria"/>
        </w:rPr>
        <w:lastRenderedPageBreak/>
        <w:t xml:space="preserve">nasadením vyššieho počtu Vozidiel / znížením počtu Vozidiel; </w:t>
      </w:r>
    </w:p>
    <w:p w14:paraId="622D8701" w14:textId="77777777" w:rsidR="00E86269" w:rsidRPr="007F0177" w:rsidRDefault="00E86269" w:rsidP="00E86269">
      <w:pPr>
        <w:pStyle w:val="Heading4"/>
        <w:rPr>
          <w:rFonts w:ascii="Cambria" w:hAnsi="Cambria"/>
        </w:rPr>
      </w:pPr>
      <w:r w:rsidRPr="007F0177">
        <w:rPr>
          <w:rFonts w:ascii="Cambria" w:hAnsi="Cambria"/>
        </w:rPr>
        <w:t xml:space="preserve">navýšením / znížením výkonov pri vypravenie rovnakého počtu Vozidiel; </w:t>
      </w:r>
    </w:p>
    <w:p w14:paraId="07A12103" w14:textId="77777777" w:rsidR="00E86269" w:rsidRPr="007F0177" w:rsidRDefault="00E86269" w:rsidP="00E86269">
      <w:pPr>
        <w:pStyle w:val="Heading4"/>
        <w:rPr>
          <w:rFonts w:ascii="Cambria" w:hAnsi="Cambria"/>
        </w:rPr>
      </w:pPr>
      <w:r w:rsidRPr="007F0177">
        <w:rPr>
          <w:rFonts w:ascii="Cambria" w:hAnsi="Cambria"/>
        </w:rPr>
        <w:t xml:space="preserve">zabezpečením dopravy na iné Autobusové linky počas výluky; </w:t>
      </w:r>
    </w:p>
    <w:p w14:paraId="4B7C15EE" w14:textId="26ABEED9" w:rsidR="00E86269" w:rsidRPr="007F0177" w:rsidRDefault="00E86269" w:rsidP="00E86269">
      <w:pPr>
        <w:pStyle w:val="Heading4"/>
        <w:rPr>
          <w:rFonts w:ascii="Cambria" w:hAnsi="Cambria"/>
        </w:rPr>
      </w:pPr>
      <w:r w:rsidRPr="007F0177">
        <w:rPr>
          <w:rFonts w:ascii="Cambria" w:hAnsi="Cambria"/>
        </w:rPr>
        <w:t xml:space="preserve">operatívne vypravenie </w:t>
      </w:r>
      <w:r w:rsidR="00F2387B" w:rsidRPr="007F0177">
        <w:rPr>
          <w:rFonts w:ascii="Cambria" w:hAnsi="Cambria"/>
        </w:rPr>
        <w:t>Z</w:t>
      </w:r>
      <w:r w:rsidRPr="007F0177">
        <w:rPr>
          <w:rFonts w:ascii="Cambria" w:hAnsi="Cambria"/>
        </w:rPr>
        <w:t xml:space="preserve">áložných Vozidiel; </w:t>
      </w:r>
      <w:r w:rsidR="00E84413" w:rsidRPr="007F0177">
        <w:rPr>
          <w:rFonts w:ascii="Cambria" w:hAnsi="Cambria"/>
        </w:rPr>
        <w:t>či</w:t>
      </w:r>
    </w:p>
    <w:p w14:paraId="0FA5309B" w14:textId="70870843" w:rsidR="00E86269" w:rsidRPr="007F0177" w:rsidRDefault="00E86269" w:rsidP="00BB323E">
      <w:pPr>
        <w:pStyle w:val="Heading4"/>
        <w:rPr>
          <w:rFonts w:ascii="Cambria" w:hAnsi="Cambria"/>
        </w:rPr>
      </w:pPr>
      <w:r w:rsidRPr="007F0177">
        <w:rPr>
          <w:rFonts w:ascii="Cambria" w:hAnsi="Cambria"/>
        </w:rPr>
        <w:t>zmenou/ zavedením nových Cestovných poriadkov a vydaním s tým súvisiacich</w:t>
      </w:r>
      <w:r w:rsidR="00F2387B" w:rsidRPr="007F0177">
        <w:rPr>
          <w:rFonts w:ascii="Cambria" w:hAnsi="Cambria"/>
        </w:rPr>
        <w:t xml:space="preserve"> </w:t>
      </w:r>
      <w:r w:rsidRPr="007F0177">
        <w:rPr>
          <w:rFonts w:ascii="Cambria" w:hAnsi="Cambria"/>
        </w:rPr>
        <w:t xml:space="preserve">Obehov. </w:t>
      </w:r>
    </w:p>
    <w:p w14:paraId="11C23293" w14:textId="3A78A588" w:rsidR="00E86269" w:rsidRPr="007F0177" w:rsidRDefault="00F2387B" w:rsidP="00F2387B">
      <w:pPr>
        <w:pStyle w:val="Heading2"/>
        <w:rPr>
          <w:rFonts w:ascii="Cambria" w:hAnsi="Cambria"/>
        </w:rPr>
      </w:pPr>
      <w:bookmarkStart w:id="9" w:name="_Ref73710433"/>
      <w:r w:rsidRPr="007F0177">
        <w:rPr>
          <w:rFonts w:ascii="Cambria" w:hAnsi="Cambria"/>
        </w:rPr>
        <w:t>Zmluvné strany sa dohodli, že Objednávateľ je oprávnený počas trvania tejto Zmluvy v súlade s touto Zmluvou jednostranne rozhodovať o Zmene rozsahu v nasledovnom rozsahu:</w:t>
      </w:r>
      <w:bookmarkEnd w:id="9"/>
    </w:p>
    <w:p w14:paraId="4391EBBB" w14:textId="33B803D0" w:rsidR="00F2387B" w:rsidRPr="007F0177" w:rsidRDefault="00F2387B" w:rsidP="00F2387B">
      <w:pPr>
        <w:pStyle w:val="Heading4"/>
        <w:rPr>
          <w:rFonts w:ascii="Cambria" w:hAnsi="Cambria"/>
        </w:rPr>
      </w:pPr>
      <w:r w:rsidRPr="007F0177">
        <w:rPr>
          <w:rFonts w:ascii="Cambria" w:hAnsi="Cambria"/>
        </w:rPr>
        <w:t xml:space="preserve">ročné zvýšenie </w:t>
      </w:r>
      <w:r w:rsidR="00276BE3" w:rsidRPr="007F0177">
        <w:rPr>
          <w:rFonts w:ascii="Cambria" w:hAnsi="Cambria"/>
        </w:rPr>
        <w:t>Rozsahu</w:t>
      </w:r>
      <w:r w:rsidRPr="007F0177">
        <w:rPr>
          <w:rFonts w:ascii="Cambria" w:hAnsi="Cambria"/>
        </w:rPr>
        <w:t xml:space="preserve">, najviac však o </w:t>
      </w:r>
      <w:r w:rsidR="0020307E">
        <w:rPr>
          <w:rFonts w:ascii="Cambria" w:hAnsi="Cambria"/>
        </w:rPr>
        <w:t xml:space="preserve">7 </w:t>
      </w:r>
      <w:r w:rsidRPr="007F0177">
        <w:rPr>
          <w:rFonts w:ascii="Cambria" w:hAnsi="Cambria"/>
        </w:rPr>
        <w:t>% z celkového Rozsahu</w:t>
      </w:r>
      <w:r w:rsidR="00276BE3" w:rsidRPr="007F0177">
        <w:rPr>
          <w:rFonts w:ascii="Cambria" w:hAnsi="Cambria"/>
        </w:rPr>
        <w:t>;</w:t>
      </w:r>
      <w:r w:rsidRPr="007F0177">
        <w:rPr>
          <w:rFonts w:ascii="Cambria" w:hAnsi="Cambria"/>
        </w:rPr>
        <w:t xml:space="preserve"> </w:t>
      </w:r>
    </w:p>
    <w:p w14:paraId="417324D4" w14:textId="32FA0A94" w:rsidR="00F2387B" w:rsidRPr="007F0177" w:rsidRDefault="00F2387B" w:rsidP="00F2387B">
      <w:pPr>
        <w:pStyle w:val="Heading4"/>
        <w:rPr>
          <w:rFonts w:ascii="Cambria" w:hAnsi="Cambria"/>
        </w:rPr>
      </w:pPr>
      <w:r w:rsidRPr="007F0177">
        <w:rPr>
          <w:rFonts w:ascii="Cambria" w:hAnsi="Cambria"/>
        </w:rPr>
        <w:t xml:space="preserve">ročné zníženie Rozsahu, najviac však o </w:t>
      </w:r>
      <w:r w:rsidR="0020307E">
        <w:rPr>
          <w:rFonts w:ascii="Cambria" w:hAnsi="Cambria"/>
        </w:rPr>
        <w:t>7</w:t>
      </w:r>
      <w:r w:rsidR="0020307E" w:rsidRPr="007F0177">
        <w:rPr>
          <w:rFonts w:ascii="Cambria" w:hAnsi="Cambria"/>
        </w:rPr>
        <w:t xml:space="preserve"> </w:t>
      </w:r>
      <w:r w:rsidRPr="007F0177">
        <w:rPr>
          <w:rFonts w:ascii="Cambria" w:hAnsi="Cambria"/>
        </w:rPr>
        <w:t>% z celkového Rozsahu</w:t>
      </w:r>
      <w:r w:rsidR="00276BE3" w:rsidRPr="007F0177">
        <w:rPr>
          <w:rFonts w:ascii="Cambria" w:hAnsi="Cambria"/>
        </w:rPr>
        <w:t>.</w:t>
      </w:r>
    </w:p>
    <w:p w14:paraId="722EEC06" w14:textId="0590F5D5" w:rsidR="00C629F2" w:rsidRPr="007F0177" w:rsidRDefault="00C629F2" w:rsidP="002D140E">
      <w:pPr>
        <w:pStyle w:val="Heading2"/>
        <w:rPr>
          <w:rFonts w:ascii="Cambria" w:hAnsi="Cambria"/>
        </w:rPr>
      </w:pPr>
      <w:r w:rsidRPr="007F0177">
        <w:rPr>
          <w:rFonts w:ascii="Cambria" w:hAnsi="Cambria"/>
        </w:rPr>
        <w:t xml:space="preserve">Pre vylúčenie pochybností sa Zmluvné strany dohodli, že aktuálny Rozsah Záväzku verejnej služby v dôsledku Zmeny rozsahu (zvýšenie alebo zníženie) v súlade s týmto článkom bude v každom momente trvania Zmluvy predstavovať hodnotu spadajúcu do pásma od </w:t>
      </w:r>
      <w:r w:rsidR="00D007E6" w:rsidRPr="007F0177">
        <w:rPr>
          <w:rFonts w:ascii="Cambria" w:hAnsi="Cambria"/>
        </w:rPr>
        <w:t xml:space="preserve">10 </w:t>
      </w:r>
      <w:r w:rsidRPr="007F0177">
        <w:rPr>
          <w:rFonts w:ascii="Cambria" w:hAnsi="Cambria"/>
        </w:rPr>
        <w:t xml:space="preserve">% </w:t>
      </w:r>
      <w:r w:rsidR="00411B55" w:rsidRPr="007F0177">
        <w:rPr>
          <w:rFonts w:ascii="Cambria" w:hAnsi="Cambria"/>
        </w:rPr>
        <w:t xml:space="preserve">(v prípade zníženia) </w:t>
      </w:r>
      <w:r w:rsidRPr="007F0177">
        <w:rPr>
          <w:rFonts w:ascii="Cambria" w:hAnsi="Cambria"/>
        </w:rPr>
        <w:t xml:space="preserve">do </w:t>
      </w:r>
      <w:r w:rsidR="00D007E6" w:rsidRPr="007F0177">
        <w:rPr>
          <w:rFonts w:ascii="Cambria" w:hAnsi="Cambria"/>
        </w:rPr>
        <w:t xml:space="preserve">10 </w:t>
      </w:r>
      <w:r w:rsidRPr="007F0177">
        <w:rPr>
          <w:rFonts w:ascii="Cambria" w:hAnsi="Cambria"/>
        </w:rPr>
        <w:t xml:space="preserve">% </w:t>
      </w:r>
      <w:r w:rsidR="00411B55" w:rsidRPr="007F0177">
        <w:rPr>
          <w:rFonts w:ascii="Cambria" w:hAnsi="Cambria"/>
        </w:rPr>
        <w:t xml:space="preserve">(v prípade rozšírenia) </w:t>
      </w:r>
      <w:r w:rsidRPr="007F0177">
        <w:rPr>
          <w:rFonts w:ascii="Cambria" w:hAnsi="Cambria"/>
        </w:rPr>
        <w:t xml:space="preserve">Rozsahu uvedeného v bode </w:t>
      </w:r>
      <w:r w:rsidR="000D39A1" w:rsidRPr="007F0177">
        <w:rPr>
          <w:rFonts w:ascii="Cambria" w:hAnsi="Cambria"/>
        </w:rPr>
        <w:fldChar w:fldCharType="begin"/>
      </w:r>
      <w:r w:rsidR="000D39A1" w:rsidRPr="007F0177">
        <w:rPr>
          <w:rFonts w:ascii="Cambria" w:hAnsi="Cambria"/>
        </w:rPr>
        <w:instrText xml:space="preserve"> REF _Ref73689897 \r \h </w:instrText>
      </w:r>
      <w:r w:rsidR="00DD423D" w:rsidRPr="007F0177">
        <w:rPr>
          <w:rFonts w:ascii="Cambria" w:hAnsi="Cambria"/>
        </w:rPr>
        <w:instrText xml:space="preserve"> \* MERGEFORMAT </w:instrText>
      </w:r>
      <w:r w:rsidR="000D39A1" w:rsidRPr="007F0177">
        <w:rPr>
          <w:rFonts w:ascii="Cambria" w:hAnsi="Cambria"/>
        </w:rPr>
      </w:r>
      <w:r w:rsidR="000D39A1" w:rsidRPr="007F0177">
        <w:rPr>
          <w:rFonts w:ascii="Cambria" w:hAnsi="Cambria"/>
        </w:rPr>
        <w:fldChar w:fldCharType="separate"/>
      </w:r>
      <w:r w:rsidR="009A6329">
        <w:rPr>
          <w:rFonts w:ascii="Cambria" w:hAnsi="Cambria"/>
        </w:rPr>
        <w:t>5.1</w:t>
      </w:r>
      <w:r w:rsidR="000D39A1" w:rsidRPr="007F0177">
        <w:rPr>
          <w:rFonts w:ascii="Cambria" w:hAnsi="Cambria"/>
        </w:rPr>
        <w:fldChar w:fldCharType="end"/>
      </w:r>
      <w:r w:rsidR="000D39A1" w:rsidRPr="007F0177">
        <w:rPr>
          <w:rFonts w:ascii="Cambria" w:hAnsi="Cambria"/>
        </w:rPr>
        <w:t xml:space="preserve"> tejto Zmluvy</w:t>
      </w:r>
      <w:r w:rsidRPr="007F0177">
        <w:rPr>
          <w:rFonts w:ascii="Cambria" w:hAnsi="Cambria"/>
        </w:rPr>
        <w:t xml:space="preserve">. Zmluvné strany prehlasujú, že pri Zmene rozsahu sa pre jednotlivé druhy Vozidiel využívané v zmysle Obehov, použijú </w:t>
      </w:r>
      <w:r w:rsidR="006F00EB" w:rsidRPr="007F0177">
        <w:rPr>
          <w:rFonts w:ascii="Cambria" w:hAnsi="Cambria"/>
        </w:rPr>
        <w:t xml:space="preserve">ceny, resp. náklady podľa Ponuky Dopravcu </w:t>
      </w:r>
      <w:r w:rsidRPr="007F0177">
        <w:rPr>
          <w:rFonts w:ascii="Cambria" w:hAnsi="Cambria"/>
        </w:rPr>
        <w:t xml:space="preserve">v zmysle </w:t>
      </w:r>
      <w:r w:rsidR="000D39A1" w:rsidRPr="007F0177">
        <w:rPr>
          <w:rFonts w:ascii="Cambria" w:hAnsi="Cambria"/>
        </w:rPr>
        <w:t>P</w:t>
      </w:r>
      <w:r w:rsidRPr="007F0177">
        <w:rPr>
          <w:rFonts w:ascii="Cambria" w:hAnsi="Cambria"/>
        </w:rPr>
        <w:t xml:space="preserve">rílohy č. </w:t>
      </w:r>
      <w:r w:rsidR="0050502E">
        <w:rPr>
          <w:rFonts w:ascii="Cambria" w:hAnsi="Cambria"/>
        </w:rPr>
        <w:t>2</w:t>
      </w:r>
      <w:r w:rsidR="0050502E" w:rsidRPr="007F0177">
        <w:rPr>
          <w:rFonts w:ascii="Cambria" w:hAnsi="Cambria"/>
        </w:rPr>
        <w:t xml:space="preserve"> </w:t>
      </w:r>
      <w:r w:rsidR="00A32319" w:rsidRPr="007F0177">
        <w:rPr>
          <w:rFonts w:ascii="Cambria" w:hAnsi="Cambria"/>
        </w:rPr>
        <w:t>prepočítané na výšku</w:t>
      </w:r>
      <w:r w:rsidRPr="007F0177">
        <w:rPr>
          <w:rFonts w:ascii="Cambria" w:hAnsi="Cambria"/>
        </w:rPr>
        <w:t xml:space="preserve"> v čase výpočtu Preukázanej straty za príslušné obdobia</w:t>
      </w:r>
      <w:r w:rsidR="000D39A1" w:rsidRPr="007F0177">
        <w:rPr>
          <w:rFonts w:ascii="Cambria" w:hAnsi="Cambria"/>
        </w:rPr>
        <w:t>.</w:t>
      </w:r>
    </w:p>
    <w:p w14:paraId="16DBE178" w14:textId="1B31BA96" w:rsidR="00DE6B90" w:rsidRPr="007F0177" w:rsidRDefault="00DE6B90" w:rsidP="002D140E">
      <w:pPr>
        <w:pStyle w:val="Heading2"/>
        <w:rPr>
          <w:rFonts w:ascii="Cambria" w:hAnsi="Cambria"/>
        </w:rPr>
      </w:pPr>
      <w:r w:rsidRPr="007F0177">
        <w:rPr>
          <w:rFonts w:ascii="Cambria" w:hAnsi="Cambria"/>
        </w:rPr>
        <w:t xml:space="preserve">Zmluvné strany sa dohodli, že Dopravca je povinný Zmenu rozsahu akceptovať a realizovať Zmenu rozsahu v prípade: </w:t>
      </w:r>
    </w:p>
    <w:p w14:paraId="0C6578F6" w14:textId="5521CF66" w:rsidR="00DE6B90" w:rsidRPr="007F0177" w:rsidRDefault="00DE6B90" w:rsidP="00DE6B90">
      <w:pPr>
        <w:pStyle w:val="Heading4"/>
        <w:rPr>
          <w:rFonts w:ascii="Cambria" w:hAnsi="Cambria"/>
        </w:rPr>
      </w:pPr>
      <w:bookmarkStart w:id="10" w:name="_Ref76462498"/>
      <w:r w:rsidRPr="007F0177">
        <w:rPr>
          <w:rFonts w:ascii="Cambria" w:hAnsi="Cambria"/>
        </w:rPr>
        <w:t>ak ide o takú Zmenu rozsahu, ktorá nemá vplyv na zmenu počtu Vozidiel alebo ktorou dôjde k zníženiu počtu Vozidiel potrebných na plnenie Záväzku verenej služby a bola oznámená Objednávateľom Dopravcovi v lehote určenej Objednávateľom, ktorá však nemôže byť kratšia ako 30 dní predo dňom účinnosti Zmeny rozsahu; v prípade, ak Zmena rozsahu vyžaduje získanie alebo zmenu licencie Objednávateľ je povinný oznámiť takúto zmenu Dopravcovi v lehote, ktorá nemôže byť kratšia ako 60 dní predo dňom účinnosti Zmeny rozsahu</w:t>
      </w:r>
      <w:r w:rsidR="00724ED0" w:rsidRPr="007F0177">
        <w:rPr>
          <w:rFonts w:ascii="Cambria" w:hAnsi="Cambria"/>
        </w:rPr>
        <w:t>; a</w:t>
      </w:r>
      <w:bookmarkEnd w:id="10"/>
      <w:r w:rsidRPr="007F0177">
        <w:rPr>
          <w:rFonts w:ascii="Cambria" w:hAnsi="Cambria"/>
        </w:rPr>
        <w:t xml:space="preserve">     </w:t>
      </w:r>
    </w:p>
    <w:p w14:paraId="2BDE29F8" w14:textId="63C182F8" w:rsidR="00DE6B90" w:rsidRPr="007F0177" w:rsidRDefault="00DE6B90" w:rsidP="00DE6B90">
      <w:pPr>
        <w:pStyle w:val="Heading4"/>
        <w:rPr>
          <w:rFonts w:ascii="Cambria" w:hAnsi="Cambria"/>
        </w:rPr>
      </w:pPr>
      <w:bookmarkStart w:id="11" w:name="_Ref77318878"/>
      <w:r w:rsidRPr="007F0177">
        <w:rPr>
          <w:rFonts w:ascii="Cambria" w:hAnsi="Cambria"/>
        </w:rPr>
        <w:t xml:space="preserve">ak ide o takú Zmenu rozsahu, ktorá má preukázateľne vplyv na zvýšenie počtu Vozidiel je Dopravca povinný akceptovať a realizovať túto Zmenu rozsahu v lehote určenej Objednávateľom, ktorá však nemôže byť kratšia ako 6 mesiacov predo dňom účinnosti Zmeny rozsahu. Zmluvné strany sa dohodli, že Dopravca je oprávnený v lehote 10 dní odo dňa doručenia Zmeny rozsahu podľa prvej vety tohto bodu, doručiť Objednávateľovi odôvodnenú žiadosť o predĺženie lehoty, ktorá preukáže nemožnosť splnenia lehoty (dlhšie výrobné lehoty požadovaného </w:t>
      </w:r>
      <w:r w:rsidR="00724ED0" w:rsidRPr="007F0177">
        <w:rPr>
          <w:rFonts w:ascii="Cambria" w:hAnsi="Cambria"/>
        </w:rPr>
        <w:t>v</w:t>
      </w:r>
      <w:r w:rsidRPr="007F0177">
        <w:rPr>
          <w:rFonts w:ascii="Cambria" w:hAnsi="Cambria"/>
        </w:rPr>
        <w:t xml:space="preserve">ozidla). Objednávateľ môže tento návrh akceptovať, pričom </w:t>
      </w:r>
      <w:r w:rsidR="00724ED0" w:rsidRPr="007F0177">
        <w:rPr>
          <w:rFonts w:ascii="Cambria" w:hAnsi="Cambria"/>
        </w:rPr>
        <w:t>lehota</w:t>
      </w:r>
      <w:r w:rsidRPr="007F0177">
        <w:rPr>
          <w:rFonts w:ascii="Cambria" w:hAnsi="Cambria"/>
        </w:rPr>
        <w:t xml:space="preserve"> podľa prvej vety tohto bodu môže byť</w:t>
      </w:r>
      <w:r w:rsidR="00724ED0" w:rsidRPr="007F0177">
        <w:rPr>
          <w:rFonts w:ascii="Cambria" w:hAnsi="Cambria"/>
        </w:rPr>
        <w:t xml:space="preserve"> predĺžená</w:t>
      </w:r>
      <w:r w:rsidRPr="007F0177">
        <w:rPr>
          <w:rFonts w:ascii="Cambria" w:hAnsi="Cambria"/>
        </w:rPr>
        <w:t xml:space="preserve"> maximálne o ďalších </w:t>
      </w:r>
      <w:r w:rsidR="00504E83" w:rsidRPr="007F0177">
        <w:rPr>
          <w:rFonts w:ascii="Cambria" w:hAnsi="Cambria"/>
        </w:rPr>
        <w:t xml:space="preserve">4 </w:t>
      </w:r>
      <w:r w:rsidRPr="007F0177">
        <w:rPr>
          <w:rFonts w:ascii="Cambria" w:hAnsi="Cambria"/>
        </w:rPr>
        <w:t xml:space="preserve">mesiacov, </w:t>
      </w:r>
      <w:proofErr w:type="spellStart"/>
      <w:r w:rsidRPr="007F0177">
        <w:rPr>
          <w:rFonts w:ascii="Cambria" w:hAnsi="Cambria"/>
        </w:rPr>
        <w:t>t.j</w:t>
      </w:r>
      <w:proofErr w:type="spellEnd"/>
      <w:r w:rsidRPr="007F0177">
        <w:rPr>
          <w:rFonts w:ascii="Cambria" w:hAnsi="Cambria"/>
        </w:rPr>
        <w:t xml:space="preserve">. maximálna možná lehota je </w:t>
      </w:r>
      <w:r w:rsidR="00504E83" w:rsidRPr="007F0177">
        <w:rPr>
          <w:rFonts w:ascii="Cambria" w:hAnsi="Cambria"/>
        </w:rPr>
        <w:t xml:space="preserve">10 </w:t>
      </w:r>
      <w:r w:rsidRPr="007F0177">
        <w:rPr>
          <w:rFonts w:ascii="Cambria" w:hAnsi="Cambria"/>
        </w:rPr>
        <w:t>mesiacov predo dňom účinnosti Zmeny rozsahu.</w:t>
      </w:r>
      <w:bookmarkEnd w:id="11"/>
      <w:r w:rsidRPr="007F0177">
        <w:rPr>
          <w:rFonts w:ascii="Cambria" w:hAnsi="Cambria"/>
        </w:rPr>
        <w:t xml:space="preserve">  </w:t>
      </w:r>
    </w:p>
    <w:p w14:paraId="6743803D" w14:textId="0A2443B5" w:rsidR="00DE6B90" w:rsidRDefault="00700327" w:rsidP="00700327">
      <w:pPr>
        <w:pStyle w:val="Heading2"/>
        <w:rPr>
          <w:rFonts w:ascii="Cambria" w:hAnsi="Cambria"/>
        </w:rPr>
      </w:pPr>
      <w:r w:rsidRPr="007F0177">
        <w:rPr>
          <w:rFonts w:ascii="Cambria" w:hAnsi="Cambria"/>
        </w:rPr>
        <w:t xml:space="preserve">V prípade, že požiadavka Objednávateľa na Zmenu rozsahu podľa tohto článku bude vyžadovať zaobstaranie ďalšieho Vozidla, musí byť toto Vozidlo vybavené v príslušnom štandarde určenom Technickými a prevádzkovými štandardmi a touto Zmluvou a schválené Objednávateľom. Súčasne od dátumu zaradenia do prevádzky bude údaj o veku Vozidlá započítavaný do výpočtu priemerného veku vozového parku. </w:t>
      </w:r>
    </w:p>
    <w:p w14:paraId="2C463AB7" w14:textId="471E3686" w:rsidR="00946AEE" w:rsidRPr="003917D9" w:rsidRDefault="002C644D" w:rsidP="003917D9">
      <w:pPr>
        <w:pStyle w:val="Heading2"/>
        <w:rPr>
          <w:rFonts w:ascii="Cambria" w:hAnsi="Cambria"/>
        </w:rPr>
      </w:pPr>
      <w:r w:rsidRPr="00DE28BC">
        <w:rPr>
          <w:rFonts w:ascii="Cambria" w:hAnsi="Cambria"/>
        </w:rPr>
        <w:t>Ak sa kedykoľvek počas plnenia Záväzku verejnej služby preukáže</w:t>
      </w:r>
      <w:r w:rsidR="003357E5" w:rsidRPr="00DE28BC">
        <w:rPr>
          <w:rFonts w:ascii="Cambria" w:hAnsi="Cambria"/>
        </w:rPr>
        <w:t xml:space="preserve"> (najmä na základe aktualizácie Obehov alebo inou formou)</w:t>
      </w:r>
      <w:r w:rsidRPr="00DE28BC">
        <w:rPr>
          <w:rFonts w:ascii="Cambria" w:hAnsi="Cambria"/>
        </w:rPr>
        <w:t xml:space="preserve">, že Záväzok verejnej služby v aktuálnom rozsahu </w:t>
      </w:r>
      <w:r w:rsidRPr="00DE28BC">
        <w:rPr>
          <w:rFonts w:ascii="Cambria" w:hAnsi="Cambria"/>
        </w:rPr>
        <w:lastRenderedPageBreak/>
        <w:t xml:space="preserve">je možné plniť </w:t>
      </w:r>
      <w:r w:rsidR="003357E5" w:rsidRPr="00DE28BC">
        <w:rPr>
          <w:rFonts w:ascii="Cambria" w:hAnsi="Cambria"/>
        </w:rPr>
        <w:t>aj nižším počtom Vozidiel aký je práve aktuálny počet Vozidiel, bude</w:t>
      </w:r>
      <w:r w:rsidR="00527C46" w:rsidRPr="00DE28BC">
        <w:rPr>
          <w:rFonts w:ascii="Cambria" w:hAnsi="Cambria"/>
        </w:rPr>
        <w:t xml:space="preserve"> Objednávateľ tiež</w:t>
      </w:r>
      <w:r w:rsidR="003357E5" w:rsidRPr="00DE28BC">
        <w:rPr>
          <w:rFonts w:ascii="Cambria" w:hAnsi="Cambria"/>
        </w:rPr>
        <w:t xml:space="preserve"> </w:t>
      </w:r>
      <w:r w:rsidR="00527C46" w:rsidRPr="00DE28BC">
        <w:rPr>
          <w:rFonts w:ascii="Cambria" w:hAnsi="Cambria"/>
        </w:rPr>
        <w:t xml:space="preserve">oprávnený </w:t>
      </w:r>
      <w:r w:rsidR="003357E5" w:rsidRPr="00DE28BC">
        <w:rPr>
          <w:rFonts w:ascii="Cambria" w:hAnsi="Cambria"/>
        </w:rPr>
        <w:t xml:space="preserve">nariadiť plnenie Záväzku verejnej služby </w:t>
      </w:r>
      <w:r w:rsidR="000E42B0" w:rsidRPr="00DE28BC">
        <w:rPr>
          <w:rFonts w:ascii="Cambria" w:hAnsi="Cambria"/>
        </w:rPr>
        <w:t xml:space="preserve">s takýmto nižším počtom Vozidiel a to aj bez samostatnej Zmeny rozsahu. Na nariadenie plnenia Záväzku verejnej služby nižším počtom Vozidiel podľa tohto bodu sa primerane uplatňujú podmienky podľa bodu </w:t>
      </w:r>
      <w:r w:rsidR="000E42B0" w:rsidRPr="00DE28BC">
        <w:rPr>
          <w:rFonts w:ascii="Cambria" w:hAnsi="Cambria"/>
        </w:rPr>
        <w:fldChar w:fldCharType="begin"/>
      </w:r>
      <w:r w:rsidR="000E42B0" w:rsidRPr="00DE28BC">
        <w:rPr>
          <w:rFonts w:ascii="Cambria" w:hAnsi="Cambria"/>
        </w:rPr>
        <w:instrText xml:space="preserve"> REF _Ref76462498 \r \h </w:instrText>
      </w:r>
      <w:r w:rsidR="002D5EE8">
        <w:rPr>
          <w:rFonts w:ascii="Cambria" w:hAnsi="Cambria"/>
        </w:rPr>
        <w:instrText xml:space="preserve"> \* MERGEFORMAT </w:instrText>
      </w:r>
      <w:r w:rsidR="000E42B0" w:rsidRPr="00DE28BC">
        <w:rPr>
          <w:rFonts w:ascii="Cambria" w:hAnsi="Cambria"/>
        </w:rPr>
      </w:r>
      <w:r w:rsidR="000E42B0" w:rsidRPr="00DE28BC">
        <w:rPr>
          <w:rFonts w:ascii="Cambria" w:hAnsi="Cambria"/>
        </w:rPr>
        <w:fldChar w:fldCharType="separate"/>
      </w:r>
      <w:r w:rsidR="009A6329">
        <w:rPr>
          <w:rFonts w:ascii="Cambria" w:hAnsi="Cambria"/>
        </w:rPr>
        <w:t>5.6(a)</w:t>
      </w:r>
      <w:r w:rsidR="000E42B0" w:rsidRPr="00DE28BC">
        <w:rPr>
          <w:rFonts w:ascii="Cambria" w:hAnsi="Cambria"/>
        </w:rPr>
        <w:fldChar w:fldCharType="end"/>
      </w:r>
      <w:r w:rsidR="000E42B0" w:rsidRPr="00DE28BC">
        <w:rPr>
          <w:rFonts w:ascii="Cambria" w:hAnsi="Cambria"/>
        </w:rPr>
        <w:t xml:space="preserve"> tejto Zmluvy.</w:t>
      </w:r>
      <w:r w:rsidR="00944A0C" w:rsidRPr="00DE28BC">
        <w:rPr>
          <w:rFonts w:ascii="Cambria" w:hAnsi="Cambria"/>
        </w:rPr>
        <w:t xml:space="preserve"> </w:t>
      </w:r>
      <w:r w:rsidR="00495D32" w:rsidRPr="00DE28BC">
        <w:rPr>
          <w:rFonts w:ascii="Cambria" w:hAnsi="Cambria"/>
        </w:rPr>
        <w:t>Nariadenie</w:t>
      </w:r>
      <w:r w:rsidR="00944A0C" w:rsidRPr="00DE28BC">
        <w:rPr>
          <w:rFonts w:ascii="Cambria" w:hAnsi="Cambria"/>
        </w:rPr>
        <w:t xml:space="preserve"> </w:t>
      </w:r>
      <w:r w:rsidR="005A515B" w:rsidRPr="00DE28BC">
        <w:rPr>
          <w:rFonts w:ascii="Cambria" w:hAnsi="Cambria"/>
        </w:rPr>
        <w:t xml:space="preserve">plnenia Záväzku verejnej služby nižším počtom </w:t>
      </w:r>
      <w:r w:rsidR="00495D32" w:rsidRPr="00DE28BC">
        <w:rPr>
          <w:rFonts w:ascii="Cambria" w:hAnsi="Cambria"/>
        </w:rPr>
        <w:t>Vozidiel</w:t>
      </w:r>
      <w:r w:rsidR="005A515B" w:rsidRPr="00DE28BC">
        <w:rPr>
          <w:rFonts w:ascii="Cambria" w:hAnsi="Cambria"/>
        </w:rPr>
        <w:t xml:space="preserve"> môže </w:t>
      </w:r>
      <w:r w:rsidR="00495D32" w:rsidRPr="00DE28BC">
        <w:rPr>
          <w:rFonts w:ascii="Cambria" w:hAnsi="Cambria"/>
        </w:rPr>
        <w:t xml:space="preserve">Dopravca Objednávateľovi namietať </w:t>
      </w:r>
      <w:r w:rsidR="005A515B" w:rsidRPr="00DE28BC">
        <w:rPr>
          <w:rFonts w:ascii="Cambria" w:hAnsi="Cambria"/>
        </w:rPr>
        <w:t>v lehote 10 dní</w:t>
      </w:r>
      <w:r w:rsidR="00495D32" w:rsidRPr="00DE28BC">
        <w:rPr>
          <w:rFonts w:ascii="Cambria" w:hAnsi="Cambria"/>
        </w:rPr>
        <w:t xml:space="preserve"> od nariadenia Objednávateľa</w:t>
      </w:r>
      <w:r w:rsidR="005A515B" w:rsidRPr="00DE28BC">
        <w:rPr>
          <w:rFonts w:ascii="Cambria" w:hAnsi="Cambria"/>
        </w:rPr>
        <w:t xml:space="preserve">. </w:t>
      </w:r>
      <w:r w:rsidR="0015603C" w:rsidRPr="00DE28BC">
        <w:rPr>
          <w:rFonts w:ascii="Cambria" w:hAnsi="Cambria"/>
        </w:rPr>
        <w:t xml:space="preserve">V prípade, ak sa po doručení námietok Dopravcu Zmluvné strany nedohodnú na vhodnom počte Vozidiel na plnenia Záväzku verejnej služby </w:t>
      </w:r>
      <w:r w:rsidR="00723B39" w:rsidRPr="00DE28BC">
        <w:rPr>
          <w:rFonts w:ascii="Cambria" w:hAnsi="Cambria"/>
        </w:rPr>
        <w:t xml:space="preserve">Zmluvné strany požiadajú o stanovisko </w:t>
      </w:r>
      <w:r w:rsidR="00972DB5" w:rsidRPr="00DE28BC">
        <w:rPr>
          <w:rFonts w:ascii="Cambria" w:hAnsi="Cambria"/>
        </w:rPr>
        <w:t>nezávislého znalca v oblasti dopravy</w:t>
      </w:r>
      <w:r w:rsidR="002D5EE8" w:rsidRPr="00DE28BC">
        <w:rPr>
          <w:rFonts w:ascii="Cambria" w:hAnsi="Cambria"/>
        </w:rPr>
        <w:t xml:space="preserve"> podľa zákona č. 382/2004 Z. z. o znalcoch, tlmočníkoch a prekladateľoch a o zmene a doplnení niektorých zákonov v znení neskorších predpisov.</w:t>
      </w:r>
      <w:r w:rsidR="009F48C5" w:rsidRPr="00DE28BC">
        <w:rPr>
          <w:rFonts w:ascii="Cambria" w:hAnsi="Cambria"/>
        </w:rPr>
        <w:t xml:space="preserve"> </w:t>
      </w:r>
      <w:r w:rsidR="00420E73">
        <w:rPr>
          <w:rFonts w:ascii="Cambria" w:hAnsi="Cambria"/>
        </w:rPr>
        <w:t xml:space="preserve">Názor znalca bude pre prípad určenia vhodného počtu Vozidiel na plnenie Záväzku verejnej služby záväzný. </w:t>
      </w:r>
      <w:r w:rsidR="009F48C5" w:rsidRPr="00DE28BC">
        <w:rPr>
          <w:rFonts w:ascii="Cambria" w:hAnsi="Cambria"/>
        </w:rPr>
        <w:t xml:space="preserve">Pokiaľ sa na osobe znalca Zmluvné strany nedohodnú, určí ho Objednávateľ. Náklady na </w:t>
      </w:r>
      <w:r w:rsidR="002D5EE8" w:rsidRPr="00DE28BC">
        <w:rPr>
          <w:rFonts w:ascii="Cambria" w:hAnsi="Cambria"/>
        </w:rPr>
        <w:t xml:space="preserve">stanovisko znalca </w:t>
      </w:r>
      <w:r w:rsidR="007075BE">
        <w:rPr>
          <w:rFonts w:ascii="Cambria" w:hAnsi="Cambria"/>
        </w:rPr>
        <w:t xml:space="preserve">bude znášať </w:t>
      </w:r>
      <w:r w:rsidR="00420E73">
        <w:rPr>
          <w:rFonts w:ascii="Cambria" w:hAnsi="Cambria"/>
        </w:rPr>
        <w:t xml:space="preserve">Zmluvná </w:t>
      </w:r>
      <w:r w:rsidR="007075BE">
        <w:rPr>
          <w:rFonts w:ascii="Cambria" w:hAnsi="Cambria"/>
        </w:rPr>
        <w:t xml:space="preserve">strana, ktorej tvrdenia o počte Vozidiel potrebných na plnenie Záväzku verejnej služby sa </w:t>
      </w:r>
      <w:r w:rsidR="00BF2A94">
        <w:rPr>
          <w:rFonts w:ascii="Cambria" w:hAnsi="Cambria"/>
        </w:rPr>
        <w:t>preukážu ako nepravdivé. V prípade, ak sa preukážu ako nepravdivé tvrdenia oboch Zmluvných strán, náklady na znalca budú Zmluvné strany hradiť každá vo výške jednej polovice (1/2).</w:t>
      </w:r>
    </w:p>
    <w:p w14:paraId="7BFF788D" w14:textId="55A8AF84" w:rsidR="003B37F8" w:rsidRPr="007F0177" w:rsidRDefault="00BB323E" w:rsidP="007E7680">
      <w:pPr>
        <w:pStyle w:val="Heading1"/>
        <w:jc w:val="both"/>
        <w:rPr>
          <w:rFonts w:ascii="Cambria" w:hAnsi="Cambria"/>
        </w:rPr>
      </w:pPr>
      <w:r w:rsidRPr="007F0177">
        <w:rPr>
          <w:rFonts w:ascii="Cambria" w:hAnsi="Cambria"/>
        </w:rPr>
        <w:t>Vozidlá</w:t>
      </w:r>
      <w:r w:rsidR="0011780D">
        <w:rPr>
          <w:rFonts w:ascii="Cambria" w:hAnsi="Cambria"/>
        </w:rPr>
        <w:t xml:space="preserve">, </w:t>
      </w:r>
      <w:r w:rsidRPr="007F0177">
        <w:rPr>
          <w:rFonts w:ascii="Cambria" w:hAnsi="Cambria"/>
        </w:rPr>
        <w:t>t</w:t>
      </w:r>
      <w:r w:rsidR="00070C81" w:rsidRPr="007F0177">
        <w:rPr>
          <w:rFonts w:ascii="Cambria" w:hAnsi="Cambria"/>
        </w:rPr>
        <w:t>echnické parametre Vozidiel</w:t>
      </w:r>
      <w:r w:rsidR="0011780D">
        <w:rPr>
          <w:rFonts w:ascii="Cambria" w:hAnsi="Cambria"/>
        </w:rPr>
        <w:t xml:space="preserve"> a užívanie Vozidiel Objednávateľa</w:t>
      </w:r>
      <w:r w:rsidR="00070C81" w:rsidRPr="007F0177">
        <w:rPr>
          <w:rFonts w:ascii="Cambria" w:hAnsi="Cambria"/>
        </w:rPr>
        <w:t xml:space="preserve"> </w:t>
      </w:r>
    </w:p>
    <w:p w14:paraId="7CFE8F19" w14:textId="77777777" w:rsidR="000F4366" w:rsidRPr="007F0177" w:rsidRDefault="002D140E" w:rsidP="002D140E">
      <w:pPr>
        <w:pStyle w:val="Heading2"/>
        <w:rPr>
          <w:rFonts w:ascii="Cambria" w:hAnsi="Cambria"/>
        </w:rPr>
      </w:pPr>
      <w:bookmarkStart w:id="12" w:name="_Ref73692078"/>
      <w:r w:rsidRPr="007F0177">
        <w:rPr>
          <w:rFonts w:ascii="Cambria" w:hAnsi="Cambria"/>
        </w:rPr>
        <w:t>Dopravca je povinný pri zabezpečovaní Záväzku verejnej služby podľa tejto Zmluvy využívať a prevádzkovať len typ, druh a kapacitu Vozidiel a ich vybavenie a ďalej udržiavať dostatočný počet Záložných vozidiel v súlade s touto Zmluvou, ak Objednávateľ neurčí v súlade s príslušnými ustanoveniami tejto Zmluvy inak.</w:t>
      </w:r>
      <w:bookmarkEnd w:id="12"/>
      <w:r w:rsidRPr="007F0177">
        <w:rPr>
          <w:rFonts w:ascii="Cambria" w:hAnsi="Cambria"/>
        </w:rPr>
        <w:t xml:space="preserve"> </w:t>
      </w:r>
    </w:p>
    <w:p w14:paraId="4CC49E6E" w14:textId="77777777" w:rsidR="000F4366" w:rsidRPr="007F0177" w:rsidRDefault="000F4366" w:rsidP="000F4366">
      <w:pPr>
        <w:pStyle w:val="Heading2"/>
        <w:rPr>
          <w:rFonts w:ascii="Cambria" w:hAnsi="Cambria"/>
        </w:rPr>
      </w:pPr>
      <w:bookmarkStart w:id="13" w:name="_Ref77319480"/>
      <w:r w:rsidRPr="007F0177">
        <w:rPr>
          <w:rFonts w:ascii="Cambria" w:hAnsi="Cambria"/>
        </w:rPr>
        <w:t xml:space="preserve">Odo dňa Začatia prevádzky je Dopravca povinný na plnenie Záväzku verejnej služby zabezpečiť celkový počet Vozidiel podľa </w:t>
      </w:r>
      <w:bookmarkStart w:id="14" w:name="_Hlk74724977"/>
      <w:r w:rsidRPr="007F0177">
        <w:rPr>
          <w:rFonts w:ascii="Cambria" w:hAnsi="Cambria"/>
        </w:rPr>
        <w:t>Technických a prevádzkových štandardov</w:t>
      </w:r>
      <w:bookmarkEnd w:id="14"/>
      <w:r w:rsidRPr="007F0177">
        <w:rPr>
          <w:rFonts w:ascii="Cambria" w:hAnsi="Cambria"/>
        </w:rPr>
        <w:t>, pričom</w:t>
      </w:r>
      <w:bookmarkEnd w:id="13"/>
    </w:p>
    <w:p w14:paraId="2DFEBA01" w14:textId="2F4DF07F" w:rsidR="000F4366" w:rsidRPr="007F0177" w:rsidRDefault="000F4366" w:rsidP="000F4366">
      <w:pPr>
        <w:pStyle w:val="Heading4"/>
        <w:rPr>
          <w:rFonts w:ascii="Cambria" w:hAnsi="Cambria"/>
        </w:rPr>
      </w:pPr>
      <w:r w:rsidRPr="007F0177">
        <w:rPr>
          <w:rFonts w:ascii="Cambria" w:hAnsi="Cambria"/>
        </w:rPr>
        <w:t xml:space="preserve">počas Prechodného obdobia platia na požiadavky na Vozidlá osobitné podmienky, ako sú uvedené v bode </w:t>
      </w:r>
      <w:r w:rsidR="0050502E">
        <w:rPr>
          <w:rFonts w:ascii="Cambria" w:hAnsi="Cambria"/>
        </w:rPr>
        <w:t>2.1</w:t>
      </w:r>
      <w:r w:rsidR="00E958EE">
        <w:rPr>
          <w:rFonts w:ascii="Cambria" w:hAnsi="Cambria"/>
        </w:rPr>
        <w:t xml:space="preserve"> </w:t>
      </w:r>
      <w:r w:rsidRPr="007F0177">
        <w:rPr>
          <w:rFonts w:ascii="Cambria" w:hAnsi="Cambria"/>
        </w:rPr>
        <w:t xml:space="preserve">Technických a prevádzkových štandardov; zároveň </w:t>
      </w:r>
    </w:p>
    <w:p w14:paraId="20327C40" w14:textId="75CCEBC9" w:rsidR="000F4366" w:rsidRPr="007F0177" w:rsidRDefault="000F4366" w:rsidP="000F4366">
      <w:pPr>
        <w:pStyle w:val="Heading4"/>
        <w:rPr>
          <w:rFonts w:ascii="Cambria" w:hAnsi="Cambria"/>
        </w:rPr>
      </w:pPr>
      <w:bookmarkStart w:id="15" w:name="_Ref74919970"/>
      <w:r w:rsidRPr="007F0177">
        <w:rPr>
          <w:rFonts w:ascii="Cambria" w:hAnsi="Cambria"/>
        </w:rPr>
        <w:t xml:space="preserve">do dňa 30.06.2024 na štyri (4) Dočasné Vozidlá (ktoré </w:t>
      </w:r>
      <w:r w:rsidR="002003B4">
        <w:rPr>
          <w:rFonts w:ascii="Cambria" w:hAnsi="Cambria"/>
        </w:rPr>
        <w:t>majú byť</w:t>
      </w:r>
      <w:r w:rsidR="002003B4" w:rsidRPr="007F0177">
        <w:rPr>
          <w:rFonts w:ascii="Cambria" w:hAnsi="Cambria"/>
        </w:rPr>
        <w:t xml:space="preserve"> </w:t>
      </w:r>
      <w:r w:rsidRPr="007F0177">
        <w:rPr>
          <w:rFonts w:ascii="Cambria" w:hAnsi="Cambria"/>
        </w:rPr>
        <w:t xml:space="preserve">odo dňa 01.07.2024 nahradené Vozidlami Objednávateľa) platia osobitné podmienky, ako sú uvedené v bode </w:t>
      </w:r>
      <w:r w:rsidR="00811916" w:rsidRPr="007F0177">
        <w:rPr>
          <w:rFonts w:ascii="Cambria" w:hAnsi="Cambria"/>
        </w:rPr>
        <w:t xml:space="preserve"> </w:t>
      </w:r>
      <w:r w:rsidR="00AE1BA6">
        <w:rPr>
          <w:rFonts w:ascii="Cambria" w:hAnsi="Cambria"/>
        </w:rPr>
        <w:t>2.1 a niektorých ostatných ustanoveniach</w:t>
      </w:r>
      <w:r w:rsidR="00AE1BA6" w:rsidRPr="007F0177">
        <w:rPr>
          <w:rFonts w:ascii="Cambria" w:hAnsi="Cambria"/>
        </w:rPr>
        <w:t xml:space="preserve">  </w:t>
      </w:r>
      <w:r w:rsidRPr="007F0177">
        <w:rPr>
          <w:rFonts w:ascii="Cambria" w:hAnsi="Cambria"/>
        </w:rPr>
        <w:t>Technických a prevádzkových štandardov</w:t>
      </w:r>
      <w:r w:rsidR="00072492" w:rsidRPr="007F0177">
        <w:rPr>
          <w:rFonts w:ascii="Cambria" w:hAnsi="Cambria"/>
        </w:rPr>
        <w:t>; pre vylúčenie pochybností platí, že podmienky a výnimky počas Prechodného obdobia sú nadradené výnimkám platným pre Dočasné Vozidlá</w:t>
      </w:r>
      <w:r w:rsidR="00160ACF" w:rsidRPr="007F0177">
        <w:rPr>
          <w:rFonts w:ascii="Cambria" w:hAnsi="Cambria"/>
        </w:rPr>
        <w:t>; a</w:t>
      </w:r>
      <w:bookmarkEnd w:id="15"/>
    </w:p>
    <w:p w14:paraId="49FBD4B0" w14:textId="4298A501" w:rsidR="00CD0100" w:rsidRDefault="004576BE" w:rsidP="00E43079">
      <w:pPr>
        <w:pStyle w:val="Heading4"/>
        <w:rPr>
          <w:rFonts w:ascii="Cambria" w:hAnsi="Cambria"/>
        </w:rPr>
      </w:pPr>
      <w:bookmarkStart w:id="16" w:name="_Ref74920150"/>
      <w:bookmarkStart w:id="17" w:name="_Ref77317721"/>
      <w:r>
        <w:rPr>
          <w:rFonts w:ascii="Cambria" w:hAnsi="Cambria"/>
        </w:rPr>
        <w:t>odo dňa</w:t>
      </w:r>
      <w:r w:rsidR="000F4366" w:rsidRPr="007F0177">
        <w:rPr>
          <w:rFonts w:ascii="Cambria" w:hAnsi="Cambria"/>
        </w:rPr>
        <w:t xml:space="preserve"> 01.07.2024 Objednávateľ </w:t>
      </w:r>
      <w:r>
        <w:rPr>
          <w:rFonts w:ascii="Cambria" w:hAnsi="Cambria"/>
        </w:rPr>
        <w:t xml:space="preserve">plánuje </w:t>
      </w:r>
      <w:r w:rsidR="000F4366" w:rsidRPr="007F0177">
        <w:rPr>
          <w:rFonts w:ascii="Cambria" w:hAnsi="Cambria"/>
        </w:rPr>
        <w:t>Dopravcovi na účely plnenia Záväzku verejnej služby odovzdať štyri (4) Vozidlá Objednávateľa, ktoré budú spĺňať parametre podľa Technických a prevádzkových štandardov, a ktoré bude od tohto dňa Dopravca povinný využívať na účely plnenia Záväzku verejnej služby namiesto Dočasných Vozidiel.</w:t>
      </w:r>
      <w:bookmarkEnd w:id="16"/>
      <w:bookmarkEnd w:id="17"/>
      <w:r w:rsidR="000F4366" w:rsidRPr="007F0177">
        <w:rPr>
          <w:rFonts w:ascii="Cambria" w:hAnsi="Cambria"/>
        </w:rPr>
        <w:t xml:space="preserve"> </w:t>
      </w:r>
    </w:p>
    <w:p w14:paraId="0EBEAD0A" w14:textId="0137EC63" w:rsidR="00744FA2" w:rsidRDefault="00A70ED0" w:rsidP="00CD0100">
      <w:pPr>
        <w:pStyle w:val="Heading4"/>
        <w:numPr>
          <w:ilvl w:val="0"/>
          <w:numId w:val="0"/>
        </w:numPr>
        <w:ind w:left="720"/>
        <w:rPr>
          <w:rFonts w:ascii="Cambria" w:hAnsi="Cambria"/>
        </w:rPr>
      </w:pPr>
      <w:r>
        <w:rPr>
          <w:rFonts w:ascii="Cambria" w:hAnsi="Cambria"/>
        </w:rPr>
        <w:t xml:space="preserve">Nakoľko však zabezpečenie Vozidiel Objednávateľa </w:t>
      </w:r>
      <w:r w:rsidR="00CD0100">
        <w:rPr>
          <w:rFonts w:ascii="Cambria" w:hAnsi="Cambria"/>
        </w:rPr>
        <w:t xml:space="preserve">podľa bodu </w:t>
      </w:r>
      <w:r w:rsidR="00CD0100">
        <w:rPr>
          <w:rFonts w:ascii="Cambria" w:hAnsi="Cambria"/>
        </w:rPr>
        <w:fldChar w:fldCharType="begin"/>
      </w:r>
      <w:r w:rsidR="00CD0100">
        <w:rPr>
          <w:rFonts w:ascii="Cambria" w:hAnsi="Cambria"/>
        </w:rPr>
        <w:instrText xml:space="preserve"> REF _Ref77317721 \r \h </w:instrText>
      </w:r>
      <w:r w:rsidR="00CD0100">
        <w:rPr>
          <w:rFonts w:ascii="Cambria" w:hAnsi="Cambria"/>
        </w:rPr>
      </w:r>
      <w:r w:rsidR="00CD0100">
        <w:rPr>
          <w:rFonts w:ascii="Cambria" w:hAnsi="Cambria"/>
        </w:rPr>
        <w:fldChar w:fldCharType="separate"/>
      </w:r>
      <w:r w:rsidR="009A6329">
        <w:rPr>
          <w:rFonts w:ascii="Cambria" w:hAnsi="Cambria"/>
        </w:rPr>
        <w:t>(c)</w:t>
      </w:r>
      <w:r w:rsidR="00CD0100">
        <w:rPr>
          <w:rFonts w:ascii="Cambria" w:hAnsi="Cambria"/>
        </w:rPr>
        <w:fldChar w:fldCharType="end"/>
      </w:r>
      <w:r w:rsidR="00CD0100">
        <w:rPr>
          <w:rFonts w:ascii="Cambria" w:hAnsi="Cambria"/>
        </w:rPr>
        <w:t xml:space="preserve"> vyššie </w:t>
      </w:r>
      <w:r>
        <w:rPr>
          <w:rFonts w:ascii="Cambria" w:hAnsi="Cambria"/>
        </w:rPr>
        <w:t>je závislé</w:t>
      </w:r>
      <w:r w:rsidR="00FA2A2E">
        <w:rPr>
          <w:rFonts w:ascii="Cambria" w:hAnsi="Cambria"/>
        </w:rPr>
        <w:t xml:space="preserve"> (najmä)</w:t>
      </w:r>
      <w:r>
        <w:rPr>
          <w:rFonts w:ascii="Cambria" w:hAnsi="Cambria"/>
        </w:rPr>
        <w:t xml:space="preserve"> od úspešnej realizácie verejného obstarávania </w:t>
      </w:r>
      <w:r w:rsidRPr="00B02259">
        <w:rPr>
          <w:rFonts w:ascii="Cambria" w:hAnsi="Cambria"/>
        </w:rPr>
        <w:t xml:space="preserve">predpokladaného podľa bodu </w:t>
      </w:r>
      <w:r w:rsidRPr="00B02259">
        <w:rPr>
          <w:rFonts w:ascii="Cambria" w:hAnsi="Cambria"/>
        </w:rPr>
        <w:fldChar w:fldCharType="begin"/>
      </w:r>
      <w:r w:rsidRPr="00B02259">
        <w:rPr>
          <w:rFonts w:ascii="Cambria" w:hAnsi="Cambria"/>
        </w:rPr>
        <w:instrText xml:space="preserve"> REF _Ref77317672 \r \h </w:instrText>
      </w:r>
      <w:r w:rsidR="00B02259">
        <w:rPr>
          <w:rFonts w:ascii="Cambria" w:hAnsi="Cambria"/>
        </w:rPr>
        <w:instrText xml:space="preserve"> \* MERGEFORMAT </w:instrText>
      </w:r>
      <w:r w:rsidRPr="00B02259">
        <w:rPr>
          <w:rFonts w:ascii="Cambria" w:hAnsi="Cambria"/>
        </w:rPr>
      </w:r>
      <w:r w:rsidRPr="00B02259">
        <w:rPr>
          <w:rFonts w:ascii="Cambria" w:hAnsi="Cambria"/>
        </w:rPr>
        <w:fldChar w:fldCharType="separate"/>
      </w:r>
      <w:r w:rsidR="009A6329">
        <w:rPr>
          <w:rFonts w:ascii="Cambria" w:hAnsi="Cambria"/>
        </w:rPr>
        <w:t>(D)</w:t>
      </w:r>
      <w:r w:rsidRPr="00B02259">
        <w:rPr>
          <w:rFonts w:ascii="Cambria" w:hAnsi="Cambria"/>
        </w:rPr>
        <w:fldChar w:fldCharType="end"/>
      </w:r>
      <w:r w:rsidRPr="00B02259">
        <w:rPr>
          <w:rFonts w:ascii="Cambria" w:hAnsi="Cambria"/>
        </w:rPr>
        <w:t xml:space="preserve"> Preambuly, </w:t>
      </w:r>
      <w:r w:rsidR="00CD0100" w:rsidRPr="00B02259">
        <w:rPr>
          <w:rFonts w:ascii="Cambria" w:hAnsi="Cambria"/>
        </w:rPr>
        <w:t xml:space="preserve">tak </w:t>
      </w:r>
      <w:r w:rsidR="00231F49" w:rsidRPr="00B02259">
        <w:rPr>
          <w:rFonts w:ascii="Cambria" w:hAnsi="Cambria"/>
        </w:rPr>
        <w:t xml:space="preserve">pokiaľ </w:t>
      </w:r>
      <w:r w:rsidR="00CD0100" w:rsidRPr="00B02259">
        <w:rPr>
          <w:rFonts w:ascii="Cambria" w:hAnsi="Cambria"/>
        </w:rPr>
        <w:t xml:space="preserve">Objednávateľ </w:t>
      </w:r>
      <w:r w:rsidR="00231F49" w:rsidRPr="00B02259">
        <w:rPr>
          <w:rFonts w:ascii="Cambria" w:hAnsi="Cambria"/>
        </w:rPr>
        <w:t>D</w:t>
      </w:r>
      <w:r w:rsidR="00CD0100" w:rsidRPr="00B02259">
        <w:rPr>
          <w:rFonts w:ascii="Cambria" w:hAnsi="Cambria"/>
        </w:rPr>
        <w:t xml:space="preserve">opravcovi </w:t>
      </w:r>
      <w:r w:rsidR="00231F49" w:rsidRPr="00B02259">
        <w:rPr>
          <w:rFonts w:ascii="Cambria" w:hAnsi="Cambria"/>
        </w:rPr>
        <w:t>najneskôr do 31.</w:t>
      </w:r>
      <w:r w:rsidR="000734A4" w:rsidRPr="007E7680">
        <w:rPr>
          <w:rFonts w:ascii="Cambria" w:hAnsi="Cambria"/>
        </w:rPr>
        <w:t>10</w:t>
      </w:r>
      <w:r w:rsidR="00231F49" w:rsidRPr="00B02259">
        <w:rPr>
          <w:rFonts w:ascii="Cambria" w:hAnsi="Cambria"/>
        </w:rPr>
        <w:t>.2023</w:t>
      </w:r>
      <w:r w:rsidR="00CD0100" w:rsidRPr="00B02259">
        <w:rPr>
          <w:rFonts w:ascii="Cambria" w:hAnsi="Cambria"/>
        </w:rPr>
        <w:t xml:space="preserve"> </w:t>
      </w:r>
      <w:r w:rsidR="008E7B56" w:rsidRPr="00B02259">
        <w:rPr>
          <w:rFonts w:ascii="Cambria" w:hAnsi="Cambria"/>
        </w:rPr>
        <w:t xml:space="preserve">jednostranne </w:t>
      </w:r>
      <w:r w:rsidR="00CD0100" w:rsidRPr="00B02259">
        <w:rPr>
          <w:rFonts w:ascii="Cambria" w:hAnsi="Cambria"/>
        </w:rPr>
        <w:t xml:space="preserve">písomne oznámi, že </w:t>
      </w:r>
      <w:r w:rsidR="008E7B56" w:rsidRPr="00B02259">
        <w:rPr>
          <w:rFonts w:ascii="Cambria" w:hAnsi="Cambria"/>
        </w:rPr>
        <w:t xml:space="preserve">Vozidlá Objednávateľa </w:t>
      </w:r>
      <w:r w:rsidR="00FA2A2E" w:rsidRPr="00B02259">
        <w:rPr>
          <w:rFonts w:ascii="Cambria" w:hAnsi="Cambria"/>
        </w:rPr>
        <w:t>pre účely plnenie tejto Zmluvy nedodá, tak Dopravca je povinný na účely riadneho plnenia Záväzku verejnej služby od 01.07.2024</w:t>
      </w:r>
      <w:r w:rsidR="00FA2A2E">
        <w:rPr>
          <w:rFonts w:ascii="Cambria" w:hAnsi="Cambria"/>
        </w:rPr>
        <w:t xml:space="preserve"> zabezpečiť </w:t>
      </w:r>
      <w:r w:rsidR="00F64479">
        <w:rPr>
          <w:rFonts w:ascii="Cambria" w:hAnsi="Cambria"/>
        </w:rPr>
        <w:t xml:space="preserve">namiesto štyroch (4) Vozidiel Objednávateľa </w:t>
      </w:r>
      <w:r w:rsidR="00FA2A2E">
        <w:rPr>
          <w:rFonts w:ascii="Cambria" w:hAnsi="Cambria"/>
        </w:rPr>
        <w:t xml:space="preserve">vlastné </w:t>
      </w:r>
      <w:r w:rsidR="00F64479">
        <w:rPr>
          <w:rFonts w:ascii="Cambria" w:hAnsi="Cambria"/>
        </w:rPr>
        <w:t xml:space="preserve">štyri (4) </w:t>
      </w:r>
      <w:r w:rsidR="00FA2A2E">
        <w:rPr>
          <w:rFonts w:ascii="Cambria" w:hAnsi="Cambria"/>
        </w:rPr>
        <w:t>Vozidlá Dopravcu</w:t>
      </w:r>
      <w:r w:rsidR="00F64479">
        <w:rPr>
          <w:rFonts w:ascii="Cambria" w:hAnsi="Cambria"/>
        </w:rPr>
        <w:t xml:space="preserve"> spĺňajúc</w:t>
      </w:r>
      <w:r w:rsidR="00013743">
        <w:rPr>
          <w:rFonts w:ascii="Cambria" w:hAnsi="Cambria"/>
        </w:rPr>
        <w:t>e</w:t>
      </w:r>
      <w:r w:rsidR="00F64479">
        <w:rPr>
          <w:rFonts w:ascii="Cambria" w:hAnsi="Cambria"/>
        </w:rPr>
        <w:t xml:space="preserve"> všetky podmienky podľa Technických a prevádzkových štandardov vzťahujúcich sa na riadne Vozidlá Dopravcu.</w:t>
      </w:r>
      <w:r w:rsidR="00322F28">
        <w:rPr>
          <w:rFonts w:ascii="Cambria" w:hAnsi="Cambria"/>
        </w:rPr>
        <w:t xml:space="preserve"> </w:t>
      </w:r>
      <w:r w:rsidR="00744FA2">
        <w:rPr>
          <w:rFonts w:ascii="Cambria" w:hAnsi="Cambria"/>
        </w:rPr>
        <w:t xml:space="preserve">V prípade, ak Objednávateľ Dopravcovi </w:t>
      </w:r>
      <w:r w:rsidR="00322F28">
        <w:rPr>
          <w:rFonts w:ascii="Cambria" w:hAnsi="Cambria"/>
        </w:rPr>
        <w:t xml:space="preserve">doručí písomné oznámenie podľa tohto bodu a Vozidlá Objednávateľa Dopravcovi </w:t>
      </w:r>
      <w:r w:rsidR="00322F28">
        <w:rPr>
          <w:rFonts w:ascii="Cambria" w:hAnsi="Cambria"/>
        </w:rPr>
        <w:lastRenderedPageBreak/>
        <w:t>poskytovať nebude, ustanovenia tejto Zmluvy pojednávajúce o Vozidlách Objednávateľa sa uplatňovať nebudú.</w:t>
      </w:r>
      <w:r w:rsidR="002D6E4E">
        <w:rPr>
          <w:rFonts w:ascii="Cambria" w:hAnsi="Cambria"/>
        </w:rPr>
        <w:t xml:space="preserve"> Na zabezpečenie Vozidiel Dopravcu podľa tohto bodu sa primerane vzťahuje povinnosť schválenia týchto Vozidiel zo strany Objednávateľa podľa bodu </w:t>
      </w:r>
      <w:r w:rsidR="002D6E4E">
        <w:rPr>
          <w:rFonts w:ascii="Cambria" w:hAnsi="Cambria"/>
        </w:rPr>
        <w:fldChar w:fldCharType="begin"/>
      </w:r>
      <w:r w:rsidR="002D6E4E">
        <w:rPr>
          <w:rFonts w:ascii="Cambria" w:hAnsi="Cambria"/>
        </w:rPr>
        <w:instrText xml:space="preserve"> REF _Ref77318525 \r \h </w:instrText>
      </w:r>
      <w:r w:rsidR="002D6E4E">
        <w:rPr>
          <w:rFonts w:ascii="Cambria" w:hAnsi="Cambria"/>
        </w:rPr>
      </w:r>
      <w:r w:rsidR="002D6E4E">
        <w:rPr>
          <w:rFonts w:ascii="Cambria" w:hAnsi="Cambria"/>
        </w:rPr>
        <w:fldChar w:fldCharType="separate"/>
      </w:r>
      <w:r w:rsidR="009A6329">
        <w:rPr>
          <w:rFonts w:ascii="Cambria" w:hAnsi="Cambria"/>
        </w:rPr>
        <w:t>6.6</w:t>
      </w:r>
      <w:r w:rsidR="002D6E4E">
        <w:rPr>
          <w:rFonts w:ascii="Cambria" w:hAnsi="Cambria"/>
        </w:rPr>
        <w:fldChar w:fldCharType="end"/>
      </w:r>
      <w:r w:rsidR="002D6E4E">
        <w:rPr>
          <w:rFonts w:ascii="Cambria" w:hAnsi="Cambria"/>
        </w:rPr>
        <w:t xml:space="preserve"> tejto Zmluvy.</w:t>
      </w:r>
      <w:r w:rsidR="00C20A8B">
        <w:rPr>
          <w:rFonts w:ascii="Cambria" w:hAnsi="Cambria"/>
        </w:rPr>
        <w:t xml:space="preserve"> Od momentu </w:t>
      </w:r>
      <w:r w:rsidR="00DF6BFA">
        <w:rPr>
          <w:rFonts w:ascii="Cambria" w:hAnsi="Cambria"/>
        </w:rPr>
        <w:t xml:space="preserve">uplynutia lehoty na </w:t>
      </w:r>
      <w:r w:rsidR="00C20A8B">
        <w:rPr>
          <w:rFonts w:ascii="Cambria" w:hAnsi="Cambria"/>
        </w:rPr>
        <w:t>nahradeni</w:t>
      </w:r>
      <w:r w:rsidR="00DF6BFA">
        <w:rPr>
          <w:rFonts w:ascii="Cambria" w:hAnsi="Cambria"/>
        </w:rPr>
        <w:t>e</w:t>
      </w:r>
      <w:r w:rsidR="00C20A8B">
        <w:rPr>
          <w:rFonts w:ascii="Cambria" w:hAnsi="Cambria"/>
        </w:rPr>
        <w:t xml:space="preserve"> Dočasných Vozidiel riadnymi Vozidlami sa pre účely výpočtu </w:t>
      </w:r>
      <w:r w:rsidR="007D7D27">
        <w:rPr>
          <w:rFonts w:ascii="Cambria" w:hAnsi="Cambria"/>
        </w:rPr>
        <w:t>P</w:t>
      </w:r>
      <w:r w:rsidR="00C20A8B">
        <w:rPr>
          <w:rFonts w:ascii="Cambria" w:hAnsi="Cambria"/>
        </w:rPr>
        <w:t>reukázanej straty bude pri týchto Vozidlách vychádzať zo sadzby nákladov a ceny podľa Prílohy č. 2 tejto Zmluvy platnej pre riadne Vozidlá Dopravcu.</w:t>
      </w:r>
    </w:p>
    <w:p w14:paraId="7EA69C59" w14:textId="3D9B9D32" w:rsidR="00885F7D" w:rsidRPr="00885F7D" w:rsidRDefault="00885F7D" w:rsidP="00885F7D">
      <w:pPr>
        <w:pStyle w:val="Heading2"/>
        <w:rPr>
          <w:rFonts w:ascii="Cambria" w:hAnsi="Cambria"/>
        </w:rPr>
      </w:pPr>
      <w:r w:rsidRPr="00CE49F5">
        <w:rPr>
          <w:rFonts w:ascii="Cambria" w:hAnsi="Cambria"/>
        </w:rPr>
        <w:t>Dočasné Vozidlá</w:t>
      </w:r>
      <w:r w:rsidR="00725C48">
        <w:rPr>
          <w:rFonts w:ascii="Cambria" w:hAnsi="Cambria"/>
        </w:rPr>
        <w:t xml:space="preserve"> bude Dopravca využívať primárne ako Záložné Vozidlá a zároveň kde to bude možné vždy uprednostní na </w:t>
      </w:r>
      <w:r w:rsidR="00AC5013">
        <w:rPr>
          <w:rFonts w:ascii="Cambria" w:hAnsi="Cambria"/>
        </w:rPr>
        <w:t>vypravenie Spoja na</w:t>
      </w:r>
      <w:r w:rsidR="00725C48">
        <w:rPr>
          <w:rFonts w:ascii="Cambria" w:hAnsi="Cambria"/>
        </w:rPr>
        <w:t xml:space="preserve">sadenie riadneho Vozidla </w:t>
      </w:r>
      <w:r w:rsidR="00AC5013">
        <w:rPr>
          <w:rFonts w:ascii="Cambria" w:hAnsi="Cambria"/>
        </w:rPr>
        <w:t xml:space="preserve">pred Dočasným Vozidlom, t. j. Dočasné Vozidlá bude využívať iba v nevyhnutnej miere a to až potom, ako nebude možné nasadiť riadne Vozidlo. </w:t>
      </w:r>
    </w:p>
    <w:p w14:paraId="4FCF4AE1" w14:textId="57AA0FA5" w:rsidR="00845C0C" w:rsidRDefault="00845C0C" w:rsidP="0064305B">
      <w:pPr>
        <w:pStyle w:val="Heading2"/>
        <w:rPr>
          <w:rFonts w:ascii="Cambria" w:hAnsi="Cambria"/>
        </w:rPr>
      </w:pPr>
      <w:r w:rsidRPr="007F0177">
        <w:rPr>
          <w:rFonts w:ascii="Cambria" w:hAnsi="Cambria"/>
        </w:rPr>
        <w:t>Dopravca</w:t>
      </w:r>
      <w:r w:rsidR="00BD1002" w:rsidRPr="007F0177">
        <w:rPr>
          <w:rFonts w:ascii="Cambria" w:hAnsi="Cambria"/>
        </w:rPr>
        <w:t xml:space="preserve"> odo dňa ukončenia Prechodného obdobia</w:t>
      </w:r>
      <w:r w:rsidRPr="007F0177">
        <w:rPr>
          <w:rFonts w:ascii="Cambria" w:hAnsi="Cambria"/>
        </w:rPr>
        <w:t xml:space="preserve"> v každom momente </w:t>
      </w:r>
      <w:r w:rsidR="00106F35" w:rsidRPr="007F0177">
        <w:rPr>
          <w:rFonts w:ascii="Cambria" w:hAnsi="Cambria"/>
        </w:rPr>
        <w:t>plnenia Záväzku verejnej služby zodpovedá za to, že Vozidlá budú spĺňať požiadavky na maximálny vek Vozidla a priemerný vek Vozidlového parku podľa požiadaviek uvedených v </w:t>
      </w:r>
      <w:r w:rsidR="00156082" w:rsidRPr="007F0177">
        <w:rPr>
          <w:rFonts w:ascii="Cambria" w:hAnsi="Cambria"/>
        </w:rPr>
        <w:t xml:space="preserve">Technických </w:t>
      </w:r>
      <w:r w:rsidR="00106F35" w:rsidRPr="007F0177">
        <w:rPr>
          <w:rFonts w:ascii="Cambria" w:hAnsi="Cambria"/>
        </w:rPr>
        <w:t>a prevádzkových štandardoch</w:t>
      </w:r>
      <w:r w:rsidR="00AC38B9" w:rsidRPr="007F0177">
        <w:rPr>
          <w:rFonts w:ascii="Cambria" w:hAnsi="Cambria"/>
        </w:rPr>
        <w:t>. Do priemerného veku Vozidiel podľa Technologických a prevádzkových štandardov sa nezapočítava vek Dočasných Vozidiel, ktorý je upravený odlišne.</w:t>
      </w:r>
    </w:p>
    <w:p w14:paraId="75161194" w14:textId="68A49873" w:rsidR="002D140E" w:rsidRPr="007F0177" w:rsidRDefault="002D140E" w:rsidP="005061F4">
      <w:pPr>
        <w:pStyle w:val="Heading2"/>
        <w:rPr>
          <w:rFonts w:ascii="Cambria" w:hAnsi="Cambria"/>
        </w:rPr>
      </w:pPr>
      <w:bookmarkStart w:id="18" w:name="_Ref73692079"/>
      <w:r w:rsidRPr="007F0177">
        <w:rPr>
          <w:rFonts w:ascii="Cambria" w:hAnsi="Cambria"/>
        </w:rPr>
        <w:t xml:space="preserve">Dopravca je povinný </w:t>
      </w:r>
      <w:r w:rsidR="00645557" w:rsidRPr="007F0177">
        <w:rPr>
          <w:rFonts w:ascii="Cambria" w:hAnsi="Cambria"/>
        </w:rPr>
        <w:t xml:space="preserve">od Začatia prevádzky zabezpečiť plnenie Záväzku verejnej služby tak, aby dodržal všetky </w:t>
      </w:r>
      <w:r w:rsidRPr="007F0177">
        <w:rPr>
          <w:rFonts w:ascii="Cambria" w:hAnsi="Cambria"/>
        </w:rPr>
        <w:t xml:space="preserve">normy kvality stanovené </w:t>
      </w:r>
      <w:r w:rsidR="000C51F0" w:rsidRPr="007F0177">
        <w:rPr>
          <w:rFonts w:ascii="Cambria" w:hAnsi="Cambria"/>
        </w:rPr>
        <w:t>všetkými P</w:t>
      </w:r>
      <w:r w:rsidRPr="007F0177">
        <w:rPr>
          <w:rFonts w:ascii="Cambria" w:hAnsi="Cambria"/>
        </w:rPr>
        <w:t>rávnymi predpismi</w:t>
      </w:r>
      <w:r w:rsidR="00556712" w:rsidRPr="007F0177">
        <w:rPr>
          <w:rFonts w:ascii="Cambria" w:hAnsi="Cambria"/>
        </w:rPr>
        <w:t xml:space="preserve"> </w:t>
      </w:r>
      <w:r w:rsidR="00BD0597" w:rsidRPr="007F0177">
        <w:rPr>
          <w:rFonts w:ascii="Cambria" w:hAnsi="Cambria"/>
        </w:rPr>
        <w:t xml:space="preserve">a </w:t>
      </w:r>
      <w:r w:rsidRPr="007F0177">
        <w:rPr>
          <w:rFonts w:ascii="Cambria" w:hAnsi="Cambria"/>
        </w:rPr>
        <w:t>Technick</w:t>
      </w:r>
      <w:r w:rsidR="00BD0597" w:rsidRPr="007F0177">
        <w:rPr>
          <w:rFonts w:ascii="Cambria" w:hAnsi="Cambria"/>
        </w:rPr>
        <w:t>ými</w:t>
      </w:r>
      <w:r w:rsidRPr="007F0177">
        <w:rPr>
          <w:rFonts w:ascii="Cambria" w:hAnsi="Cambria"/>
        </w:rPr>
        <w:t xml:space="preserve"> a prevádzkov</w:t>
      </w:r>
      <w:r w:rsidR="00BD0597" w:rsidRPr="007F0177">
        <w:rPr>
          <w:rFonts w:ascii="Cambria" w:hAnsi="Cambria"/>
        </w:rPr>
        <w:t>ými</w:t>
      </w:r>
      <w:r w:rsidRPr="007F0177">
        <w:rPr>
          <w:rFonts w:ascii="Cambria" w:hAnsi="Cambria"/>
        </w:rPr>
        <w:t xml:space="preserve"> štandard</w:t>
      </w:r>
      <w:r w:rsidR="00BD0597" w:rsidRPr="007F0177">
        <w:rPr>
          <w:rFonts w:ascii="Cambria" w:hAnsi="Cambria"/>
        </w:rPr>
        <w:t>mi</w:t>
      </w:r>
      <w:r w:rsidR="001E6A77" w:rsidRPr="007F0177">
        <w:rPr>
          <w:rFonts w:ascii="Cambria" w:hAnsi="Cambria"/>
        </w:rPr>
        <w:t xml:space="preserve">; tým nie sú dotknuté osobitné </w:t>
      </w:r>
      <w:r w:rsidR="000904DC" w:rsidRPr="007F0177">
        <w:rPr>
          <w:rFonts w:ascii="Cambria" w:hAnsi="Cambria"/>
        </w:rPr>
        <w:t xml:space="preserve">pravidlá a </w:t>
      </w:r>
      <w:r w:rsidR="001E6A77" w:rsidRPr="007F0177">
        <w:rPr>
          <w:rFonts w:ascii="Cambria" w:hAnsi="Cambria"/>
        </w:rPr>
        <w:t xml:space="preserve">výnimky počas Prechodného obdobia </w:t>
      </w:r>
      <w:r w:rsidR="000904DC" w:rsidRPr="007F0177">
        <w:rPr>
          <w:rFonts w:ascii="Cambria" w:hAnsi="Cambria"/>
        </w:rPr>
        <w:t>a výnimky pre</w:t>
      </w:r>
      <w:r w:rsidR="00574BDB" w:rsidRPr="007F0177">
        <w:rPr>
          <w:rFonts w:ascii="Cambria" w:hAnsi="Cambria"/>
        </w:rPr>
        <w:t xml:space="preserve"> Dočasné Vozidlá v zmysle </w:t>
      </w:r>
      <w:r w:rsidR="00BB323E" w:rsidRPr="007F0177">
        <w:rPr>
          <w:rFonts w:ascii="Cambria" w:hAnsi="Cambria"/>
        </w:rPr>
        <w:t>Technických a prevádzkových štandardov</w:t>
      </w:r>
      <w:r w:rsidRPr="007F0177">
        <w:rPr>
          <w:rFonts w:ascii="Cambria" w:hAnsi="Cambria"/>
        </w:rPr>
        <w:t>.</w:t>
      </w:r>
      <w:r w:rsidR="009E520D" w:rsidRPr="007F0177">
        <w:rPr>
          <w:rFonts w:ascii="Cambria" w:hAnsi="Cambria"/>
        </w:rPr>
        <w:t xml:space="preserve"> </w:t>
      </w:r>
      <w:r w:rsidRPr="007F0177">
        <w:rPr>
          <w:rFonts w:ascii="Cambria" w:hAnsi="Cambria"/>
        </w:rPr>
        <w:t xml:space="preserve">V prípade rozporu medzi požiadavkami na normy kvality medzi uvedenými predpismi, technickými normami a touto Zmluvou je Dopravca povinný plniť normy kvality podľa dokumentu, ktorý stanovuje požiadavky prísnejšie. Objednávateľ </w:t>
      </w:r>
      <w:r w:rsidR="00645557" w:rsidRPr="007F0177">
        <w:rPr>
          <w:rFonts w:ascii="Cambria" w:hAnsi="Cambria"/>
        </w:rPr>
        <w:t>je oprávnený</w:t>
      </w:r>
      <w:r w:rsidRPr="007F0177">
        <w:rPr>
          <w:rFonts w:ascii="Cambria" w:hAnsi="Cambria"/>
        </w:rPr>
        <w:t xml:space="preserve"> kontrolovať u Dopravcu plnenie noriem kvality podľa vyššie uvedených predpisov, technických noriem a tejto zmluvy a Dopravca je povinný poskytnúť k takejto kontrole všetku potrebnú súčinnosť.</w:t>
      </w:r>
      <w:bookmarkEnd w:id="18"/>
      <w:r w:rsidRPr="007F0177">
        <w:rPr>
          <w:rFonts w:ascii="Cambria" w:hAnsi="Cambria"/>
        </w:rPr>
        <w:t xml:space="preserve">  </w:t>
      </w:r>
    </w:p>
    <w:p w14:paraId="09A37EF5" w14:textId="761CED00" w:rsidR="002D140E" w:rsidRPr="007F0177" w:rsidRDefault="002D140E" w:rsidP="002D140E">
      <w:pPr>
        <w:pStyle w:val="Heading2"/>
        <w:rPr>
          <w:rFonts w:ascii="Cambria" w:hAnsi="Cambria"/>
        </w:rPr>
      </w:pPr>
      <w:bookmarkStart w:id="19" w:name="_Ref77318525"/>
      <w:r w:rsidRPr="007F0177">
        <w:rPr>
          <w:rFonts w:ascii="Cambria" w:hAnsi="Cambria"/>
        </w:rPr>
        <w:t xml:space="preserve">Na splnenie povinností podľa </w:t>
      </w:r>
      <w:r w:rsidR="0099222B" w:rsidRPr="007F0177">
        <w:rPr>
          <w:rFonts w:ascii="Cambria" w:hAnsi="Cambria"/>
        </w:rPr>
        <w:t xml:space="preserve">bodov </w:t>
      </w:r>
      <w:r w:rsidR="0099222B" w:rsidRPr="007F0177">
        <w:rPr>
          <w:rFonts w:ascii="Cambria" w:hAnsi="Cambria"/>
        </w:rPr>
        <w:fldChar w:fldCharType="begin"/>
      </w:r>
      <w:r w:rsidR="0099222B" w:rsidRPr="007F0177">
        <w:rPr>
          <w:rFonts w:ascii="Cambria" w:hAnsi="Cambria"/>
        </w:rPr>
        <w:instrText xml:space="preserve"> REF _Ref73692078 \r \h </w:instrText>
      </w:r>
      <w:r w:rsidR="00DD423D" w:rsidRPr="007F0177">
        <w:rPr>
          <w:rFonts w:ascii="Cambria" w:hAnsi="Cambria"/>
        </w:rPr>
        <w:instrText xml:space="preserve"> \* MERGEFORMAT </w:instrText>
      </w:r>
      <w:r w:rsidR="0099222B" w:rsidRPr="007F0177">
        <w:rPr>
          <w:rFonts w:ascii="Cambria" w:hAnsi="Cambria"/>
        </w:rPr>
      </w:r>
      <w:r w:rsidR="0099222B" w:rsidRPr="007F0177">
        <w:rPr>
          <w:rFonts w:ascii="Cambria" w:hAnsi="Cambria"/>
        </w:rPr>
        <w:fldChar w:fldCharType="separate"/>
      </w:r>
      <w:r w:rsidR="009A6329">
        <w:rPr>
          <w:rFonts w:ascii="Cambria" w:hAnsi="Cambria"/>
        </w:rPr>
        <w:t>6.1</w:t>
      </w:r>
      <w:r w:rsidR="0099222B" w:rsidRPr="007F0177">
        <w:rPr>
          <w:rFonts w:ascii="Cambria" w:hAnsi="Cambria"/>
        </w:rPr>
        <w:fldChar w:fldCharType="end"/>
      </w:r>
      <w:r w:rsidR="0099222B" w:rsidRPr="007F0177">
        <w:rPr>
          <w:rFonts w:ascii="Cambria" w:hAnsi="Cambria"/>
        </w:rPr>
        <w:t xml:space="preserve"> a </w:t>
      </w:r>
      <w:r w:rsidR="0099222B" w:rsidRPr="007F0177">
        <w:rPr>
          <w:rFonts w:ascii="Cambria" w:hAnsi="Cambria"/>
        </w:rPr>
        <w:fldChar w:fldCharType="begin"/>
      </w:r>
      <w:r w:rsidR="0099222B" w:rsidRPr="007F0177">
        <w:rPr>
          <w:rFonts w:ascii="Cambria" w:hAnsi="Cambria"/>
        </w:rPr>
        <w:instrText xml:space="preserve"> REF _Ref73692079 \r \h </w:instrText>
      </w:r>
      <w:r w:rsidR="00DD423D" w:rsidRPr="007F0177">
        <w:rPr>
          <w:rFonts w:ascii="Cambria" w:hAnsi="Cambria"/>
        </w:rPr>
        <w:instrText xml:space="preserve"> \* MERGEFORMAT </w:instrText>
      </w:r>
      <w:r w:rsidR="0099222B" w:rsidRPr="007F0177">
        <w:rPr>
          <w:rFonts w:ascii="Cambria" w:hAnsi="Cambria"/>
        </w:rPr>
      </w:r>
      <w:r w:rsidR="0099222B" w:rsidRPr="007F0177">
        <w:rPr>
          <w:rFonts w:ascii="Cambria" w:hAnsi="Cambria"/>
        </w:rPr>
        <w:fldChar w:fldCharType="separate"/>
      </w:r>
      <w:r w:rsidR="009A6329">
        <w:rPr>
          <w:rFonts w:ascii="Cambria" w:hAnsi="Cambria"/>
        </w:rPr>
        <w:t>6.5</w:t>
      </w:r>
      <w:r w:rsidR="0099222B" w:rsidRPr="007F0177">
        <w:rPr>
          <w:rFonts w:ascii="Cambria" w:hAnsi="Cambria"/>
        </w:rPr>
        <w:fldChar w:fldCharType="end"/>
      </w:r>
      <w:r w:rsidR="00B22FD7" w:rsidRPr="007F0177">
        <w:rPr>
          <w:rFonts w:ascii="Cambria" w:hAnsi="Cambria"/>
        </w:rPr>
        <w:t xml:space="preserve"> </w:t>
      </w:r>
      <w:r w:rsidRPr="007F0177">
        <w:rPr>
          <w:rFonts w:ascii="Cambria" w:hAnsi="Cambria"/>
        </w:rPr>
        <w:t xml:space="preserve">tohto článku je Dopravca povinný najneskôr v lehote </w:t>
      </w:r>
      <w:r w:rsidR="00F4399B" w:rsidRPr="007F0177">
        <w:rPr>
          <w:rFonts w:ascii="Cambria" w:hAnsi="Cambria"/>
        </w:rPr>
        <w:t>10 pracovných</w:t>
      </w:r>
      <w:r w:rsidRPr="007F0177">
        <w:rPr>
          <w:rFonts w:ascii="Cambria" w:hAnsi="Cambria"/>
        </w:rPr>
        <w:t xml:space="preserve"> dní pred Začatím prevádzky </w:t>
      </w:r>
      <w:r w:rsidR="00115006" w:rsidRPr="007F0177">
        <w:rPr>
          <w:rFonts w:ascii="Cambria" w:hAnsi="Cambria"/>
        </w:rPr>
        <w:t xml:space="preserve">a následne v lehote 10 pracovných dní pred uplynutím Prechodného obdobia </w:t>
      </w:r>
      <w:r w:rsidRPr="007F0177">
        <w:rPr>
          <w:rFonts w:ascii="Cambria" w:hAnsi="Cambria"/>
        </w:rPr>
        <w:t xml:space="preserve">mať </w:t>
      </w:r>
      <w:r w:rsidR="0099222B" w:rsidRPr="007F0177">
        <w:rPr>
          <w:rFonts w:ascii="Cambria" w:hAnsi="Cambria"/>
        </w:rPr>
        <w:t>Objednávateľom</w:t>
      </w:r>
      <w:r w:rsidRPr="007F0177">
        <w:rPr>
          <w:rFonts w:ascii="Cambria" w:hAnsi="Cambria"/>
        </w:rPr>
        <w:t xml:space="preserve"> </w:t>
      </w:r>
      <w:r w:rsidR="0099222B" w:rsidRPr="007F0177">
        <w:rPr>
          <w:rFonts w:ascii="Cambria" w:hAnsi="Cambria"/>
        </w:rPr>
        <w:t>schválené</w:t>
      </w:r>
      <w:r w:rsidRPr="007F0177">
        <w:rPr>
          <w:rFonts w:ascii="Cambria" w:hAnsi="Cambria"/>
        </w:rPr>
        <w:t xml:space="preserve"> vozidlá v zmysle Technických a prevádzkových štandardov. Dopravca je povinný vyzvať </w:t>
      </w:r>
      <w:r w:rsidR="0099222B" w:rsidRPr="007F0177">
        <w:rPr>
          <w:rFonts w:ascii="Cambria" w:hAnsi="Cambria"/>
        </w:rPr>
        <w:t>Objednávateľa na schválenie</w:t>
      </w:r>
      <w:r w:rsidRPr="007F0177">
        <w:rPr>
          <w:rFonts w:ascii="Cambria" w:hAnsi="Cambria"/>
        </w:rPr>
        <w:t xml:space="preserve"> Vozidiel tak, aby bolo možné zabezpečiť </w:t>
      </w:r>
      <w:r w:rsidR="0099222B" w:rsidRPr="007F0177">
        <w:rPr>
          <w:rFonts w:ascii="Cambria" w:hAnsi="Cambria"/>
        </w:rPr>
        <w:t>schválenie</w:t>
      </w:r>
      <w:r w:rsidRPr="007F0177">
        <w:rPr>
          <w:rFonts w:ascii="Cambria" w:hAnsi="Cambria"/>
        </w:rPr>
        <w:t xml:space="preserve"> všetkých Vozidiel Dopravcu v lehote podľa predchádzajúcej vety s ohľadom na možnosti a kapacity </w:t>
      </w:r>
      <w:r w:rsidR="00F4399B" w:rsidRPr="007F0177">
        <w:rPr>
          <w:rFonts w:ascii="Cambria" w:hAnsi="Cambria"/>
        </w:rPr>
        <w:t>Objednávateľa</w:t>
      </w:r>
      <w:r w:rsidRPr="007F0177">
        <w:rPr>
          <w:rFonts w:ascii="Cambria" w:hAnsi="Cambria"/>
        </w:rPr>
        <w:t xml:space="preserve">, ako aj počet </w:t>
      </w:r>
      <w:r w:rsidR="00F4399B" w:rsidRPr="007F0177">
        <w:rPr>
          <w:rFonts w:ascii="Cambria" w:hAnsi="Cambria"/>
        </w:rPr>
        <w:t>V</w:t>
      </w:r>
      <w:r w:rsidRPr="007F0177">
        <w:rPr>
          <w:rFonts w:ascii="Cambria" w:hAnsi="Cambria"/>
        </w:rPr>
        <w:t xml:space="preserve">ozidiel pripravených na </w:t>
      </w:r>
      <w:r w:rsidR="00F4399B" w:rsidRPr="007F0177">
        <w:rPr>
          <w:rFonts w:ascii="Cambria" w:hAnsi="Cambria"/>
        </w:rPr>
        <w:t>schválenie</w:t>
      </w:r>
      <w:r w:rsidRPr="007F0177">
        <w:rPr>
          <w:rFonts w:ascii="Cambria" w:hAnsi="Cambria"/>
        </w:rPr>
        <w:t xml:space="preserve">. V prípade, ak sa </w:t>
      </w:r>
      <w:r w:rsidR="00F4399B" w:rsidRPr="007F0177">
        <w:rPr>
          <w:rFonts w:ascii="Cambria" w:hAnsi="Cambria"/>
        </w:rPr>
        <w:t>Objednávateľ</w:t>
      </w:r>
      <w:r w:rsidRPr="007F0177">
        <w:rPr>
          <w:rFonts w:ascii="Cambria" w:hAnsi="Cambria"/>
        </w:rPr>
        <w:t xml:space="preserve"> nevyjadrí do 8 pracovných dní od vyzvania </w:t>
      </w:r>
      <w:r w:rsidR="00F4399B" w:rsidRPr="007F0177">
        <w:rPr>
          <w:rFonts w:ascii="Cambria" w:hAnsi="Cambria"/>
        </w:rPr>
        <w:t>Objednávateľa</w:t>
      </w:r>
      <w:r w:rsidRPr="007F0177">
        <w:rPr>
          <w:rFonts w:ascii="Cambria" w:hAnsi="Cambria"/>
        </w:rPr>
        <w:t xml:space="preserve"> Dopravcom, platí, že vozidlo je </w:t>
      </w:r>
      <w:r w:rsidR="00F4399B" w:rsidRPr="007F0177">
        <w:rPr>
          <w:rFonts w:ascii="Cambria" w:hAnsi="Cambria"/>
        </w:rPr>
        <w:t>schválené</w:t>
      </w:r>
      <w:r w:rsidRPr="007F0177">
        <w:rPr>
          <w:rFonts w:ascii="Cambria" w:hAnsi="Cambria"/>
        </w:rPr>
        <w:t xml:space="preserve"> a bude uvedené do prevádzky.</w:t>
      </w:r>
      <w:bookmarkEnd w:id="19"/>
      <w:r w:rsidRPr="007F0177">
        <w:rPr>
          <w:rFonts w:ascii="Cambria" w:hAnsi="Cambria"/>
        </w:rPr>
        <w:t xml:space="preserve"> </w:t>
      </w:r>
    </w:p>
    <w:p w14:paraId="608F232D" w14:textId="2B533380" w:rsidR="002D140E" w:rsidRDefault="002D140E" w:rsidP="005061F4">
      <w:pPr>
        <w:pStyle w:val="Heading2"/>
        <w:rPr>
          <w:rFonts w:ascii="Cambria" w:hAnsi="Cambria"/>
        </w:rPr>
      </w:pPr>
      <w:bookmarkStart w:id="20" w:name="_Ref73692487"/>
      <w:r w:rsidRPr="007F0177">
        <w:rPr>
          <w:rFonts w:ascii="Cambria" w:hAnsi="Cambria"/>
        </w:rPr>
        <w:t>Dopravca je povinný bezodkladne písomne informovať Objednávateľa o akýchkoľvek zmenách v zložení vozového parku (obstaranie, vyradenie) a jeho vybavenia určeného pre plnenie Záväzku verejnej služby podľa tejto Zmluvy, najmä o všetkých skutočnostiach, ktoré by mohli mať vplyv na plnenie povinností podľa tejto Zmluvy.</w:t>
      </w:r>
      <w:bookmarkEnd w:id="20"/>
      <w:r w:rsidRPr="007F0177">
        <w:rPr>
          <w:rFonts w:ascii="Cambria" w:hAnsi="Cambria"/>
        </w:rPr>
        <w:t xml:space="preserve"> </w:t>
      </w:r>
    </w:p>
    <w:p w14:paraId="0ECF5012" w14:textId="33D92097" w:rsidR="002259E6" w:rsidRPr="007F0177" w:rsidRDefault="002259E6" w:rsidP="002259E6">
      <w:pPr>
        <w:pStyle w:val="Heading2"/>
        <w:rPr>
          <w:rFonts w:ascii="Cambria" w:hAnsi="Cambria"/>
        </w:rPr>
      </w:pPr>
      <w:r w:rsidRPr="007F0177">
        <w:rPr>
          <w:rFonts w:ascii="Cambria" w:hAnsi="Cambria"/>
        </w:rPr>
        <w:t xml:space="preserve">Bez toho aby bol dotknutý bod </w:t>
      </w:r>
      <w:r w:rsidRPr="007F0177">
        <w:rPr>
          <w:rFonts w:ascii="Cambria" w:hAnsi="Cambria"/>
        </w:rPr>
        <w:fldChar w:fldCharType="begin"/>
      </w:r>
      <w:r w:rsidRPr="007F0177">
        <w:rPr>
          <w:rFonts w:ascii="Cambria" w:hAnsi="Cambria"/>
        </w:rPr>
        <w:instrText xml:space="preserve"> REF _Ref73692487 \r \h  \* MERGEFORMAT </w:instrText>
      </w:r>
      <w:r w:rsidRPr="007F0177">
        <w:rPr>
          <w:rFonts w:ascii="Cambria" w:hAnsi="Cambria"/>
        </w:rPr>
      </w:r>
      <w:r w:rsidRPr="007F0177">
        <w:rPr>
          <w:rFonts w:ascii="Cambria" w:hAnsi="Cambria"/>
        </w:rPr>
        <w:fldChar w:fldCharType="separate"/>
      </w:r>
      <w:r w:rsidR="009A6329">
        <w:rPr>
          <w:rFonts w:ascii="Cambria" w:hAnsi="Cambria"/>
        </w:rPr>
        <w:t>6.7</w:t>
      </w:r>
      <w:r w:rsidRPr="007F0177">
        <w:rPr>
          <w:rFonts w:ascii="Cambria" w:hAnsi="Cambria"/>
        </w:rPr>
        <w:fldChar w:fldCharType="end"/>
      </w:r>
      <w:r w:rsidRPr="007F0177">
        <w:rPr>
          <w:rFonts w:ascii="Cambria" w:hAnsi="Cambria"/>
        </w:rPr>
        <w:t xml:space="preserve"> tejto Zmluvy Dopravca je povinný najneskôr do 10 pracovných dní odo dňa nadobudnutia účinnosti tejto Zmluvy predložiť Objednávateľovi aktualizovanú koncepciu zloženia vozidlového parku podľa Ponuky Dopravcu, vrátane Záložných vozidiel s výhľadom na celé trvanie Zmluvy (ďalej aj ako “</w:t>
      </w:r>
      <w:r w:rsidRPr="007F0177">
        <w:rPr>
          <w:rFonts w:ascii="Cambria" w:hAnsi="Cambria"/>
          <w:b/>
          <w:bCs/>
        </w:rPr>
        <w:t>Koncepcia zloženia vozidlového parku</w:t>
      </w:r>
      <w:r w:rsidRPr="007F0177">
        <w:rPr>
          <w:rFonts w:ascii="Cambria" w:hAnsi="Cambria"/>
        </w:rPr>
        <w:t xml:space="preserve">”). Koncepciu zloženia vozidlového parku je Dopravca povinný aktualizovať a predložiť Objednávateľovi tiež vždy k 31. januáru každého kalendárneho roka, počnúc dňom 31.01.2023. </w:t>
      </w:r>
      <w:r w:rsidR="00404213" w:rsidRPr="00404213">
        <w:rPr>
          <w:rFonts w:ascii="Cambria" w:hAnsi="Cambria"/>
        </w:rPr>
        <w:t>V rámci Koncepcie zloženia vozidlového parku</w:t>
      </w:r>
      <w:r w:rsidR="00404213">
        <w:rPr>
          <w:rFonts w:ascii="Cambria" w:hAnsi="Cambria"/>
        </w:rPr>
        <w:t xml:space="preserve"> Dopravca</w:t>
      </w:r>
      <w:r w:rsidR="00404213" w:rsidRPr="00404213">
        <w:rPr>
          <w:rFonts w:ascii="Cambria" w:hAnsi="Cambria"/>
        </w:rPr>
        <w:t xml:space="preserve"> uvedie nasledovné informácie: trieda vozidla, vek vozidla, pohon, údaj o tom, či sa jedná o </w:t>
      </w:r>
      <w:r w:rsidR="00404213">
        <w:rPr>
          <w:rFonts w:ascii="Cambria" w:hAnsi="Cambria"/>
        </w:rPr>
        <w:t>D</w:t>
      </w:r>
      <w:r w:rsidR="00404213" w:rsidRPr="00404213">
        <w:rPr>
          <w:rFonts w:ascii="Cambria" w:hAnsi="Cambria"/>
        </w:rPr>
        <w:t>očasné vozidlo</w:t>
      </w:r>
      <w:r w:rsidR="00404213">
        <w:rPr>
          <w:rFonts w:ascii="Cambria" w:hAnsi="Cambria"/>
        </w:rPr>
        <w:t xml:space="preserve">, </w:t>
      </w:r>
      <w:r w:rsidR="00404213" w:rsidRPr="00404213">
        <w:rPr>
          <w:rFonts w:ascii="Cambria" w:hAnsi="Cambria"/>
        </w:rPr>
        <w:t xml:space="preserve">údaj o tom, či sa jedná o </w:t>
      </w:r>
      <w:r w:rsidR="00404213">
        <w:rPr>
          <w:rFonts w:ascii="Cambria" w:hAnsi="Cambria"/>
        </w:rPr>
        <w:t>Z</w:t>
      </w:r>
      <w:r w:rsidR="00404213" w:rsidRPr="00404213">
        <w:rPr>
          <w:rFonts w:ascii="Cambria" w:hAnsi="Cambria"/>
        </w:rPr>
        <w:t>áložné vozidlo</w:t>
      </w:r>
      <w:r w:rsidR="00404213">
        <w:rPr>
          <w:rFonts w:ascii="Cambria" w:hAnsi="Cambria"/>
        </w:rPr>
        <w:t xml:space="preserve"> a evidenčné číslo</w:t>
      </w:r>
      <w:r w:rsidR="00404213" w:rsidRPr="00404213">
        <w:rPr>
          <w:rFonts w:ascii="Cambria" w:hAnsi="Cambria"/>
        </w:rPr>
        <w:t xml:space="preserve"> Vozidla, resp. </w:t>
      </w:r>
      <w:r w:rsidR="00404213" w:rsidRPr="00404213">
        <w:rPr>
          <w:rFonts w:ascii="Cambria" w:hAnsi="Cambria"/>
        </w:rPr>
        <w:lastRenderedPageBreak/>
        <w:t xml:space="preserve">a ak ešte </w:t>
      </w:r>
      <w:r w:rsidR="00404213">
        <w:rPr>
          <w:rFonts w:ascii="Cambria" w:hAnsi="Cambria"/>
        </w:rPr>
        <w:t>nie je</w:t>
      </w:r>
      <w:r w:rsidR="00404213" w:rsidRPr="00404213">
        <w:rPr>
          <w:rFonts w:ascii="Cambria" w:hAnsi="Cambria"/>
        </w:rPr>
        <w:t xml:space="preserve"> pridelené tak VIN číslo Vozidla.</w:t>
      </w:r>
      <w:r w:rsidR="00404213">
        <w:rPr>
          <w:rFonts w:ascii="Cambria" w:hAnsi="Cambria"/>
        </w:rPr>
        <w:t xml:space="preserve"> </w:t>
      </w:r>
      <w:r w:rsidRPr="007F0177">
        <w:rPr>
          <w:rFonts w:ascii="Cambria" w:hAnsi="Cambria"/>
        </w:rPr>
        <w:t>Súčasťou Koncepcie vozidlového parku bude aj technická dokumentácia všetkých Vozidiel v nasledovnom rozsahu:</w:t>
      </w:r>
    </w:p>
    <w:p w14:paraId="423F7A96" w14:textId="77777777" w:rsidR="002259E6" w:rsidRPr="007F0177" w:rsidRDefault="002259E6" w:rsidP="002259E6">
      <w:pPr>
        <w:pStyle w:val="Heading4"/>
        <w:rPr>
          <w:rFonts w:ascii="Cambria" w:hAnsi="Cambria"/>
        </w:rPr>
      </w:pPr>
      <w:r w:rsidRPr="007F0177">
        <w:rPr>
          <w:rFonts w:ascii="Cambria" w:hAnsi="Cambria"/>
        </w:rPr>
        <w:t>Osvedčenie o evidencii – časť II každého vozidla;</w:t>
      </w:r>
      <w:r>
        <w:rPr>
          <w:rFonts w:ascii="Cambria" w:hAnsi="Cambria"/>
        </w:rPr>
        <w:t xml:space="preserve"> a</w:t>
      </w:r>
    </w:p>
    <w:p w14:paraId="184EA13D" w14:textId="77777777" w:rsidR="002259E6" w:rsidRPr="007F0177" w:rsidRDefault="002259E6" w:rsidP="002259E6">
      <w:pPr>
        <w:pStyle w:val="Heading4"/>
        <w:rPr>
          <w:rFonts w:ascii="Cambria" w:hAnsi="Cambria"/>
        </w:rPr>
      </w:pPr>
      <w:r>
        <w:rPr>
          <w:rFonts w:ascii="Cambria" w:hAnsi="Cambria"/>
        </w:rPr>
        <w:t>Dokumentácia o v</w:t>
      </w:r>
      <w:r w:rsidRPr="007F0177">
        <w:rPr>
          <w:rFonts w:ascii="Cambria" w:hAnsi="Cambria"/>
        </w:rPr>
        <w:t>ykonaní technickej, prípadne emisnej kontroly, ak vozidlo takejto kontrole podlieha</w:t>
      </w:r>
      <w:r>
        <w:rPr>
          <w:rFonts w:ascii="Cambria" w:hAnsi="Cambria"/>
        </w:rPr>
        <w:t>.</w:t>
      </w:r>
    </w:p>
    <w:p w14:paraId="175CBAE6" w14:textId="2BC41E4B" w:rsidR="00896500" w:rsidRDefault="00896500" w:rsidP="00EF4D4B">
      <w:pPr>
        <w:pStyle w:val="Heading2"/>
        <w:rPr>
          <w:rFonts w:ascii="Cambria" w:hAnsi="Cambria"/>
        </w:rPr>
      </w:pPr>
      <w:r>
        <w:rPr>
          <w:rFonts w:ascii="Cambria" w:hAnsi="Cambria"/>
        </w:rPr>
        <w:t xml:space="preserve">V prípade, ak Objednávateľ v lehote podľa bodu </w:t>
      </w:r>
      <w:r>
        <w:rPr>
          <w:rFonts w:ascii="Cambria" w:hAnsi="Cambria"/>
        </w:rPr>
        <w:fldChar w:fldCharType="begin"/>
      </w:r>
      <w:r>
        <w:rPr>
          <w:rFonts w:ascii="Cambria" w:hAnsi="Cambria"/>
        </w:rPr>
        <w:instrText xml:space="preserve"> REF _Ref77319480 \r \h </w:instrText>
      </w:r>
      <w:r>
        <w:rPr>
          <w:rFonts w:ascii="Cambria" w:hAnsi="Cambria"/>
        </w:rPr>
      </w:r>
      <w:r>
        <w:rPr>
          <w:rFonts w:ascii="Cambria" w:hAnsi="Cambria"/>
        </w:rPr>
        <w:fldChar w:fldCharType="separate"/>
      </w:r>
      <w:r w:rsidR="009A6329">
        <w:rPr>
          <w:rFonts w:ascii="Cambria" w:hAnsi="Cambria"/>
        </w:rPr>
        <w:t>6.2</w:t>
      </w:r>
      <w:r>
        <w:rPr>
          <w:rFonts w:ascii="Cambria" w:hAnsi="Cambria"/>
        </w:rPr>
        <w:fldChar w:fldCharType="end"/>
      </w:r>
      <w:r>
        <w:rPr>
          <w:rFonts w:ascii="Cambria" w:hAnsi="Cambria"/>
        </w:rPr>
        <w:t xml:space="preserve"> Zmluvy Dopravcovi nedoručí písomné oznámenie, že Dopravcovi neposkytne Vozidlá Objednávateľa, je </w:t>
      </w:r>
      <w:r w:rsidR="008168DB">
        <w:rPr>
          <w:rFonts w:ascii="Cambria" w:hAnsi="Cambria"/>
        </w:rPr>
        <w:t xml:space="preserve">Objednávateľ </w:t>
      </w:r>
      <w:r>
        <w:rPr>
          <w:rFonts w:ascii="Cambria" w:hAnsi="Cambria"/>
        </w:rPr>
        <w:t>povinný Dopravcovi Vozidlá Objednávateľa poskytnúť k dátumu 01.07.2024</w:t>
      </w:r>
      <w:r w:rsidR="00565787">
        <w:rPr>
          <w:rFonts w:ascii="Cambria" w:hAnsi="Cambria"/>
        </w:rPr>
        <w:t xml:space="preserve"> a najneskôr k tomuto dátumu je Dopravca povinný Vozidlá Objednávateľa od Objednávateľa prevziať do užívania.</w:t>
      </w:r>
      <w:r w:rsidR="008168DB">
        <w:rPr>
          <w:rFonts w:ascii="Cambria" w:hAnsi="Cambria"/>
        </w:rPr>
        <w:t xml:space="preserve"> Spolu s Vozidlami Objednávateľa Objednávateľ Dopravcovi odovzdá aj všetky potrebné doklady na </w:t>
      </w:r>
      <w:r w:rsidR="000413CB">
        <w:rPr>
          <w:rFonts w:ascii="Cambria" w:hAnsi="Cambria"/>
        </w:rPr>
        <w:t xml:space="preserve">prevádzku Vozidiel Objednávateľa vrátane dokumentov a informácií nevyhnutných pre zabezpečenie riadnej starostlivosti a údržby o Vozidlá Objednávateľa podľa bodu </w:t>
      </w:r>
      <w:r w:rsidR="000413CB">
        <w:rPr>
          <w:rFonts w:ascii="Cambria" w:hAnsi="Cambria"/>
        </w:rPr>
        <w:fldChar w:fldCharType="begin"/>
      </w:r>
      <w:r w:rsidR="000413CB">
        <w:rPr>
          <w:rFonts w:ascii="Cambria" w:hAnsi="Cambria"/>
        </w:rPr>
        <w:instrText xml:space="preserve"> REF _Ref74652255 \r \h </w:instrText>
      </w:r>
      <w:r w:rsidR="000413CB">
        <w:rPr>
          <w:rFonts w:ascii="Cambria" w:hAnsi="Cambria"/>
        </w:rPr>
      </w:r>
      <w:r w:rsidR="000413CB">
        <w:rPr>
          <w:rFonts w:ascii="Cambria" w:hAnsi="Cambria"/>
        </w:rPr>
        <w:fldChar w:fldCharType="separate"/>
      </w:r>
      <w:r w:rsidR="009A6329">
        <w:rPr>
          <w:rFonts w:ascii="Cambria" w:hAnsi="Cambria"/>
        </w:rPr>
        <w:t>6.15</w:t>
      </w:r>
      <w:r w:rsidR="000413CB">
        <w:rPr>
          <w:rFonts w:ascii="Cambria" w:hAnsi="Cambria"/>
        </w:rPr>
        <w:fldChar w:fldCharType="end"/>
      </w:r>
      <w:r w:rsidR="000413CB">
        <w:rPr>
          <w:rFonts w:ascii="Cambria" w:hAnsi="Cambria"/>
        </w:rPr>
        <w:t xml:space="preserve"> tejto Zmluvy.</w:t>
      </w:r>
      <w:r w:rsidR="003B5BEE">
        <w:rPr>
          <w:rFonts w:ascii="Cambria" w:hAnsi="Cambria"/>
        </w:rPr>
        <w:t xml:space="preserve"> O prevzatí Vozidiel Objednávateľa Zmluvné strany spíšu preberací protokol.</w:t>
      </w:r>
    </w:p>
    <w:p w14:paraId="2FA99627" w14:textId="42EB4DA4" w:rsidR="00182149" w:rsidRPr="00ED1585" w:rsidRDefault="00565787" w:rsidP="00565787">
      <w:pPr>
        <w:pStyle w:val="Heading2"/>
        <w:rPr>
          <w:rFonts w:ascii="Cambria" w:hAnsi="Cambria"/>
        </w:rPr>
      </w:pPr>
      <w:r w:rsidRPr="007E7680">
        <w:rPr>
          <w:rFonts w:ascii="Cambria" w:hAnsi="Cambria"/>
        </w:rPr>
        <w:t>Dopravca je povinný Vozidlá Objednávateľ využívať výlučne na účel plnenia Záväzku verejnej služby</w:t>
      </w:r>
      <w:r>
        <w:rPr>
          <w:rFonts w:ascii="Cambria" w:hAnsi="Cambria"/>
        </w:rPr>
        <w:t>, pokiaľ Objednávateľ písomne neurčí inak</w:t>
      </w:r>
      <w:r w:rsidRPr="007E7680">
        <w:rPr>
          <w:rFonts w:ascii="Cambria" w:hAnsi="Cambria"/>
        </w:rPr>
        <w:t>.</w:t>
      </w:r>
      <w:r w:rsidR="00DE0F5C">
        <w:rPr>
          <w:rFonts w:ascii="Cambria" w:hAnsi="Cambria"/>
        </w:rPr>
        <w:t xml:space="preserve"> </w:t>
      </w:r>
      <w:r w:rsidR="00E560F8" w:rsidRPr="00ED1585">
        <w:rPr>
          <w:rFonts w:ascii="Cambria" w:hAnsi="Cambria"/>
        </w:rPr>
        <w:t>Dopravca je povinný starať sa o Vozidlá Objednávateľa</w:t>
      </w:r>
      <w:r w:rsidR="00F916F4">
        <w:rPr>
          <w:rFonts w:ascii="Cambria" w:hAnsi="Cambria"/>
        </w:rPr>
        <w:t xml:space="preserve"> minimálne s takou starostlivosťou, akou sa stará o vlastné Vozidlá a zároveň vždy</w:t>
      </w:r>
      <w:r w:rsidR="00E560F8" w:rsidRPr="00ED1585">
        <w:rPr>
          <w:rFonts w:ascii="Cambria" w:hAnsi="Cambria"/>
        </w:rPr>
        <w:t xml:space="preserve"> tak, aby na nich nevznikla škoda.</w:t>
      </w:r>
    </w:p>
    <w:p w14:paraId="29EB2D3E" w14:textId="49B6658E" w:rsidR="00ED1585" w:rsidRPr="00ED1585" w:rsidRDefault="00ED1585" w:rsidP="00ED1585">
      <w:pPr>
        <w:pStyle w:val="Heading2"/>
        <w:rPr>
          <w:rFonts w:ascii="Cambria" w:hAnsi="Cambria"/>
        </w:rPr>
      </w:pPr>
      <w:r>
        <w:rPr>
          <w:rFonts w:ascii="Cambria" w:hAnsi="Cambria"/>
        </w:rPr>
        <w:t>Dopravca</w:t>
      </w:r>
      <w:r w:rsidRPr="007E7680">
        <w:rPr>
          <w:rFonts w:ascii="Cambria" w:hAnsi="Cambria"/>
        </w:rPr>
        <w:t xml:space="preserve"> nie je oprávnený vykonať na Vozidle</w:t>
      </w:r>
      <w:r>
        <w:rPr>
          <w:rFonts w:ascii="Cambria" w:hAnsi="Cambria"/>
        </w:rPr>
        <w:t xml:space="preserve"> Objednávateľa</w:t>
      </w:r>
      <w:r w:rsidRPr="007E7680">
        <w:rPr>
          <w:rFonts w:ascii="Cambria" w:hAnsi="Cambria"/>
        </w:rPr>
        <w:t xml:space="preserve"> technické zásahy okrem bežnej údržby podľa </w:t>
      </w:r>
      <w:r>
        <w:rPr>
          <w:rFonts w:ascii="Cambria" w:hAnsi="Cambria"/>
        </w:rPr>
        <w:t>tejto Zmluvy</w:t>
      </w:r>
      <w:r w:rsidRPr="007E7680">
        <w:rPr>
          <w:rFonts w:ascii="Cambria" w:hAnsi="Cambria"/>
        </w:rPr>
        <w:t xml:space="preserve"> a na vykonanie technického zásahu na Vozidle </w:t>
      </w:r>
      <w:r>
        <w:rPr>
          <w:rFonts w:ascii="Cambria" w:hAnsi="Cambria"/>
        </w:rPr>
        <w:t xml:space="preserve">Objednávateľa </w:t>
      </w:r>
      <w:r w:rsidRPr="007E7680">
        <w:rPr>
          <w:rFonts w:ascii="Cambria" w:hAnsi="Cambria"/>
        </w:rPr>
        <w:t xml:space="preserve">väčšieho rozsahu je oprávnený výhradne autorizovaný servis určený </w:t>
      </w:r>
      <w:r w:rsidR="0010440E">
        <w:rPr>
          <w:rFonts w:ascii="Cambria" w:hAnsi="Cambria"/>
        </w:rPr>
        <w:t>Objednávateľom</w:t>
      </w:r>
      <w:r w:rsidRPr="007E7680">
        <w:rPr>
          <w:rFonts w:ascii="Cambria" w:hAnsi="Cambria"/>
        </w:rPr>
        <w:t>. V prípade pochybnosti o rozsahu potrebného technického zásahu na Vozidle</w:t>
      </w:r>
      <w:r w:rsidR="0010440E">
        <w:rPr>
          <w:rFonts w:ascii="Cambria" w:hAnsi="Cambria"/>
        </w:rPr>
        <w:t xml:space="preserve"> Objednávateľa</w:t>
      </w:r>
      <w:r w:rsidRPr="007E7680">
        <w:rPr>
          <w:rFonts w:ascii="Cambria" w:hAnsi="Cambria"/>
        </w:rPr>
        <w:t xml:space="preserve"> je </w:t>
      </w:r>
      <w:r w:rsidR="0010440E">
        <w:rPr>
          <w:rFonts w:ascii="Cambria" w:hAnsi="Cambria"/>
        </w:rPr>
        <w:t>Dopravca</w:t>
      </w:r>
      <w:r w:rsidRPr="007E7680">
        <w:rPr>
          <w:rFonts w:ascii="Cambria" w:hAnsi="Cambria"/>
        </w:rPr>
        <w:t xml:space="preserve"> povinný vopred oznámiť </w:t>
      </w:r>
      <w:r w:rsidR="0010440E">
        <w:rPr>
          <w:rFonts w:ascii="Cambria" w:hAnsi="Cambria"/>
        </w:rPr>
        <w:t>Objednávateľovi</w:t>
      </w:r>
      <w:r w:rsidRPr="007E7680">
        <w:rPr>
          <w:rFonts w:ascii="Cambria" w:hAnsi="Cambria"/>
        </w:rPr>
        <w:t xml:space="preserve"> charakter potrebného technického zásahu a je oprávnený ho na Vozidle</w:t>
      </w:r>
      <w:r w:rsidR="0010440E">
        <w:rPr>
          <w:rFonts w:ascii="Cambria" w:hAnsi="Cambria"/>
        </w:rPr>
        <w:t xml:space="preserve"> Objednávateľa</w:t>
      </w:r>
      <w:r w:rsidRPr="007E7680">
        <w:rPr>
          <w:rFonts w:ascii="Cambria" w:hAnsi="Cambria"/>
        </w:rPr>
        <w:t xml:space="preserve"> vykonať len so súhlasom </w:t>
      </w:r>
      <w:r w:rsidR="0010440E">
        <w:rPr>
          <w:rFonts w:ascii="Cambria" w:hAnsi="Cambria"/>
        </w:rPr>
        <w:t>Objednávateľa</w:t>
      </w:r>
      <w:r w:rsidRPr="007E7680">
        <w:rPr>
          <w:rFonts w:ascii="Cambria" w:hAnsi="Cambria"/>
        </w:rPr>
        <w:t>.</w:t>
      </w:r>
    </w:p>
    <w:p w14:paraId="5FFC265C" w14:textId="2987C204" w:rsidR="00565787" w:rsidRPr="004A3B7F" w:rsidRDefault="00182149" w:rsidP="004A3B7F">
      <w:pPr>
        <w:pStyle w:val="Heading2"/>
        <w:rPr>
          <w:rFonts w:ascii="Cambria" w:hAnsi="Cambria"/>
        </w:rPr>
      </w:pPr>
      <w:r>
        <w:rPr>
          <w:rFonts w:ascii="Cambria" w:hAnsi="Cambria"/>
        </w:rPr>
        <w:t xml:space="preserve">Nájom trvá </w:t>
      </w:r>
      <w:r w:rsidR="003B042E">
        <w:rPr>
          <w:rFonts w:ascii="Cambria" w:hAnsi="Cambria"/>
        </w:rPr>
        <w:t xml:space="preserve">od momentu prevzatia Vozidiel Objednávateľa Dopravcom </w:t>
      </w:r>
      <w:r>
        <w:rPr>
          <w:rFonts w:ascii="Cambria" w:hAnsi="Cambria"/>
        </w:rPr>
        <w:t xml:space="preserve">po dobu trvania povinnosti </w:t>
      </w:r>
      <w:r w:rsidR="003B042E">
        <w:rPr>
          <w:rFonts w:ascii="Cambria" w:hAnsi="Cambria"/>
        </w:rPr>
        <w:t xml:space="preserve">Dopravcu </w:t>
      </w:r>
      <w:r>
        <w:rPr>
          <w:rFonts w:ascii="Cambria" w:hAnsi="Cambria"/>
        </w:rPr>
        <w:t>plnenia Záväzku verejnej služby</w:t>
      </w:r>
      <w:r w:rsidR="0044346B">
        <w:rPr>
          <w:rFonts w:ascii="Cambria" w:hAnsi="Cambria"/>
        </w:rPr>
        <w:t>, pokiaľ nedôjde k jeho ukončeniu skôr podľa podmienok tejto Zmluvy</w:t>
      </w:r>
      <w:r w:rsidR="003B042E">
        <w:rPr>
          <w:rFonts w:ascii="Cambria" w:hAnsi="Cambria"/>
        </w:rPr>
        <w:t>.</w:t>
      </w:r>
      <w:r w:rsidR="00854567">
        <w:rPr>
          <w:rFonts w:ascii="Cambria" w:hAnsi="Cambria"/>
        </w:rPr>
        <w:t xml:space="preserve"> Nájom zaniká tiež zánikom tejto Zmluvy.</w:t>
      </w:r>
    </w:p>
    <w:p w14:paraId="7F1893CC" w14:textId="759974F7" w:rsidR="00BF2062" w:rsidRDefault="00EF4D4B" w:rsidP="00EF4D4B">
      <w:pPr>
        <w:pStyle w:val="Heading2"/>
        <w:rPr>
          <w:rFonts w:ascii="Cambria" w:hAnsi="Cambria"/>
        </w:rPr>
      </w:pPr>
      <w:r w:rsidRPr="007F0177">
        <w:rPr>
          <w:rFonts w:ascii="Cambria" w:hAnsi="Cambria"/>
        </w:rPr>
        <w:t xml:space="preserve">Za </w:t>
      </w:r>
      <w:r w:rsidR="00B07F34" w:rsidRPr="007F0177">
        <w:rPr>
          <w:rFonts w:ascii="Cambria" w:hAnsi="Cambria"/>
        </w:rPr>
        <w:t>užívanie Vozidiel Objednávateľa sa Dopravca zaväzuje Objednávateľovi platiť nájomné vo výške 1,00,- EUR ročne za jedno Vozidlo Objednávateľa.</w:t>
      </w:r>
      <w:r w:rsidR="00FB2BF1" w:rsidRPr="007F0177">
        <w:rPr>
          <w:rFonts w:ascii="Cambria" w:hAnsi="Cambria"/>
        </w:rPr>
        <w:t xml:space="preserve"> Nájomné za Vozidlá Objednávateľa sa hradí dopredu ročne</w:t>
      </w:r>
      <w:r w:rsidR="008358AA" w:rsidRPr="007F0177">
        <w:rPr>
          <w:rFonts w:ascii="Cambria" w:hAnsi="Cambria"/>
        </w:rPr>
        <w:t>. Faktúru na ročné nájomné Objednávateľ vystaví spravidla najneskôr do 10 dní odo dňa prvého dňa každého roka nájomného</w:t>
      </w:r>
      <w:r w:rsidR="005514C7" w:rsidRPr="007F0177">
        <w:rPr>
          <w:rFonts w:ascii="Cambria" w:hAnsi="Cambria"/>
        </w:rPr>
        <w:t xml:space="preserve">, pričom splatnosť faktúry bude 30 dní. </w:t>
      </w:r>
    </w:p>
    <w:p w14:paraId="62813854" w14:textId="3E7D46CE" w:rsidR="0077520D" w:rsidRPr="007E7680" w:rsidRDefault="00AA5D9A" w:rsidP="007E7680">
      <w:pPr>
        <w:pStyle w:val="Heading2"/>
        <w:rPr>
          <w:rFonts w:ascii="Cambria" w:hAnsi="Cambria"/>
        </w:rPr>
      </w:pPr>
      <w:r>
        <w:rPr>
          <w:rFonts w:ascii="Cambria" w:hAnsi="Cambria"/>
        </w:rPr>
        <w:t>V</w:t>
      </w:r>
      <w:r w:rsidR="0077520D" w:rsidRPr="007E7680">
        <w:rPr>
          <w:rFonts w:ascii="Cambria" w:hAnsi="Cambria"/>
        </w:rPr>
        <w:t xml:space="preserve"> rámci </w:t>
      </w:r>
      <w:r w:rsidR="0077520D">
        <w:rPr>
          <w:rFonts w:ascii="Cambria" w:hAnsi="Cambria"/>
        </w:rPr>
        <w:t>nájmu</w:t>
      </w:r>
      <w:r w:rsidR="0077520D" w:rsidRPr="007E7680">
        <w:rPr>
          <w:rFonts w:ascii="Cambria" w:hAnsi="Cambria"/>
        </w:rPr>
        <w:t xml:space="preserve"> </w:t>
      </w:r>
      <w:r>
        <w:rPr>
          <w:rFonts w:ascii="Cambria" w:hAnsi="Cambria"/>
        </w:rPr>
        <w:t>Objednávateľ nesie zodpovednosť za</w:t>
      </w:r>
      <w:r w:rsidR="0077520D" w:rsidRPr="007E7680">
        <w:rPr>
          <w:rFonts w:ascii="Cambria" w:hAnsi="Cambria"/>
        </w:rPr>
        <w:t xml:space="preserve"> úhrady daní, poplatkov a</w:t>
      </w:r>
      <w:r w:rsidR="0077520D">
        <w:rPr>
          <w:rFonts w:ascii="Cambria" w:hAnsi="Cambria"/>
        </w:rPr>
        <w:t> </w:t>
      </w:r>
      <w:r w:rsidR="0077520D" w:rsidRPr="007E7680">
        <w:rPr>
          <w:rFonts w:ascii="Cambria" w:hAnsi="Cambria"/>
        </w:rPr>
        <w:t>iné úhrady súvisiace s</w:t>
      </w:r>
      <w:r w:rsidR="0077520D">
        <w:rPr>
          <w:rFonts w:ascii="Cambria" w:hAnsi="Cambria"/>
        </w:rPr>
        <w:t> </w:t>
      </w:r>
      <w:r w:rsidR="0077520D" w:rsidRPr="007E7680">
        <w:rPr>
          <w:rFonts w:ascii="Cambria" w:hAnsi="Cambria"/>
        </w:rPr>
        <w:t>prenájmom</w:t>
      </w:r>
      <w:r w:rsidR="0077520D">
        <w:rPr>
          <w:rFonts w:ascii="Cambria" w:hAnsi="Cambria"/>
        </w:rPr>
        <w:t xml:space="preserve"> Vozidla Objednávateľa, ktoré je Objednávateľ povinný hradiť počas celej doby trvania nájmu, a to: </w:t>
      </w:r>
    </w:p>
    <w:p w14:paraId="125ADB17" w14:textId="77777777" w:rsidR="0077520D" w:rsidRPr="007E7680" w:rsidRDefault="0077520D" w:rsidP="007E7680">
      <w:pPr>
        <w:pStyle w:val="Heading4"/>
        <w:rPr>
          <w:rFonts w:ascii="Cambria" w:hAnsi="Cambria"/>
        </w:rPr>
      </w:pPr>
      <w:r w:rsidRPr="007E7680">
        <w:rPr>
          <w:rFonts w:ascii="Cambria" w:hAnsi="Cambria"/>
        </w:rPr>
        <w:t xml:space="preserve">registračná daň; </w:t>
      </w:r>
    </w:p>
    <w:p w14:paraId="4293BC66" w14:textId="77777777" w:rsidR="0077520D" w:rsidRPr="007E7680" w:rsidRDefault="0077520D" w:rsidP="007E7680">
      <w:pPr>
        <w:pStyle w:val="Heading4"/>
        <w:rPr>
          <w:rFonts w:ascii="Cambria" w:hAnsi="Cambria"/>
        </w:rPr>
      </w:pPr>
      <w:r w:rsidRPr="007E7680">
        <w:rPr>
          <w:rFonts w:ascii="Cambria" w:hAnsi="Cambria"/>
        </w:rPr>
        <w:t xml:space="preserve">daň z motorových vozidiel; </w:t>
      </w:r>
    </w:p>
    <w:p w14:paraId="38AF73FD" w14:textId="77777777" w:rsidR="0077520D" w:rsidRPr="007E7680" w:rsidRDefault="0077520D" w:rsidP="007E7680">
      <w:pPr>
        <w:pStyle w:val="Heading4"/>
        <w:rPr>
          <w:rFonts w:ascii="Cambria" w:hAnsi="Cambria"/>
        </w:rPr>
      </w:pPr>
      <w:r w:rsidRPr="007E7680">
        <w:rPr>
          <w:rFonts w:ascii="Cambria" w:hAnsi="Cambria"/>
        </w:rPr>
        <w:t>povinné zmluvné poistenie; a</w:t>
      </w:r>
    </w:p>
    <w:p w14:paraId="3E019012" w14:textId="15451928" w:rsidR="0077520D" w:rsidRPr="007E7680" w:rsidRDefault="0077520D" w:rsidP="007E7680">
      <w:pPr>
        <w:pStyle w:val="Heading4"/>
        <w:rPr>
          <w:rFonts w:ascii="Cambria" w:hAnsi="Cambria"/>
        </w:rPr>
      </w:pPr>
      <w:r w:rsidRPr="007E7680">
        <w:rPr>
          <w:rFonts w:ascii="Cambria" w:hAnsi="Cambria"/>
        </w:rPr>
        <w:t>havarijné poistenie</w:t>
      </w:r>
      <w:r>
        <w:rPr>
          <w:rFonts w:ascii="Cambria" w:hAnsi="Cambria"/>
        </w:rPr>
        <w:t>.</w:t>
      </w:r>
    </w:p>
    <w:p w14:paraId="1B2919A0" w14:textId="5B784FC2" w:rsidR="0077520D" w:rsidRPr="007E7680" w:rsidDel="00BA3540" w:rsidRDefault="0077520D" w:rsidP="007E7680">
      <w:pPr>
        <w:pStyle w:val="wText1"/>
        <w:rPr>
          <w:del w:id="21" w:author="Tomas Uricek" w:date="2021-09-17T12:20:00Z"/>
        </w:rPr>
      </w:pPr>
    </w:p>
    <w:p w14:paraId="3A38C380" w14:textId="77777777" w:rsidR="00BF2062" w:rsidRPr="007F0177" w:rsidRDefault="00BF2062" w:rsidP="00EF4D4B">
      <w:pPr>
        <w:pStyle w:val="Heading2"/>
        <w:rPr>
          <w:rFonts w:ascii="Cambria" w:hAnsi="Cambria"/>
        </w:rPr>
      </w:pPr>
      <w:bookmarkStart w:id="22" w:name="_Ref74652255"/>
      <w:r w:rsidRPr="007F0177">
        <w:rPr>
          <w:rFonts w:ascii="Cambria" w:hAnsi="Cambria"/>
        </w:rPr>
        <w:t>Pre účely starostlivosti o Vozidlá Objednávateľa budú platiť nasledovné podmienky:</w:t>
      </w:r>
      <w:bookmarkEnd w:id="22"/>
    </w:p>
    <w:p w14:paraId="4536D1FC" w14:textId="77777777" w:rsidR="00047FF8" w:rsidRPr="007F0177" w:rsidRDefault="00AD151E" w:rsidP="00CA5559">
      <w:pPr>
        <w:pStyle w:val="Heading4"/>
        <w:rPr>
          <w:rFonts w:ascii="Cambria" w:hAnsi="Cambria"/>
        </w:rPr>
      </w:pPr>
      <w:bookmarkStart w:id="23" w:name="_Ref75508681"/>
      <w:r w:rsidRPr="007F0177">
        <w:rPr>
          <w:rFonts w:ascii="Cambria" w:hAnsi="Cambria"/>
        </w:rPr>
        <w:t xml:space="preserve">pre </w:t>
      </w:r>
      <w:r w:rsidR="006C5D95" w:rsidRPr="007F0177">
        <w:rPr>
          <w:rFonts w:ascii="Cambria" w:hAnsi="Cambria"/>
        </w:rPr>
        <w:t>pravidelnú údržbu, revízie a servisné prehliadky</w:t>
      </w:r>
      <w:bookmarkEnd w:id="23"/>
      <w:r w:rsidR="006C5D95" w:rsidRPr="007F0177">
        <w:rPr>
          <w:rFonts w:ascii="Cambria" w:hAnsi="Cambria"/>
        </w:rPr>
        <w:t xml:space="preserve"> </w:t>
      </w:r>
    </w:p>
    <w:p w14:paraId="079BA8AA" w14:textId="0250C5C0" w:rsidR="00CA5559" w:rsidRPr="007F0177" w:rsidRDefault="00AD151E" w:rsidP="00047FF8">
      <w:pPr>
        <w:pStyle w:val="Heading5"/>
        <w:rPr>
          <w:rFonts w:ascii="Cambria" w:hAnsi="Cambria"/>
        </w:rPr>
      </w:pPr>
      <w:r w:rsidRPr="007F0177">
        <w:rPr>
          <w:rFonts w:ascii="Cambria" w:hAnsi="Cambria"/>
        </w:rPr>
        <w:lastRenderedPageBreak/>
        <w:t>Objednávateľ Dopravcovi spolu s Vozidlami Objednávateľa odovzdá všetky prevádzkové poriadky obsahujúce periodicitu a</w:t>
      </w:r>
      <w:r w:rsidR="00047FF8" w:rsidRPr="007F0177">
        <w:rPr>
          <w:rFonts w:ascii="Cambria" w:hAnsi="Cambria"/>
        </w:rPr>
        <w:t> rozsah úkonov povinnej údržby a servisných a iných prehliadok</w:t>
      </w:r>
      <w:r w:rsidR="005F340E" w:rsidRPr="007F0177">
        <w:rPr>
          <w:rFonts w:ascii="Cambria" w:hAnsi="Cambria"/>
        </w:rPr>
        <w:t xml:space="preserve"> Vozidlami Objednávateľa</w:t>
      </w:r>
      <w:r w:rsidR="00047FF8" w:rsidRPr="007F0177">
        <w:rPr>
          <w:rFonts w:ascii="Cambria" w:hAnsi="Cambria"/>
        </w:rPr>
        <w:t>;</w:t>
      </w:r>
    </w:p>
    <w:p w14:paraId="1740E359" w14:textId="317AFC0E" w:rsidR="00047FF8" w:rsidRPr="007F0177" w:rsidRDefault="006B702C" w:rsidP="00047FF8">
      <w:pPr>
        <w:pStyle w:val="Heading5"/>
        <w:rPr>
          <w:rFonts w:ascii="Cambria" w:hAnsi="Cambria"/>
        </w:rPr>
      </w:pPr>
      <w:r w:rsidRPr="007F0177">
        <w:rPr>
          <w:rFonts w:ascii="Cambria" w:hAnsi="Cambria"/>
        </w:rPr>
        <w:t>Objednávateľ</w:t>
      </w:r>
      <w:r w:rsidR="00047FF8" w:rsidRPr="007F0177">
        <w:rPr>
          <w:rFonts w:ascii="Cambria" w:hAnsi="Cambria"/>
        </w:rPr>
        <w:t xml:space="preserve"> Dopravcovi </w:t>
      </w:r>
      <w:r w:rsidRPr="007F0177">
        <w:rPr>
          <w:rFonts w:ascii="Cambria" w:hAnsi="Cambria"/>
        </w:rPr>
        <w:t xml:space="preserve">oznámi </w:t>
      </w:r>
      <w:r w:rsidR="00047FF8" w:rsidRPr="007F0177">
        <w:rPr>
          <w:rFonts w:ascii="Cambria" w:hAnsi="Cambria"/>
        </w:rPr>
        <w:t>miesto servisného strediska na území mesta Zvolen</w:t>
      </w:r>
      <w:r w:rsidR="00ED2CC0" w:rsidRPr="007F0177">
        <w:rPr>
          <w:rFonts w:ascii="Cambria" w:hAnsi="Cambria"/>
        </w:rPr>
        <w:t xml:space="preserve">, resp. maximálne vo vzdialenosti do 25 km od hranice meste </w:t>
      </w:r>
      <w:r w:rsidR="005F487C" w:rsidRPr="007F0177">
        <w:rPr>
          <w:rFonts w:ascii="Cambria" w:hAnsi="Cambria"/>
        </w:rPr>
        <w:t>Zv</w:t>
      </w:r>
      <w:r w:rsidR="00ED2CC0" w:rsidRPr="007F0177">
        <w:rPr>
          <w:rFonts w:ascii="Cambria" w:hAnsi="Cambria"/>
        </w:rPr>
        <w:t>olen</w:t>
      </w:r>
      <w:r w:rsidRPr="007F0177">
        <w:rPr>
          <w:rFonts w:ascii="Cambria" w:hAnsi="Cambria"/>
        </w:rPr>
        <w:t>, v ktorom budú všetky tieto úkony vykonávané</w:t>
      </w:r>
      <w:r w:rsidR="00E833F1" w:rsidRPr="007F0177">
        <w:rPr>
          <w:rFonts w:ascii="Cambria" w:hAnsi="Cambria"/>
        </w:rPr>
        <w:t xml:space="preserve"> (ďalej aj ako „</w:t>
      </w:r>
      <w:r w:rsidR="00E833F1" w:rsidRPr="007F0177">
        <w:rPr>
          <w:rFonts w:ascii="Cambria" w:hAnsi="Cambria"/>
          <w:b/>
          <w:bCs/>
        </w:rPr>
        <w:t>Servisné stredisko</w:t>
      </w:r>
      <w:r w:rsidR="00E833F1" w:rsidRPr="007F0177">
        <w:rPr>
          <w:rFonts w:ascii="Cambria" w:hAnsi="Cambria"/>
        </w:rPr>
        <w:t>“)</w:t>
      </w:r>
      <w:r w:rsidRPr="007F0177">
        <w:rPr>
          <w:rFonts w:ascii="Cambria" w:hAnsi="Cambria"/>
        </w:rPr>
        <w:t>; a</w:t>
      </w:r>
    </w:p>
    <w:p w14:paraId="7DFC4446" w14:textId="24259E57" w:rsidR="006B702C" w:rsidRPr="007F0177" w:rsidRDefault="006B702C" w:rsidP="00047FF8">
      <w:pPr>
        <w:pStyle w:val="Heading5"/>
        <w:rPr>
          <w:rFonts w:ascii="Cambria" w:hAnsi="Cambria"/>
        </w:rPr>
      </w:pPr>
      <w:r w:rsidRPr="007F0177">
        <w:rPr>
          <w:rFonts w:ascii="Cambria" w:hAnsi="Cambria"/>
        </w:rPr>
        <w:t xml:space="preserve">Dopravca bude povinný </w:t>
      </w:r>
      <w:r w:rsidR="004C350A" w:rsidRPr="007F0177">
        <w:rPr>
          <w:rFonts w:ascii="Cambria" w:hAnsi="Cambria"/>
        </w:rPr>
        <w:t xml:space="preserve">riadne a včas zabezpečiť pristavenie Vozidiel Objednávateľa v tomto </w:t>
      </w:r>
      <w:r w:rsidR="00E833F1" w:rsidRPr="007F0177">
        <w:rPr>
          <w:rFonts w:ascii="Cambria" w:hAnsi="Cambria"/>
        </w:rPr>
        <w:t>S</w:t>
      </w:r>
      <w:r w:rsidR="00EB3D00" w:rsidRPr="007F0177">
        <w:rPr>
          <w:rFonts w:ascii="Cambria" w:hAnsi="Cambria"/>
        </w:rPr>
        <w:t xml:space="preserve">ervisnom stredisku </w:t>
      </w:r>
      <w:r w:rsidR="004C350A" w:rsidRPr="007F0177">
        <w:rPr>
          <w:rFonts w:ascii="Cambria" w:hAnsi="Cambria"/>
        </w:rPr>
        <w:t>na vykonanie všetkej údržby</w:t>
      </w:r>
      <w:r w:rsidR="00EB3D00" w:rsidRPr="007F0177">
        <w:rPr>
          <w:rFonts w:ascii="Cambria" w:hAnsi="Cambria"/>
        </w:rPr>
        <w:t>, revízi</w:t>
      </w:r>
      <w:r w:rsidR="004C350A" w:rsidRPr="007F0177">
        <w:rPr>
          <w:rFonts w:ascii="Cambria" w:hAnsi="Cambria"/>
        </w:rPr>
        <w:t>í</w:t>
      </w:r>
      <w:r w:rsidR="00EB3D00" w:rsidRPr="007F0177">
        <w:rPr>
          <w:rFonts w:ascii="Cambria" w:hAnsi="Cambria"/>
        </w:rPr>
        <w:t xml:space="preserve"> a servisn</w:t>
      </w:r>
      <w:r w:rsidR="004C350A" w:rsidRPr="007F0177">
        <w:rPr>
          <w:rFonts w:ascii="Cambria" w:hAnsi="Cambria"/>
        </w:rPr>
        <w:t>ých</w:t>
      </w:r>
      <w:r w:rsidR="00EB3D00" w:rsidRPr="007F0177">
        <w:rPr>
          <w:rFonts w:ascii="Cambria" w:hAnsi="Cambria"/>
        </w:rPr>
        <w:t xml:space="preserve"> prehliad</w:t>
      </w:r>
      <w:r w:rsidR="004C350A" w:rsidRPr="007F0177">
        <w:rPr>
          <w:rFonts w:ascii="Cambria" w:hAnsi="Cambria"/>
        </w:rPr>
        <w:t>ok</w:t>
      </w:r>
      <w:r w:rsidR="00EB3D00" w:rsidRPr="007F0177">
        <w:rPr>
          <w:rFonts w:ascii="Cambria" w:hAnsi="Cambria"/>
        </w:rPr>
        <w:t xml:space="preserve"> v rozsahu, ktorý mu Objednávateľ oznámi</w:t>
      </w:r>
      <w:r w:rsidR="00CD4879" w:rsidRPr="007F0177">
        <w:rPr>
          <w:rFonts w:ascii="Cambria" w:hAnsi="Cambria"/>
        </w:rPr>
        <w:t>; pričom</w:t>
      </w:r>
    </w:p>
    <w:p w14:paraId="24C6FED7" w14:textId="511043C9" w:rsidR="003E2313" w:rsidRPr="007F0177" w:rsidRDefault="00CD4879" w:rsidP="00047FF8">
      <w:pPr>
        <w:pStyle w:val="Heading5"/>
        <w:rPr>
          <w:rFonts w:ascii="Cambria" w:hAnsi="Cambria"/>
        </w:rPr>
      </w:pPr>
      <w:r w:rsidRPr="007F0177">
        <w:rPr>
          <w:rFonts w:ascii="Cambria" w:hAnsi="Cambria"/>
        </w:rPr>
        <w:t>Objednávateľ Dopravcovi oznámi tiež dohodu medzi Objednávateľom a </w:t>
      </w:r>
      <w:r w:rsidR="00E833F1" w:rsidRPr="007F0177">
        <w:rPr>
          <w:rFonts w:ascii="Cambria" w:hAnsi="Cambria"/>
        </w:rPr>
        <w:t>S</w:t>
      </w:r>
      <w:r w:rsidRPr="007F0177">
        <w:rPr>
          <w:rFonts w:ascii="Cambria" w:hAnsi="Cambria"/>
        </w:rPr>
        <w:t>ervisným strediskom o cenách za všetky tieto úkony</w:t>
      </w:r>
      <w:r w:rsidR="00BA210B" w:rsidRPr="007F0177">
        <w:rPr>
          <w:rFonts w:ascii="Cambria" w:hAnsi="Cambria"/>
        </w:rPr>
        <w:t xml:space="preserve"> a</w:t>
      </w:r>
      <w:r w:rsidR="001C705C" w:rsidRPr="007F0177">
        <w:rPr>
          <w:rFonts w:ascii="Cambria" w:hAnsi="Cambria"/>
        </w:rPr>
        <w:t xml:space="preserve"> Dopravca bude hradiť všetky faktúry vystavené týmto </w:t>
      </w:r>
      <w:r w:rsidR="005F340E" w:rsidRPr="007F0177">
        <w:rPr>
          <w:rFonts w:ascii="Cambria" w:hAnsi="Cambria"/>
        </w:rPr>
        <w:t>S</w:t>
      </w:r>
      <w:r w:rsidR="001C705C" w:rsidRPr="007F0177">
        <w:rPr>
          <w:rFonts w:ascii="Cambria" w:hAnsi="Cambria"/>
        </w:rPr>
        <w:t>ervisným strediskom za tieto úkony</w:t>
      </w:r>
      <w:r w:rsidR="000E7423" w:rsidRPr="007F0177">
        <w:rPr>
          <w:rFonts w:ascii="Cambria" w:hAnsi="Cambria"/>
        </w:rPr>
        <w:t xml:space="preserve"> (</w:t>
      </w:r>
      <w:r w:rsidR="001C705C" w:rsidRPr="007F0177">
        <w:rPr>
          <w:rFonts w:ascii="Cambria" w:hAnsi="Cambria"/>
        </w:rPr>
        <w:t>pokiaľ budú v súlade s cenami, ktoré Dopravcovi oznámil Objednávateľ</w:t>
      </w:r>
      <w:r w:rsidR="000E7423" w:rsidRPr="007F0177">
        <w:rPr>
          <w:rFonts w:ascii="Cambria" w:hAnsi="Cambria"/>
        </w:rPr>
        <w:t>)</w:t>
      </w:r>
      <w:r w:rsidR="003E2313" w:rsidRPr="007F0177">
        <w:rPr>
          <w:rFonts w:ascii="Cambria" w:hAnsi="Cambria"/>
        </w:rPr>
        <w:t xml:space="preserve"> a Dopravca si tieto náklady vyúčtuje v rámci </w:t>
      </w:r>
      <w:r w:rsidR="000E7423" w:rsidRPr="007F0177">
        <w:rPr>
          <w:rFonts w:ascii="Cambria" w:hAnsi="Cambria"/>
        </w:rPr>
        <w:t>P</w:t>
      </w:r>
      <w:r w:rsidR="003E2313" w:rsidRPr="007F0177">
        <w:rPr>
          <w:rFonts w:ascii="Cambria" w:hAnsi="Cambria"/>
        </w:rPr>
        <w:t xml:space="preserve">reukázanej straty postupom podľa </w:t>
      </w:r>
      <w:r w:rsidR="00331C04" w:rsidRPr="007F0177">
        <w:rPr>
          <w:rFonts w:ascii="Cambria" w:hAnsi="Cambria"/>
        </w:rPr>
        <w:t xml:space="preserve">článku </w:t>
      </w:r>
      <w:r w:rsidR="00331C04" w:rsidRPr="007F0177">
        <w:rPr>
          <w:rFonts w:ascii="Cambria" w:hAnsi="Cambria"/>
        </w:rPr>
        <w:fldChar w:fldCharType="begin"/>
      </w:r>
      <w:r w:rsidR="00331C04" w:rsidRPr="007F0177">
        <w:rPr>
          <w:rFonts w:ascii="Cambria" w:hAnsi="Cambria"/>
        </w:rPr>
        <w:instrText xml:space="preserve"> REF _Ref73702106 \r \h </w:instrText>
      </w:r>
      <w:r w:rsidR="00DD423D" w:rsidRPr="007F0177">
        <w:rPr>
          <w:rFonts w:ascii="Cambria" w:hAnsi="Cambria"/>
        </w:rPr>
        <w:instrText xml:space="preserve"> \* MERGEFORMAT </w:instrText>
      </w:r>
      <w:r w:rsidR="00331C04" w:rsidRPr="007F0177">
        <w:rPr>
          <w:rFonts w:ascii="Cambria" w:hAnsi="Cambria"/>
        </w:rPr>
      </w:r>
      <w:r w:rsidR="00331C04" w:rsidRPr="007F0177">
        <w:rPr>
          <w:rFonts w:ascii="Cambria" w:hAnsi="Cambria"/>
        </w:rPr>
        <w:fldChar w:fldCharType="separate"/>
      </w:r>
      <w:r w:rsidR="009A6329">
        <w:rPr>
          <w:rFonts w:ascii="Cambria" w:hAnsi="Cambria"/>
        </w:rPr>
        <w:t>8</w:t>
      </w:r>
      <w:r w:rsidR="00331C04" w:rsidRPr="007F0177">
        <w:rPr>
          <w:rFonts w:ascii="Cambria" w:hAnsi="Cambria"/>
        </w:rPr>
        <w:fldChar w:fldCharType="end"/>
      </w:r>
      <w:r w:rsidR="00331C04" w:rsidRPr="007F0177">
        <w:rPr>
          <w:rFonts w:ascii="Cambria" w:hAnsi="Cambria"/>
        </w:rPr>
        <w:t xml:space="preserve"> tejto Zmluvy;</w:t>
      </w:r>
    </w:p>
    <w:p w14:paraId="5ACE8499" w14:textId="73976124" w:rsidR="00CD4879" w:rsidRPr="007F0177" w:rsidRDefault="003E2313" w:rsidP="003E2313">
      <w:pPr>
        <w:pStyle w:val="Heading4"/>
        <w:rPr>
          <w:rFonts w:ascii="Cambria" w:hAnsi="Cambria"/>
        </w:rPr>
      </w:pPr>
      <w:bookmarkStart w:id="24" w:name="_Ref75508684"/>
      <w:r w:rsidRPr="007F0177">
        <w:rPr>
          <w:rFonts w:ascii="Cambria" w:hAnsi="Cambria"/>
        </w:rPr>
        <w:t>pre opravy</w:t>
      </w:r>
      <w:r w:rsidR="000E7423" w:rsidRPr="007F0177">
        <w:rPr>
          <w:rFonts w:ascii="Cambria" w:hAnsi="Cambria"/>
        </w:rPr>
        <w:t xml:space="preserve"> Vozidiel Objednávateľ</w:t>
      </w:r>
      <w:r w:rsidR="003111B3" w:rsidRPr="007F0177">
        <w:rPr>
          <w:rFonts w:ascii="Cambria" w:hAnsi="Cambria"/>
        </w:rPr>
        <w:t>a</w:t>
      </w:r>
      <w:r w:rsidR="000E7423" w:rsidRPr="007F0177">
        <w:rPr>
          <w:rFonts w:ascii="Cambria" w:hAnsi="Cambria"/>
        </w:rPr>
        <w:t xml:space="preserve"> </w:t>
      </w:r>
      <w:r w:rsidR="000325E9" w:rsidRPr="007F0177">
        <w:rPr>
          <w:rFonts w:ascii="Cambria" w:hAnsi="Cambria"/>
        </w:rPr>
        <w:t>Dopravca oznámi povahu vady Vozidla Objednávateľa Servisnému stredisku (a v prípade potreby na diagnostiku vady Vozidlo Objednávateľa pristaví do Servisného strediska</w:t>
      </w:r>
      <w:r w:rsidR="007550D2" w:rsidRPr="007F0177">
        <w:rPr>
          <w:rFonts w:ascii="Cambria" w:hAnsi="Cambria"/>
        </w:rPr>
        <w:t xml:space="preserve"> podľa pokynov Servisného strediska</w:t>
      </w:r>
      <w:r w:rsidR="000325E9" w:rsidRPr="007F0177">
        <w:rPr>
          <w:rFonts w:ascii="Cambria" w:hAnsi="Cambria"/>
        </w:rPr>
        <w:t>) a podľa povahy vady</w:t>
      </w:r>
      <w:bookmarkEnd w:id="24"/>
    </w:p>
    <w:p w14:paraId="6520C5DC" w14:textId="72D73CFF" w:rsidR="00E833F1" w:rsidRPr="007F0177" w:rsidRDefault="00265B2A" w:rsidP="00E833F1">
      <w:pPr>
        <w:pStyle w:val="Heading5"/>
        <w:rPr>
          <w:rFonts w:ascii="Cambria" w:hAnsi="Cambria"/>
        </w:rPr>
      </w:pPr>
      <w:r w:rsidRPr="007F0177">
        <w:rPr>
          <w:rFonts w:ascii="Cambria" w:hAnsi="Cambria"/>
        </w:rPr>
        <w:t xml:space="preserve">ak Servisné stredisko uzná, že vadu odstráni v rámci záruky, </w:t>
      </w:r>
      <w:r w:rsidR="003F1254" w:rsidRPr="007F0177">
        <w:rPr>
          <w:rFonts w:ascii="Cambria" w:hAnsi="Cambria"/>
        </w:rPr>
        <w:t>tak zabezpečí odstránenie vady Servisným strediskom; a</w:t>
      </w:r>
    </w:p>
    <w:p w14:paraId="464BF4FA" w14:textId="7DC748BF" w:rsidR="003F1254" w:rsidRPr="007F0177" w:rsidRDefault="003F1254" w:rsidP="00E833F1">
      <w:pPr>
        <w:pStyle w:val="Heading5"/>
        <w:rPr>
          <w:rFonts w:ascii="Cambria" w:hAnsi="Cambria"/>
        </w:rPr>
      </w:pPr>
      <w:r w:rsidRPr="007F0177">
        <w:rPr>
          <w:rFonts w:ascii="Cambria" w:hAnsi="Cambria"/>
        </w:rPr>
        <w:t>ak Servisné stredisko neuzná, že vadu odstráni v rámci záruky, Objednávateľ so Servisným strediskom dojedná podmienky</w:t>
      </w:r>
      <w:r w:rsidR="0037327F" w:rsidRPr="007F0177">
        <w:rPr>
          <w:rFonts w:ascii="Cambria" w:hAnsi="Cambria"/>
        </w:rPr>
        <w:t xml:space="preserve"> a cenu</w:t>
      </w:r>
      <w:r w:rsidRPr="007F0177">
        <w:rPr>
          <w:rFonts w:ascii="Cambria" w:hAnsi="Cambria"/>
        </w:rPr>
        <w:t>, za ktorých Servisné stredisko (alebo iná Objednávateľom poverená osoba) vykoná opravu Vozidla Objednávateľa, pričom náklady na túto opravu uhradí Dopravca</w:t>
      </w:r>
      <w:r w:rsidR="00FC63C8" w:rsidRPr="007F0177">
        <w:rPr>
          <w:rFonts w:ascii="Cambria" w:hAnsi="Cambria"/>
        </w:rPr>
        <w:t xml:space="preserve"> a vyúčtuje si ich v rámci Preukázanej straty postupom podľa</w:t>
      </w:r>
      <w:r w:rsidR="00331C04" w:rsidRPr="007F0177">
        <w:rPr>
          <w:rFonts w:ascii="Cambria" w:hAnsi="Cambria"/>
        </w:rPr>
        <w:t xml:space="preserve"> článku </w:t>
      </w:r>
      <w:r w:rsidR="00331C04" w:rsidRPr="007F0177">
        <w:rPr>
          <w:rFonts w:ascii="Cambria" w:hAnsi="Cambria"/>
        </w:rPr>
        <w:fldChar w:fldCharType="begin"/>
      </w:r>
      <w:r w:rsidR="00331C04" w:rsidRPr="007F0177">
        <w:rPr>
          <w:rFonts w:ascii="Cambria" w:hAnsi="Cambria"/>
        </w:rPr>
        <w:instrText xml:space="preserve"> REF _Ref73702106 \r \h </w:instrText>
      </w:r>
      <w:r w:rsidR="00DD423D" w:rsidRPr="007F0177">
        <w:rPr>
          <w:rFonts w:ascii="Cambria" w:hAnsi="Cambria"/>
        </w:rPr>
        <w:instrText xml:space="preserve"> \* MERGEFORMAT </w:instrText>
      </w:r>
      <w:r w:rsidR="00331C04" w:rsidRPr="007F0177">
        <w:rPr>
          <w:rFonts w:ascii="Cambria" w:hAnsi="Cambria"/>
        </w:rPr>
      </w:r>
      <w:r w:rsidR="00331C04" w:rsidRPr="007F0177">
        <w:rPr>
          <w:rFonts w:ascii="Cambria" w:hAnsi="Cambria"/>
        </w:rPr>
        <w:fldChar w:fldCharType="separate"/>
      </w:r>
      <w:r w:rsidR="009A6329">
        <w:rPr>
          <w:rFonts w:ascii="Cambria" w:hAnsi="Cambria"/>
        </w:rPr>
        <w:t>8</w:t>
      </w:r>
      <w:r w:rsidR="00331C04" w:rsidRPr="007F0177">
        <w:rPr>
          <w:rFonts w:ascii="Cambria" w:hAnsi="Cambria"/>
        </w:rPr>
        <w:fldChar w:fldCharType="end"/>
      </w:r>
      <w:r w:rsidR="00331C04" w:rsidRPr="007F0177">
        <w:rPr>
          <w:rFonts w:ascii="Cambria" w:hAnsi="Cambria"/>
        </w:rPr>
        <w:t xml:space="preserve"> tejto Zmluvy</w:t>
      </w:r>
      <w:r w:rsidR="00434F4A">
        <w:rPr>
          <w:rFonts w:ascii="Cambria" w:hAnsi="Cambria"/>
        </w:rPr>
        <w:t>; a</w:t>
      </w:r>
    </w:p>
    <w:p w14:paraId="6170B765" w14:textId="5D2E4C5C" w:rsidR="00434F4A" w:rsidRPr="007F0177" w:rsidRDefault="00434F4A" w:rsidP="003160F2">
      <w:pPr>
        <w:pStyle w:val="Heading4"/>
        <w:rPr>
          <w:rFonts w:ascii="Cambria" w:hAnsi="Cambria"/>
        </w:rPr>
      </w:pPr>
      <w:r>
        <w:rPr>
          <w:rFonts w:ascii="Cambria" w:hAnsi="Cambria"/>
        </w:rPr>
        <w:t xml:space="preserve">ostatnú </w:t>
      </w:r>
      <w:r w:rsidRPr="00CE49F5">
        <w:rPr>
          <w:rFonts w:ascii="Cambria" w:hAnsi="Cambria"/>
        </w:rPr>
        <w:t>bežnú údržbu Vozidiel Objednávateľa pozostávajúcej z</w:t>
      </w:r>
      <w:r>
        <w:rPr>
          <w:rFonts w:ascii="Cambria" w:hAnsi="Cambria"/>
        </w:rPr>
        <w:t xml:space="preserve">o všetkých </w:t>
      </w:r>
      <w:r w:rsidRPr="00CE49F5">
        <w:rPr>
          <w:rFonts w:ascii="Cambria" w:hAnsi="Cambria"/>
        </w:rPr>
        <w:t> úkonov</w:t>
      </w:r>
      <w:r w:rsidR="00B07612">
        <w:rPr>
          <w:rFonts w:ascii="Cambria" w:hAnsi="Cambria"/>
        </w:rPr>
        <w:t xml:space="preserve"> odlišných od</w:t>
      </w:r>
      <w:r w:rsidRPr="00CE49F5">
        <w:rPr>
          <w:rFonts w:ascii="Cambria" w:hAnsi="Cambria"/>
        </w:rPr>
        <w:t xml:space="preserve"> úkonov spadajúcich pod pravidelnú údržbu, revízie servisné prehliadky a záručné a mimozáručné opravy </w:t>
      </w:r>
      <w:r w:rsidR="00B07612">
        <w:rPr>
          <w:rFonts w:ascii="Cambria" w:hAnsi="Cambria"/>
        </w:rPr>
        <w:t xml:space="preserve">podľa bodu </w:t>
      </w:r>
      <w:r w:rsidR="00B07612">
        <w:rPr>
          <w:rFonts w:ascii="Cambria" w:hAnsi="Cambria"/>
        </w:rPr>
        <w:fldChar w:fldCharType="begin"/>
      </w:r>
      <w:r w:rsidR="00B07612">
        <w:rPr>
          <w:rFonts w:ascii="Cambria" w:hAnsi="Cambria"/>
        </w:rPr>
        <w:instrText xml:space="preserve"> REF _Ref75508681 \r \h </w:instrText>
      </w:r>
      <w:r w:rsidR="00B07612">
        <w:rPr>
          <w:rFonts w:ascii="Cambria" w:hAnsi="Cambria"/>
        </w:rPr>
      </w:r>
      <w:r w:rsidR="00B07612">
        <w:rPr>
          <w:rFonts w:ascii="Cambria" w:hAnsi="Cambria"/>
        </w:rPr>
        <w:fldChar w:fldCharType="separate"/>
      </w:r>
      <w:r w:rsidR="009A6329">
        <w:rPr>
          <w:rFonts w:ascii="Cambria" w:hAnsi="Cambria"/>
        </w:rPr>
        <w:t>(a)</w:t>
      </w:r>
      <w:r w:rsidR="00B07612">
        <w:rPr>
          <w:rFonts w:ascii="Cambria" w:hAnsi="Cambria"/>
        </w:rPr>
        <w:fldChar w:fldCharType="end"/>
      </w:r>
      <w:r w:rsidR="00B07612">
        <w:rPr>
          <w:rFonts w:ascii="Cambria" w:hAnsi="Cambria"/>
        </w:rPr>
        <w:t xml:space="preserve"> a </w:t>
      </w:r>
      <w:r w:rsidR="00B07612">
        <w:rPr>
          <w:rFonts w:ascii="Cambria" w:hAnsi="Cambria"/>
        </w:rPr>
        <w:fldChar w:fldCharType="begin"/>
      </w:r>
      <w:r w:rsidR="00B07612">
        <w:rPr>
          <w:rFonts w:ascii="Cambria" w:hAnsi="Cambria"/>
        </w:rPr>
        <w:instrText xml:space="preserve"> REF _Ref75508684 \r \h </w:instrText>
      </w:r>
      <w:r w:rsidR="00B07612">
        <w:rPr>
          <w:rFonts w:ascii="Cambria" w:hAnsi="Cambria"/>
        </w:rPr>
      </w:r>
      <w:r w:rsidR="00B07612">
        <w:rPr>
          <w:rFonts w:ascii="Cambria" w:hAnsi="Cambria"/>
        </w:rPr>
        <w:fldChar w:fldCharType="separate"/>
      </w:r>
      <w:r w:rsidR="009A6329">
        <w:rPr>
          <w:rFonts w:ascii="Cambria" w:hAnsi="Cambria"/>
        </w:rPr>
        <w:t>(b)</w:t>
      </w:r>
      <w:r w:rsidR="00B07612">
        <w:rPr>
          <w:rFonts w:ascii="Cambria" w:hAnsi="Cambria"/>
        </w:rPr>
        <w:fldChar w:fldCharType="end"/>
      </w:r>
      <w:r w:rsidR="00B07612">
        <w:rPr>
          <w:rFonts w:ascii="Cambria" w:hAnsi="Cambria"/>
        </w:rPr>
        <w:t xml:space="preserve"> vyššie</w:t>
      </w:r>
      <w:r w:rsidR="00881A89">
        <w:rPr>
          <w:rFonts w:ascii="Cambria" w:hAnsi="Cambria"/>
        </w:rPr>
        <w:t xml:space="preserve">, </w:t>
      </w:r>
      <w:r w:rsidR="00905527">
        <w:rPr>
          <w:rFonts w:ascii="Cambria" w:hAnsi="Cambria"/>
        </w:rPr>
        <w:t>v rozsahu v akom takúto bežnú údržbu</w:t>
      </w:r>
      <w:r w:rsidR="00881A89">
        <w:rPr>
          <w:rFonts w:ascii="Cambria" w:hAnsi="Cambria"/>
        </w:rPr>
        <w:t xml:space="preserve"> Dopravca vykonáva pravidelne aj pre Vozidlá Dopravcu, bude v rovnakom rozsahu </w:t>
      </w:r>
      <w:r w:rsidRPr="007F0177">
        <w:rPr>
          <w:rFonts w:ascii="Cambria" w:hAnsi="Cambria"/>
        </w:rPr>
        <w:t>vykonáva</w:t>
      </w:r>
      <w:r w:rsidR="00881A89">
        <w:rPr>
          <w:rFonts w:ascii="Cambria" w:hAnsi="Cambria"/>
        </w:rPr>
        <w:t>ť</w:t>
      </w:r>
      <w:r w:rsidRPr="007F0177">
        <w:rPr>
          <w:rFonts w:ascii="Cambria" w:hAnsi="Cambria"/>
        </w:rPr>
        <w:t xml:space="preserve"> počas celej doby nájmu Dopravca</w:t>
      </w:r>
      <w:r w:rsidR="00E105F5">
        <w:rPr>
          <w:rFonts w:ascii="Cambria" w:hAnsi="Cambria"/>
        </w:rPr>
        <w:t xml:space="preserve"> samostatne</w:t>
      </w:r>
      <w:r w:rsidR="00905527">
        <w:rPr>
          <w:rFonts w:ascii="Cambria" w:hAnsi="Cambria"/>
        </w:rPr>
        <w:t>, pričom</w:t>
      </w:r>
      <w:r w:rsidRPr="007F0177">
        <w:rPr>
          <w:rFonts w:ascii="Cambria" w:hAnsi="Cambria"/>
        </w:rPr>
        <w:t> náklady na tieto činnosti sú započítané v Ponuke Dopravcu;</w:t>
      </w:r>
    </w:p>
    <w:p w14:paraId="08818A3C" w14:textId="16B959C6" w:rsidR="00434F4A" w:rsidRDefault="00434F4A" w:rsidP="00434F4A">
      <w:pPr>
        <w:pStyle w:val="Heading2"/>
        <w:numPr>
          <w:ilvl w:val="0"/>
          <w:numId w:val="0"/>
        </w:numPr>
        <w:ind w:left="720"/>
        <w:rPr>
          <w:ins w:id="25" w:author="Tomas Uricek" w:date="2021-09-17T12:22:00Z"/>
          <w:rFonts w:ascii="Cambria" w:hAnsi="Cambria"/>
        </w:rPr>
      </w:pPr>
      <w:r w:rsidRPr="007F0177">
        <w:rPr>
          <w:rFonts w:ascii="Cambria" w:hAnsi="Cambria"/>
        </w:rPr>
        <w:t>Každý prípad údržby a odstránenia vady opravou v Servisnom stredisku a rozsah a cenu úkonov Servisného strediska podľa tohto bodu Dopravca vopred oznámi Objednávateľovi</w:t>
      </w:r>
      <w:r>
        <w:rPr>
          <w:rFonts w:ascii="Cambria" w:hAnsi="Cambria"/>
        </w:rPr>
        <w:t>.</w:t>
      </w:r>
    </w:p>
    <w:p w14:paraId="5FB5CE07" w14:textId="7A73FD0B" w:rsidR="008F5397" w:rsidRDefault="008F5397" w:rsidP="008F5397">
      <w:pPr>
        <w:pStyle w:val="Heading4"/>
        <w:rPr>
          <w:ins w:id="26" w:author="Tomas Uricek" w:date="2021-09-17T12:23:00Z"/>
          <w:rFonts w:ascii="Cambria" w:hAnsi="Cambria"/>
        </w:rPr>
      </w:pPr>
      <w:bookmarkStart w:id="27" w:name="_Ref82774439"/>
      <w:ins w:id="28" w:author="Tomas Uricek" w:date="2021-09-17T12:23:00Z">
        <w:r>
          <w:rPr>
            <w:rFonts w:ascii="Cambria" w:hAnsi="Cambria"/>
          </w:rPr>
          <w:t>P</w:t>
        </w:r>
      </w:ins>
      <w:ins w:id="29" w:author="Tomas Uricek" w:date="2021-09-17T12:22:00Z">
        <w:r>
          <w:rPr>
            <w:rFonts w:ascii="Cambria" w:hAnsi="Cambria"/>
          </w:rPr>
          <w:t>re plnenie Vozidiel Objednávateľa pohonnými hmotami:</w:t>
        </w:r>
      </w:ins>
      <w:bookmarkEnd w:id="27"/>
    </w:p>
    <w:p w14:paraId="0ECF0529" w14:textId="0585A007" w:rsidR="003C46EA" w:rsidRPr="007F0177" w:rsidRDefault="003C46EA" w:rsidP="00E76273">
      <w:pPr>
        <w:pStyle w:val="Heading5"/>
        <w:rPr>
          <w:ins w:id="30" w:author="Tomas Uricek" w:date="2021-09-17T12:23:00Z"/>
          <w:rFonts w:ascii="Cambria" w:hAnsi="Cambria"/>
        </w:rPr>
      </w:pPr>
      <w:ins w:id="31" w:author="Tomas Uricek" w:date="2021-09-17T12:23:00Z">
        <w:r w:rsidRPr="007F0177">
          <w:rPr>
            <w:rFonts w:ascii="Cambria" w:hAnsi="Cambria"/>
          </w:rPr>
          <w:t xml:space="preserve">Objednávateľ Dopravcovi oznámi miesto </w:t>
        </w:r>
        <w:r>
          <w:rPr>
            <w:rFonts w:ascii="Cambria" w:hAnsi="Cambria"/>
          </w:rPr>
          <w:t>plniacej stanice</w:t>
        </w:r>
        <w:r w:rsidRPr="007F0177">
          <w:rPr>
            <w:rFonts w:ascii="Cambria" w:hAnsi="Cambria"/>
          </w:rPr>
          <w:t xml:space="preserve"> na území mesta Zvolen, resp. maximálne vo vzdialenosti do 25 km od hranice mest</w:t>
        </w:r>
        <w:r>
          <w:rPr>
            <w:rFonts w:ascii="Cambria" w:hAnsi="Cambria"/>
          </w:rPr>
          <w:t>a</w:t>
        </w:r>
        <w:r w:rsidRPr="007F0177">
          <w:rPr>
            <w:rFonts w:ascii="Cambria" w:hAnsi="Cambria"/>
          </w:rPr>
          <w:t xml:space="preserve"> Zvolen, </w:t>
        </w:r>
      </w:ins>
      <w:ins w:id="32" w:author="Tomas Uricek" w:date="2021-09-17T12:24:00Z">
        <w:r>
          <w:rPr>
            <w:rFonts w:ascii="Cambria" w:hAnsi="Cambria"/>
          </w:rPr>
          <w:t xml:space="preserve">ktoré bude Dopravca využívať na plnenie Vozidiel Objednávateľa </w:t>
        </w:r>
        <w:r w:rsidR="00E76273">
          <w:rPr>
            <w:rFonts w:ascii="Cambria" w:hAnsi="Cambria"/>
          </w:rPr>
          <w:t>pohonnými hmotami CNG (ďalej aj ako „</w:t>
        </w:r>
        <w:r w:rsidR="00E76273" w:rsidRPr="00C34C63">
          <w:rPr>
            <w:rFonts w:ascii="Cambria" w:hAnsi="Cambria"/>
            <w:b/>
            <w:bCs/>
          </w:rPr>
          <w:t>Plniaca s</w:t>
        </w:r>
      </w:ins>
      <w:ins w:id="33" w:author="Tomas Uricek" w:date="2021-09-17T12:25:00Z">
        <w:r w:rsidR="00E76273" w:rsidRPr="00C34C63">
          <w:rPr>
            <w:rFonts w:ascii="Cambria" w:hAnsi="Cambria"/>
            <w:b/>
            <w:bCs/>
          </w:rPr>
          <w:t>tanica</w:t>
        </w:r>
        <w:r w:rsidR="00E76273">
          <w:rPr>
            <w:rFonts w:ascii="Cambria" w:hAnsi="Cambria"/>
          </w:rPr>
          <w:t>“)</w:t>
        </w:r>
      </w:ins>
      <w:ins w:id="34" w:author="Tomas Uricek" w:date="2021-09-17T12:23:00Z">
        <w:r w:rsidRPr="007F0177">
          <w:rPr>
            <w:rFonts w:ascii="Cambria" w:hAnsi="Cambria"/>
          </w:rPr>
          <w:t>; pričom</w:t>
        </w:r>
      </w:ins>
    </w:p>
    <w:p w14:paraId="4EBF829C" w14:textId="79AF70E2" w:rsidR="003C46EA" w:rsidRPr="00C34C63" w:rsidRDefault="003C46EA" w:rsidP="00C34C63">
      <w:pPr>
        <w:pStyle w:val="Heading5"/>
        <w:rPr>
          <w:rFonts w:ascii="Cambria" w:hAnsi="Cambria"/>
        </w:rPr>
      </w:pPr>
      <w:ins w:id="35" w:author="Tomas Uricek" w:date="2021-09-17T12:23:00Z">
        <w:r w:rsidRPr="007F0177">
          <w:rPr>
            <w:rFonts w:ascii="Cambria" w:hAnsi="Cambria"/>
          </w:rPr>
          <w:lastRenderedPageBreak/>
          <w:t>Objednávateľ Dopravcovi oznámi tiež dohodu medzi Objednávateľom a</w:t>
        </w:r>
      </w:ins>
      <w:ins w:id="36" w:author="Tomas Uricek" w:date="2021-09-17T12:24:00Z">
        <w:r w:rsidR="00E76273">
          <w:rPr>
            <w:rFonts w:ascii="Cambria" w:hAnsi="Cambria"/>
          </w:rPr>
          <w:t xml:space="preserve"> prevádzkovateľom </w:t>
        </w:r>
      </w:ins>
      <w:ins w:id="37" w:author="Tomas Uricek" w:date="2021-09-17T12:25:00Z">
        <w:r w:rsidR="00E76273">
          <w:rPr>
            <w:rFonts w:ascii="Cambria" w:hAnsi="Cambria"/>
          </w:rPr>
          <w:t>P</w:t>
        </w:r>
      </w:ins>
      <w:ins w:id="38" w:author="Tomas Uricek" w:date="2021-09-17T12:24:00Z">
        <w:r w:rsidR="00E76273">
          <w:rPr>
            <w:rFonts w:ascii="Cambria" w:hAnsi="Cambria"/>
          </w:rPr>
          <w:t>lniacej stanice</w:t>
        </w:r>
      </w:ins>
      <w:ins w:id="39" w:author="Tomas Uricek" w:date="2021-09-17T12:23:00Z">
        <w:r w:rsidRPr="007F0177">
          <w:rPr>
            <w:rFonts w:ascii="Cambria" w:hAnsi="Cambria"/>
          </w:rPr>
          <w:t xml:space="preserve"> o cenách za </w:t>
        </w:r>
      </w:ins>
      <w:ins w:id="40" w:author="Tomas Uricek" w:date="2021-09-17T12:25:00Z">
        <w:r w:rsidR="00E76273">
          <w:rPr>
            <w:rFonts w:ascii="Cambria" w:hAnsi="Cambria"/>
          </w:rPr>
          <w:t xml:space="preserve">CNG </w:t>
        </w:r>
      </w:ins>
      <w:ins w:id="41" w:author="Tomas Uricek" w:date="2021-09-17T12:23:00Z">
        <w:r w:rsidRPr="007F0177">
          <w:rPr>
            <w:rFonts w:ascii="Cambria" w:hAnsi="Cambria"/>
          </w:rPr>
          <w:t xml:space="preserve">a Dopravca bude hradiť všetky faktúry vystavené </w:t>
        </w:r>
      </w:ins>
      <w:ins w:id="42" w:author="Tomas Uricek" w:date="2021-09-17T12:25:00Z">
        <w:r w:rsidR="00E76273">
          <w:rPr>
            <w:rFonts w:ascii="Cambria" w:hAnsi="Cambria"/>
          </w:rPr>
          <w:t>prevádzkovateľom Plniacej stanice</w:t>
        </w:r>
      </w:ins>
      <w:ins w:id="43" w:author="Tomas Uricek" w:date="2021-09-17T12:23:00Z">
        <w:r w:rsidRPr="007F0177">
          <w:rPr>
            <w:rFonts w:ascii="Cambria" w:hAnsi="Cambria"/>
          </w:rPr>
          <w:t xml:space="preserve"> za </w:t>
        </w:r>
      </w:ins>
      <w:ins w:id="44" w:author="Tomas Uricek" w:date="2021-09-17T12:25:00Z">
        <w:r w:rsidR="00E76273">
          <w:rPr>
            <w:rFonts w:ascii="Cambria" w:hAnsi="Cambria"/>
          </w:rPr>
          <w:t>CNG</w:t>
        </w:r>
      </w:ins>
      <w:ins w:id="45" w:author="Tomas Uricek" w:date="2021-09-17T12:23:00Z">
        <w:r w:rsidRPr="007F0177">
          <w:rPr>
            <w:rFonts w:ascii="Cambria" w:hAnsi="Cambria"/>
          </w:rPr>
          <w:t xml:space="preserve"> (pokiaľ budú v súlade s cenami, ktoré Dopravcovi oznámil Objednávateľ) a Dopravca si tieto náklady vyúčtuje v rámci Preukázanej straty postupom podľa článku </w:t>
        </w:r>
        <w:r w:rsidRPr="007F0177">
          <w:rPr>
            <w:rFonts w:ascii="Cambria" w:hAnsi="Cambria"/>
          </w:rPr>
          <w:fldChar w:fldCharType="begin"/>
        </w:r>
        <w:r w:rsidRPr="007F0177">
          <w:rPr>
            <w:rFonts w:ascii="Cambria" w:hAnsi="Cambria"/>
          </w:rPr>
          <w:instrText xml:space="preserve"> REF _Ref73702106 \r \h  \* MERGEFORMAT </w:instrText>
        </w:r>
      </w:ins>
      <w:r w:rsidRPr="007F0177">
        <w:rPr>
          <w:rFonts w:ascii="Cambria" w:hAnsi="Cambria"/>
        </w:rPr>
      </w:r>
      <w:ins w:id="46" w:author="Tomas Uricek" w:date="2021-09-17T12:23:00Z">
        <w:r w:rsidRPr="007F0177">
          <w:rPr>
            <w:rFonts w:ascii="Cambria" w:hAnsi="Cambria"/>
          </w:rPr>
          <w:fldChar w:fldCharType="separate"/>
        </w:r>
        <w:r>
          <w:rPr>
            <w:rFonts w:ascii="Cambria" w:hAnsi="Cambria"/>
          </w:rPr>
          <w:t>8</w:t>
        </w:r>
        <w:r w:rsidRPr="007F0177">
          <w:rPr>
            <w:rFonts w:ascii="Cambria" w:hAnsi="Cambria"/>
          </w:rPr>
          <w:fldChar w:fldCharType="end"/>
        </w:r>
        <w:r w:rsidRPr="007F0177">
          <w:rPr>
            <w:rFonts w:ascii="Cambria" w:hAnsi="Cambria"/>
          </w:rPr>
          <w:t xml:space="preserve"> tejto Zmluvy;</w:t>
        </w:r>
      </w:ins>
    </w:p>
    <w:p w14:paraId="6292F576" w14:textId="198FC415" w:rsidR="002F6232" w:rsidRDefault="00A37D0D" w:rsidP="001D6C73">
      <w:pPr>
        <w:pStyle w:val="Heading2"/>
        <w:rPr>
          <w:ins w:id="47" w:author="Tomas Uricek" w:date="2021-09-17T12:26:00Z"/>
          <w:rFonts w:ascii="Cambria" w:hAnsi="Cambria"/>
        </w:rPr>
      </w:pPr>
      <w:bookmarkStart w:id="48" w:name="_Ref74652115"/>
      <w:bookmarkStart w:id="49" w:name="_Ref74921301"/>
      <w:r w:rsidRPr="007F0177">
        <w:rPr>
          <w:rFonts w:ascii="Cambria" w:hAnsi="Cambria"/>
        </w:rPr>
        <w:t>Objednávateľ</w:t>
      </w:r>
      <w:r w:rsidR="00317FD2" w:rsidRPr="007F0177">
        <w:rPr>
          <w:rFonts w:ascii="Cambria" w:hAnsi="Cambria"/>
        </w:rPr>
        <w:t xml:space="preserve"> </w:t>
      </w:r>
      <w:r w:rsidR="00700ADD" w:rsidRPr="007F0177">
        <w:rPr>
          <w:rFonts w:ascii="Cambria" w:hAnsi="Cambria"/>
        </w:rPr>
        <w:t>v dostatočnom časovom predstihu pred odovzdaním Vozidiel Objednávateľa Dopravcovi</w:t>
      </w:r>
      <w:r w:rsidR="00D30A06" w:rsidRPr="007F0177">
        <w:rPr>
          <w:rFonts w:ascii="Cambria" w:hAnsi="Cambria"/>
        </w:rPr>
        <w:t>,</w:t>
      </w:r>
      <w:r w:rsidR="00700ADD" w:rsidRPr="007F0177">
        <w:rPr>
          <w:rFonts w:ascii="Cambria" w:hAnsi="Cambria"/>
        </w:rPr>
        <w:t xml:space="preserve"> vykoná </w:t>
      </w:r>
      <w:r w:rsidR="00B41EA1" w:rsidRPr="007F0177">
        <w:rPr>
          <w:rFonts w:ascii="Cambria" w:hAnsi="Cambria"/>
        </w:rPr>
        <w:t xml:space="preserve">na základe GPS údajov (súradníc) zasielaných Dopravcom z Vozidla Objednávateľa do CED </w:t>
      </w:r>
      <w:r w:rsidR="00700ADD" w:rsidRPr="007F0177">
        <w:rPr>
          <w:rFonts w:ascii="Cambria" w:hAnsi="Cambria"/>
        </w:rPr>
        <w:t xml:space="preserve">meranie </w:t>
      </w:r>
      <w:proofErr w:type="spellStart"/>
      <w:r w:rsidR="00700ADD" w:rsidRPr="007F0177">
        <w:rPr>
          <w:rFonts w:ascii="Cambria" w:hAnsi="Cambria"/>
        </w:rPr>
        <w:t>kilometrickej</w:t>
      </w:r>
      <w:proofErr w:type="spellEnd"/>
      <w:r w:rsidR="00700ADD" w:rsidRPr="007F0177">
        <w:rPr>
          <w:rFonts w:ascii="Cambria" w:hAnsi="Cambria"/>
        </w:rPr>
        <w:t xml:space="preserve"> dĺžky </w:t>
      </w:r>
      <w:ins w:id="50" w:author="Tomas Uricek" w:date="2021-09-17T12:26:00Z">
        <w:r w:rsidR="002F6232">
          <w:rPr>
            <w:rFonts w:ascii="Cambria" w:hAnsi="Cambria"/>
          </w:rPr>
          <w:t>medzi</w:t>
        </w:r>
      </w:ins>
    </w:p>
    <w:p w14:paraId="17EEA108" w14:textId="3B621C2A" w:rsidR="002F6232" w:rsidRDefault="00700ADD" w:rsidP="002F6232">
      <w:pPr>
        <w:pStyle w:val="Heading4"/>
        <w:rPr>
          <w:ins w:id="51" w:author="Tomas Uricek" w:date="2021-09-17T12:26:00Z"/>
          <w:rFonts w:ascii="Cambria" w:hAnsi="Cambria"/>
        </w:rPr>
      </w:pPr>
      <w:del w:id="52" w:author="Tomas Uricek" w:date="2021-09-17T12:26:00Z">
        <w:r w:rsidRPr="00C34C63" w:rsidDel="002F6232">
          <w:rPr>
            <w:rFonts w:ascii="Cambria" w:hAnsi="Cambria"/>
          </w:rPr>
          <w:delText xml:space="preserve">medzi </w:delText>
        </w:r>
      </w:del>
      <w:r w:rsidRPr="00C34C63">
        <w:rPr>
          <w:rFonts w:ascii="Cambria" w:hAnsi="Cambria"/>
        </w:rPr>
        <w:t>východzím bodom</w:t>
      </w:r>
      <w:r w:rsidR="00D30A06" w:rsidRPr="00C34C63">
        <w:rPr>
          <w:rFonts w:ascii="Cambria" w:hAnsi="Cambria"/>
        </w:rPr>
        <w:t xml:space="preserve"> </w:t>
      </w:r>
      <w:r w:rsidR="00E13B93" w:rsidRPr="00C34C63">
        <w:rPr>
          <w:rFonts w:ascii="Cambria" w:hAnsi="Cambria"/>
        </w:rPr>
        <w:t>Vozidl</w:t>
      </w:r>
      <w:r w:rsidR="00D30A06" w:rsidRPr="00C34C63">
        <w:rPr>
          <w:rFonts w:ascii="Cambria" w:hAnsi="Cambria"/>
        </w:rPr>
        <w:t>a</w:t>
      </w:r>
      <w:r w:rsidR="00E13B93" w:rsidRPr="00C34C63">
        <w:rPr>
          <w:rFonts w:ascii="Cambria" w:hAnsi="Cambria"/>
        </w:rPr>
        <w:t xml:space="preserve"> Objednávateľa a Servisným strediskom</w:t>
      </w:r>
      <w:ins w:id="53" w:author="Tomas Uricek" w:date="2021-09-17T12:26:00Z">
        <w:r w:rsidR="002F6232">
          <w:rPr>
            <w:rFonts w:ascii="Cambria" w:hAnsi="Cambria"/>
          </w:rPr>
          <w:t>; a</w:t>
        </w:r>
      </w:ins>
    </w:p>
    <w:p w14:paraId="01B4891C" w14:textId="77777777" w:rsidR="007B6F8B" w:rsidRDefault="002F6232" w:rsidP="002F6232">
      <w:pPr>
        <w:pStyle w:val="Heading4"/>
        <w:rPr>
          <w:ins w:id="54" w:author="Tomas Uricek" w:date="2021-09-17T12:27:00Z"/>
          <w:rFonts w:ascii="Cambria" w:hAnsi="Cambria"/>
        </w:rPr>
      </w:pPr>
      <w:ins w:id="55" w:author="Tomas Uricek" w:date="2021-09-17T12:26:00Z">
        <w:r>
          <w:rPr>
            <w:rFonts w:ascii="Cambria" w:hAnsi="Cambria"/>
          </w:rPr>
          <w:t>východzím</w:t>
        </w:r>
        <w:r w:rsidR="007B6F8B">
          <w:rPr>
            <w:rFonts w:ascii="Cambria" w:hAnsi="Cambria"/>
          </w:rPr>
          <w:t xml:space="preserve"> bodom Vozidla Objednávateľa a Plniacou stanicou</w:t>
        </w:r>
      </w:ins>
      <w:r w:rsidR="00173A6B" w:rsidRPr="00C34C63">
        <w:rPr>
          <w:rFonts w:ascii="Cambria" w:hAnsi="Cambria"/>
        </w:rPr>
        <w:t xml:space="preserve">. </w:t>
      </w:r>
    </w:p>
    <w:p w14:paraId="2D2C336D" w14:textId="3FBC1268" w:rsidR="00173A6B" w:rsidRPr="00C34C63" w:rsidRDefault="00173A6B" w:rsidP="00C34C63">
      <w:pPr>
        <w:pStyle w:val="Heading4"/>
        <w:numPr>
          <w:ilvl w:val="0"/>
          <w:numId w:val="0"/>
        </w:numPr>
        <w:ind w:left="720"/>
        <w:rPr>
          <w:rFonts w:ascii="Cambria" w:hAnsi="Cambria"/>
        </w:rPr>
      </w:pPr>
      <w:r w:rsidRPr="00C34C63">
        <w:rPr>
          <w:rFonts w:ascii="Cambria" w:hAnsi="Cambria"/>
        </w:rPr>
        <w:t xml:space="preserve">Pre účely výpočtu </w:t>
      </w:r>
      <w:proofErr w:type="spellStart"/>
      <w:r w:rsidRPr="00C34C63">
        <w:rPr>
          <w:rFonts w:ascii="Cambria" w:hAnsi="Cambria"/>
        </w:rPr>
        <w:t>kilometrickej</w:t>
      </w:r>
      <w:proofErr w:type="spellEnd"/>
      <w:r w:rsidRPr="00C34C63">
        <w:rPr>
          <w:rFonts w:ascii="Cambria" w:hAnsi="Cambria"/>
        </w:rPr>
        <w:t xml:space="preserve"> dĺžky dopravného výkonu, ktorý Doprava vykoná pre účely údržby a opráv</w:t>
      </w:r>
      <w:ins w:id="56" w:author="Tomas Uricek" w:date="2021-09-17T12:27:00Z">
        <w:r w:rsidR="007B6F8B" w:rsidRPr="007B6F8B">
          <w:rPr>
            <w:rFonts w:ascii="Cambria" w:hAnsi="Cambria"/>
          </w:rPr>
          <w:t xml:space="preserve"> </w:t>
        </w:r>
        <w:r w:rsidR="007B6F8B">
          <w:rPr>
            <w:rFonts w:ascii="Cambria" w:hAnsi="Cambria"/>
          </w:rPr>
          <w:t>a plnenia pohonnými hmotami</w:t>
        </w:r>
      </w:ins>
      <w:r w:rsidRPr="00C34C63">
        <w:rPr>
          <w:rFonts w:ascii="Cambria" w:hAnsi="Cambria"/>
        </w:rPr>
        <w:t xml:space="preserve"> Vozidiel Objednávateľa, ktorá sa započíta pri kalkulácii Preukázanej straty, sa bude následne vychádzať z takto odmeranej </w:t>
      </w:r>
      <w:proofErr w:type="spellStart"/>
      <w:r w:rsidRPr="00C34C63">
        <w:rPr>
          <w:rFonts w:ascii="Cambria" w:hAnsi="Cambria"/>
        </w:rPr>
        <w:t>kilometrickej</w:t>
      </w:r>
      <w:proofErr w:type="spellEnd"/>
      <w:r w:rsidRPr="00C34C63">
        <w:rPr>
          <w:rFonts w:ascii="Cambria" w:hAnsi="Cambria"/>
        </w:rPr>
        <w:t xml:space="preserve"> dĺžky a</w:t>
      </w:r>
      <w:r w:rsidR="00DA4787" w:rsidRPr="00C34C63">
        <w:rPr>
          <w:rFonts w:ascii="Cambria" w:hAnsi="Cambria"/>
        </w:rPr>
        <w:t> počtu opakovaní tejto trasy Vozidlom objednávateľa v danom mesiaci.</w:t>
      </w:r>
      <w:bookmarkEnd w:id="48"/>
      <w:r w:rsidR="008F1BB0" w:rsidRPr="00C34C63">
        <w:rPr>
          <w:rFonts w:ascii="Cambria" w:hAnsi="Cambria"/>
        </w:rPr>
        <w:t xml:space="preserve"> Pokiaľ bude Vozidlo Objednávateľa do Servisného strediska </w:t>
      </w:r>
      <w:ins w:id="57" w:author="Tomas Uricek" w:date="2021-09-17T12:27:00Z">
        <w:r w:rsidR="007B6F8B">
          <w:rPr>
            <w:rFonts w:ascii="Cambria" w:hAnsi="Cambria"/>
          </w:rPr>
          <w:t xml:space="preserve">alebo Plniacej stanice </w:t>
        </w:r>
      </w:ins>
      <w:r w:rsidR="008F1BB0" w:rsidRPr="00C34C63">
        <w:rPr>
          <w:rFonts w:ascii="Cambria" w:hAnsi="Cambria"/>
        </w:rPr>
        <w:t xml:space="preserve">vypravené z iného miesta, pre účely výpočtu skutočnej </w:t>
      </w:r>
      <w:proofErr w:type="spellStart"/>
      <w:r w:rsidR="008F1BB0" w:rsidRPr="00C34C63">
        <w:rPr>
          <w:rFonts w:ascii="Cambria" w:hAnsi="Cambria"/>
        </w:rPr>
        <w:t>kilometrickej</w:t>
      </w:r>
      <w:proofErr w:type="spellEnd"/>
      <w:r w:rsidR="008F1BB0" w:rsidRPr="00C34C63">
        <w:rPr>
          <w:rFonts w:ascii="Cambria" w:hAnsi="Cambria"/>
        </w:rPr>
        <w:t xml:space="preserve"> dĺžky sa bude vychádzať z GPS údajov(súradníc) zasielaných Dopravcom z Vozidla Objednávateľa do CED.</w:t>
      </w:r>
      <w:bookmarkEnd w:id="49"/>
    </w:p>
    <w:p w14:paraId="27B4AC8B" w14:textId="35708258" w:rsidR="00DA042A" w:rsidRDefault="00615538" w:rsidP="00DA042A">
      <w:pPr>
        <w:pStyle w:val="Heading2"/>
        <w:rPr>
          <w:rFonts w:ascii="Cambria" w:hAnsi="Cambria"/>
        </w:rPr>
      </w:pPr>
      <w:r>
        <w:rPr>
          <w:rFonts w:ascii="Cambria" w:hAnsi="Cambria"/>
        </w:rPr>
        <w:t>V prípade</w:t>
      </w:r>
      <w:r w:rsidR="00DA042A" w:rsidRPr="007F0177">
        <w:rPr>
          <w:rFonts w:ascii="Cambria" w:hAnsi="Cambria"/>
        </w:rPr>
        <w:t xml:space="preserve"> objektívnej nemožnosti dosiahnutia plnenia Záväzku verejnej služby </w:t>
      </w:r>
      <w:r w:rsidR="00476E7B" w:rsidRPr="007F0177">
        <w:rPr>
          <w:rFonts w:ascii="Cambria" w:hAnsi="Cambria"/>
        </w:rPr>
        <w:t xml:space="preserve">(čo do rozsahu či kvality) </w:t>
      </w:r>
      <w:r w:rsidR="00DA042A" w:rsidRPr="007F0177">
        <w:rPr>
          <w:rFonts w:ascii="Cambria" w:hAnsi="Cambria"/>
        </w:rPr>
        <w:t>z</w:t>
      </w:r>
      <w:r w:rsidR="00556A34" w:rsidRPr="007F0177">
        <w:rPr>
          <w:rFonts w:ascii="Cambria" w:hAnsi="Cambria"/>
        </w:rPr>
        <w:t> </w:t>
      </w:r>
      <w:r w:rsidR="00DA042A" w:rsidRPr="007F0177">
        <w:rPr>
          <w:rFonts w:ascii="Cambria" w:hAnsi="Cambria"/>
        </w:rPr>
        <w:t>dôvodov</w:t>
      </w:r>
      <w:r w:rsidR="00556A34" w:rsidRPr="007F0177">
        <w:rPr>
          <w:rFonts w:ascii="Cambria" w:hAnsi="Cambria"/>
        </w:rPr>
        <w:t xml:space="preserve"> nedostupnosti </w:t>
      </w:r>
      <w:r w:rsidR="00476E7B" w:rsidRPr="007F0177">
        <w:rPr>
          <w:rFonts w:ascii="Cambria" w:hAnsi="Cambria"/>
        </w:rPr>
        <w:t xml:space="preserve">Vozidiel Objednávateľa </w:t>
      </w:r>
      <w:r w:rsidR="00556A34" w:rsidRPr="007F0177">
        <w:rPr>
          <w:rFonts w:ascii="Cambria" w:hAnsi="Cambria"/>
        </w:rPr>
        <w:t>(vrátane poruchy, či zhoršenia prevádzkového stavu Vozidla Objednávateľa znemožňujúceho</w:t>
      </w:r>
      <w:r w:rsidR="00476E7B" w:rsidRPr="007F0177">
        <w:rPr>
          <w:rFonts w:ascii="Cambria" w:hAnsi="Cambria"/>
        </w:rPr>
        <w:t xml:space="preserve"> jeho využitie pre účely plnenia Záväzku verejnej služby)</w:t>
      </w:r>
      <w:r>
        <w:rPr>
          <w:rFonts w:ascii="Cambria" w:hAnsi="Cambria"/>
        </w:rPr>
        <w:t xml:space="preserve"> Objednávateľ nezodpovedá za škodu</w:t>
      </w:r>
      <w:r w:rsidR="00476E7B" w:rsidRPr="007F0177">
        <w:rPr>
          <w:rFonts w:ascii="Cambria" w:hAnsi="Cambria"/>
        </w:rPr>
        <w:t>,</w:t>
      </w:r>
      <w:r>
        <w:rPr>
          <w:rFonts w:ascii="Cambria" w:hAnsi="Cambria"/>
        </w:rPr>
        <w:t xml:space="preserve"> avšak v takom prípade</w:t>
      </w:r>
      <w:r w:rsidR="009F093C">
        <w:rPr>
          <w:rFonts w:ascii="Cambria" w:hAnsi="Cambria"/>
        </w:rPr>
        <w:t xml:space="preserve"> a</w:t>
      </w:r>
      <w:r w:rsidR="00476E7B" w:rsidRPr="007F0177">
        <w:rPr>
          <w:rFonts w:ascii="Cambria" w:hAnsi="Cambria"/>
        </w:rPr>
        <w:t xml:space="preserve"> v rozsahu v akom tento výpadok nie je objektívne možné </w:t>
      </w:r>
      <w:r w:rsidR="006D6848" w:rsidRPr="007F0177">
        <w:rPr>
          <w:rFonts w:ascii="Cambria" w:hAnsi="Cambria"/>
        </w:rPr>
        <w:t>pokryť a plnenie Záväzku verejnej služby zabezpečiť</w:t>
      </w:r>
      <w:r w:rsidR="00476E7B" w:rsidRPr="007F0177">
        <w:rPr>
          <w:rFonts w:ascii="Cambria" w:hAnsi="Cambria"/>
        </w:rPr>
        <w:t xml:space="preserve"> </w:t>
      </w:r>
      <w:r w:rsidR="006D6848" w:rsidRPr="007F0177">
        <w:rPr>
          <w:rFonts w:ascii="Cambria" w:hAnsi="Cambria"/>
        </w:rPr>
        <w:t xml:space="preserve">využitím iných </w:t>
      </w:r>
      <w:r w:rsidR="003416F4" w:rsidRPr="007F0177">
        <w:rPr>
          <w:rFonts w:ascii="Cambria" w:hAnsi="Cambria"/>
        </w:rPr>
        <w:t xml:space="preserve">Záložných </w:t>
      </w:r>
      <w:r w:rsidR="006D6848" w:rsidRPr="007F0177">
        <w:rPr>
          <w:rFonts w:ascii="Cambria" w:hAnsi="Cambria"/>
        </w:rPr>
        <w:t xml:space="preserve">Vozidiel, Dopravca nezodpovedá za plnenie Záväzku verejnej služby. </w:t>
      </w:r>
    </w:p>
    <w:p w14:paraId="4FD0667B" w14:textId="76E3F70C" w:rsidR="00A061C4" w:rsidRDefault="00453FBE" w:rsidP="004A3B7F">
      <w:pPr>
        <w:pStyle w:val="Heading2"/>
        <w:rPr>
          <w:rFonts w:ascii="Cambria" w:hAnsi="Cambria"/>
        </w:rPr>
      </w:pPr>
      <w:r>
        <w:rPr>
          <w:rFonts w:ascii="Cambria" w:hAnsi="Cambria"/>
        </w:rPr>
        <w:t xml:space="preserve">Objednávateľ je oprávnený </w:t>
      </w:r>
      <w:r w:rsidR="00183154">
        <w:rPr>
          <w:rFonts w:ascii="Cambria" w:hAnsi="Cambria"/>
        </w:rPr>
        <w:t xml:space="preserve">kedykoľvek </w:t>
      </w:r>
      <w:r w:rsidR="0044346B">
        <w:rPr>
          <w:rFonts w:ascii="Cambria" w:hAnsi="Cambria"/>
        </w:rPr>
        <w:t>nájom Vozidla Dopravcu ukončiť výpoveďou s výpovednou lehotou šesť (6) mesiacov</w:t>
      </w:r>
      <w:r w:rsidR="00183154">
        <w:rPr>
          <w:rFonts w:ascii="Cambria" w:hAnsi="Cambria"/>
        </w:rPr>
        <w:t xml:space="preserve"> a </w:t>
      </w:r>
      <w:r>
        <w:rPr>
          <w:rFonts w:ascii="Cambria" w:hAnsi="Cambria"/>
        </w:rPr>
        <w:t>Dopravcovi nariadiť, aby Dopravca zabezpečil</w:t>
      </w:r>
      <w:r w:rsidR="00A061C4">
        <w:rPr>
          <w:rFonts w:ascii="Cambria" w:hAnsi="Cambria"/>
        </w:rPr>
        <w:t xml:space="preserve"> </w:t>
      </w:r>
      <w:r w:rsidR="00A6559C">
        <w:rPr>
          <w:rFonts w:ascii="Cambria" w:hAnsi="Cambria"/>
        </w:rPr>
        <w:t>náhradu za Vozidlo Objednávateľa</w:t>
      </w:r>
      <w:r w:rsidR="008A64E8">
        <w:rPr>
          <w:rFonts w:ascii="Cambria" w:hAnsi="Cambria"/>
        </w:rPr>
        <w:t xml:space="preserve">, pričom má oprávnenie určiť, či Dopravca zabezpečí Vozidlo zodpovedajúce požiadavkám platným pre riadne Vozidlo alebo Dočasné Vozidlo. Na </w:t>
      </w:r>
      <w:r w:rsidR="00B31527">
        <w:rPr>
          <w:rFonts w:ascii="Cambria" w:hAnsi="Cambria"/>
        </w:rPr>
        <w:t xml:space="preserve">zabezpečenie Vozidla Dopravcu podľa tohto bodu sa primerane uplatňujú podmienky </w:t>
      </w:r>
      <w:r w:rsidR="00394B26">
        <w:rPr>
          <w:rFonts w:ascii="Cambria" w:hAnsi="Cambria"/>
        </w:rPr>
        <w:t xml:space="preserve">a lehoty </w:t>
      </w:r>
      <w:r w:rsidR="00B31527">
        <w:rPr>
          <w:rFonts w:ascii="Cambria" w:hAnsi="Cambria"/>
        </w:rPr>
        <w:t xml:space="preserve">podľa bodu </w:t>
      </w:r>
      <w:r w:rsidR="00B31527">
        <w:rPr>
          <w:rFonts w:ascii="Cambria" w:hAnsi="Cambria"/>
        </w:rPr>
        <w:fldChar w:fldCharType="begin"/>
      </w:r>
      <w:r w:rsidR="00B31527">
        <w:rPr>
          <w:rFonts w:ascii="Cambria" w:hAnsi="Cambria"/>
        </w:rPr>
        <w:instrText xml:space="preserve"> REF _Ref77318878 \r \h </w:instrText>
      </w:r>
      <w:r w:rsidR="00B31527">
        <w:rPr>
          <w:rFonts w:ascii="Cambria" w:hAnsi="Cambria"/>
        </w:rPr>
      </w:r>
      <w:r w:rsidR="00B31527">
        <w:rPr>
          <w:rFonts w:ascii="Cambria" w:hAnsi="Cambria"/>
        </w:rPr>
        <w:fldChar w:fldCharType="separate"/>
      </w:r>
      <w:r w:rsidR="009A6329">
        <w:rPr>
          <w:rFonts w:ascii="Cambria" w:hAnsi="Cambria"/>
        </w:rPr>
        <w:t>5.6(b)</w:t>
      </w:r>
      <w:r w:rsidR="00B31527">
        <w:rPr>
          <w:rFonts w:ascii="Cambria" w:hAnsi="Cambria"/>
        </w:rPr>
        <w:fldChar w:fldCharType="end"/>
      </w:r>
      <w:r w:rsidR="00B31527">
        <w:rPr>
          <w:rFonts w:ascii="Cambria" w:hAnsi="Cambria"/>
        </w:rPr>
        <w:t xml:space="preserve"> </w:t>
      </w:r>
      <w:r w:rsidR="00394B26">
        <w:rPr>
          <w:rFonts w:ascii="Cambria" w:hAnsi="Cambria"/>
        </w:rPr>
        <w:t>tejto Zmluvy</w:t>
      </w:r>
      <w:r w:rsidR="00B31527">
        <w:rPr>
          <w:rFonts w:ascii="Cambria" w:hAnsi="Cambria"/>
        </w:rPr>
        <w:t>.</w:t>
      </w:r>
      <w:r w:rsidR="00183154">
        <w:rPr>
          <w:rFonts w:ascii="Cambria" w:hAnsi="Cambria"/>
        </w:rPr>
        <w:t xml:space="preserve"> Oprávnenie Objednávateľa nariadiť Dopravcovi povinnosť zabezpečiť náhradné Vozidlo za Vozidlo Objednávateľa nie je viazané na výpoveď </w:t>
      </w:r>
      <w:r w:rsidR="003E4ACB">
        <w:rPr>
          <w:rFonts w:ascii="Cambria" w:hAnsi="Cambria"/>
        </w:rPr>
        <w:t xml:space="preserve">nájmu v prípade, ak dôjde k zániku Vozidla Objednávateľa alebo sa Vozidlo Objednávateľa stane dlhodobo </w:t>
      </w:r>
      <w:r w:rsidR="00EC056D">
        <w:rPr>
          <w:rFonts w:ascii="Cambria" w:hAnsi="Cambria"/>
        </w:rPr>
        <w:t>nespôsobilé na užívanie na účel, na ktorý je určené.</w:t>
      </w:r>
    </w:p>
    <w:p w14:paraId="1136D803" w14:textId="50B1A591" w:rsidR="00101CD6" w:rsidRPr="00101CD6" w:rsidRDefault="00101CD6" w:rsidP="00101CD6">
      <w:pPr>
        <w:pStyle w:val="Heading2"/>
        <w:rPr>
          <w:rFonts w:ascii="Cambria" w:hAnsi="Cambria"/>
        </w:rPr>
      </w:pPr>
      <w:r w:rsidRPr="007E7680">
        <w:rPr>
          <w:rFonts w:ascii="Cambria" w:hAnsi="Cambria"/>
        </w:rPr>
        <w:t xml:space="preserve">V deň </w:t>
      </w:r>
      <w:r>
        <w:rPr>
          <w:rFonts w:ascii="Cambria" w:hAnsi="Cambria"/>
        </w:rPr>
        <w:t>skončenia nájmu</w:t>
      </w:r>
      <w:r w:rsidRPr="007E7680">
        <w:rPr>
          <w:rFonts w:ascii="Cambria" w:hAnsi="Cambria"/>
        </w:rPr>
        <w:t xml:space="preserve"> je </w:t>
      </w:r>
      <w:r>
        <w:rPr>
          <w:rFonts w:ascii="Cambria" w:hAnsi="Cambria"/>
        </w:rPr>
        <w:t>Dopravca</w:t>
      </w:r>
      <w:r w:rsidRPr="007E7680">
        <w:rPr>
          <w:rFonts w:ascii="Cambria" w:hAnsi="Cambria"/>
        </w:rPr>
        <w:t xml:space="preserve"> povinný pristaviť Vozidlo</w:t>
      </w:r>
      <w:r>
        <w:rPr>
          <w:rFonts w:ascii="Cambria" w:hAnsi="Cambria"/>
        </w:rPr>
        <w:t xml:space="preserve"> Objednávateľa</w:t>
      </w:r>
      <w:r w:rsidRPr="007E7680">
        <w:rPr>
          <w:rFonts w:ascii="Cambria" w:hAnsi="Cambria"/>
        </w:rPr>
        <w:t xml:space="preserve"> do miesta </w:t>
      </w:r>
      <w:r w:rsidR="008F7772">
        <w:rPr>
          <w:rFonts w:ascii="Cambria" w:hAnsi="Cambria"/>
        </w:rPr>
        <w:t>určeného Objednávateľom v rámci mesta Zvolen</w:t>
      </w:r>
      <w:r w:rsidRPr="007E7680">
        <w:rPr>
          <w:rFonts w:ascii="Cambria" w:hAnsi="Cambria"/>
        </w:rPr>
        <w:t xml:space="preserve">. </w:t>
      </w:r>
      <w:r w:rsidR="008F7772">
        <w:rPr>
          <w:rFonts w:ascii="Cambria" w:hAnsi="Cambria"/>
        </w:rPr>
        <w:t>Dopravca</w:t>
      </w:r>
      <w:r w:rsidRPr="007E7680">
        <w:rPr>
          <w:rFonts w:ascii="Cambria" w:hAnsi="Cambria"/>
        </w:rPr>
        <w:t xml:space="preserve"> je povinný Vozidlo </w:t>
      </w:r>
      <w:r w:rsidR="008F7772">
        <w:rPr>
          <w:rFonts w:ascii="Cambria" w:hAnsi="Cambria"/>
        </w:rPr>
        <w:t xml:space="preserve">Objednávateľa </w:t>
      </w:r>
      <w:r w:rsidRPr="007E7680">
        <w:rPr>
          <w:rFonts w:ascii="Cambria" w:hAnsi="Cambria"/>
        </w:rPr>
        <w:t>vrátiť čisté, v stave zodpovedajúcom veku a počtu najazdených kilometrov a so všetkými príslušnými dokladmi k</w:t>
      </w:r>
      <w:r w:rsidR="008F7772">
        <w:rPr>
          <w:rFonts w:ascii="Cambria" w:hAnsi="Cambria"/>
        </w:rPr>
        <w:t> </w:t>
      </w:r>
      <w:r w:rsidRPr="007E7680">
        <w:rPr>
          <w:rFonts w:ascii="Cambria" w:hAnsi="Cambria"/>
        </w:rPr>
        <w:t>Vozidlu</w:t>
      </w:r>
      <w:r w:rsidR="008F7772">
        <w:rPr>
          <w:rFonts w:ascii="Cambria" w:hAnsi="Cambria"/>
        </w:rPr>
        <w:t xml:space="preserve"> Objednávateľa</w:t>
      </w:r>
      <w:r w:rsidRPr="007E7680">
        <w:rPr>
          <w:rFonts w:ascii="Cambria" w:hAnsi="Cambria"/>
        </w:rPr>
        <w:t xml:space="preserve">. O spätnom odovzdaní a prevzatí Vozidla </w:t>
      </w:r>
      <w:r w:rsidR="008F7772">
        <w:rPr>
          <w:rFonts w:ascii="Cambria" w:hAnsi="Cambria"/>
        </w:rPr>
        <w:t xml:space="preserve">Objednávateľa </w:t>
      </w:r>
      <w:r w:rsidRPr="007E7680">
        <w:rPr>
          <w:rFonts w:ascii="Cambria" w:hAnsi="Cambria"/>
        </w:rPr>
        <w:t>Zmluvné strany spíšu preberací protokol.</w:t>
      </w:r>
    </w:p>
    <w:p w14:paraId="5BD75172" w14:textId="3789E826" w:rsidR="003B37F8" w:rsidRPr="007F0177" w:rsidRDefault="00070C81" w:rsidP="005A19E1">
      <w:pPr>
        <w:pStyle w:val="Heading1"/>
        <w:rPr>
          <w:rFonts w:ascii="Cambria" w:hAnsi="Cambria"/>
          <w:sz w:val="22"/>
          <w:szCs w:val="22"/>
        </w:rPr>
      </w:pPr>
      <w:r w:rsidRPr="007F0177">
        <w:rPr>
          <w:rFonts w:ascii="Cambria" w:hAnsi="Cambria"/>
          <w:sz w:val="22"/>
          <w:szCs w:val="22"/>
        </w:rPr>
        <w:t>Cestovný poriadok</w:t>
      </w:r>
      <w:r w:rsidR="00021476" w:rsidRPr="007F0177">
        <w:rPr>
          <w:rFonts w:ascii="Cambria" w:hAnsi="Cambria"/>
          <w:sz w:val="22"/>
          <w:szCs w:val="22"/>
        </w:rPr>
        <w:t>,</w:t>
      </w:r>
      <w:r w:rsidR="00ED6B3E" w:rsidRPr="007F0177">
        <w:rPr>
          <w:rFonts w:ascii="Cambria" w:hAnsi="Cambria"/>
          <w:sz w:val="22"/>
          <w:szCs w:val="22"/>
        </w:rPr>
        <w:t xml:space="preserve"> Obehy</w:t>
      </w:r>
      <w:r w:rsidR="001159AE">
        <w:rPr>
          <w:rFonts w:ascii="Cambria" w:hAnsi="Cambria"/>
          <w:sz w:val="22"/>
          <w:szCs w:val="22"/>
        </w:rPr>
        <w:t>, Tarifné podmienky</w:t>
      </w:r>
      <w:r w:rsidR="00021476" w:rsidRPr="007F0177">
        <w:rPr>
          <w:rFonts w:ascii="Cambria" w:hAnsi="Cambria"/>
          <w:sz w:val="22"/>
          <w:szCs w:val="22"/>
        </w:rPr>
        <w:t xml:space="preserve"> a Prepravný poriadok</w:t>
      </w:r>
    </w:p>
    <w:p w14:paraId="2C1F17B5" w14:textId="3C5CB80B" w:rsidR="005061F4" w:rsidRPr="007F0177" w:rsidRDefault="005061F4" w:rsidP="005061F4">
      <w:pPr>
        <w:pStyle w:val="Heading2"/>
        <w:rPr>
          <w:rFonts w:ascii="Cambria" w:hAnsi="Cambria"/>
        </w:rPr>
      </w:pPr>
      <w:bookmarkStart w:id="58" w:name="_Ref77325267"/>
      <w:r w:rsidRPr="007F0177">
        <w:rPr>
          <w:rFonts w:ascii="Cambria" w:hAnsi="Cambria"/>
        </w:rPr>
        <w:t xml:space="preserve">Zmluvné strany sa dohodli, že pred Začatím prevádzky je Objednávateľ oprávnený zmeniť Referenčné </w:t>
      </w:r>
      <w:r w:rsidR="00B936D2" w:rsidRPr="007F0177">
        <w:rPr>
          <w:rFonts w:ascii="Cambria" w:hAnsi="Cambria"/>
        </w:rPr>
        <w:t xml:space="preserve">Cestovné </w:t>
      </w:r>
      <w:r w:rsidRPr="007F0177">
        <w:rPr>
          <w:rFonts w:ascii="Cambria" w:hAnsi="Cambria"/>
        </w:rPr>
        <w:t xml:space="preserve">poriadky na Cestovné poriadky z dôvodu aktualizovania obslužnosti Záväzku verejnej služby, pričom zmena Referenčných </w:t>
      </w:r>
      <w:r w:rsidR="00B936D2" w:rsidRPr="007F0177">
        <w:rPr>
          <w:rFonts w:ascii="Cambria" w:hAnsi="Cambria"/>
        </w:rPr>
        <w:t xml:space="preserve">Cestovných </w:t>
      </w:r>
      <w:r w:rsidRPr="007F0177">
        <w:rPr>
          <w:rFonts w:ascii="Cambria" w:hAnsi="Cambria"/>
        </w:rPr>
        <w:t xml:space="preserve">poriadkov na Cestovné poriadky nemôže mať vplyv na zmenu počtu a druhu Vozidiel Dopravcu, potrebných na zabezpečenie Záväzku verejnej služby podľa Referenčných </w:t>
      </w:r>
      <w:r w:rsidR="00B936D2" w:rsidRPr="007F0177">
        <w:rPr>
          <w:rFonts w:ascii="Cambria" w:hAnsi="Cambria"/>
        </w:rPr>
        <w:t xml:space="preserve">Cestovných </w:t>
      </w:r>
      <w:r w:rsidRPr="007F0177">
        <w:rPr>
          <w:rFonts w:ascii="Cambria" w:hAnsi="Cambria"/>
        </w:rPr>
        <w:t xml:space="preserve">poriadkov </w:t>
      </w:r>
      <w:r w:rsidR="009A0606" w:rsidRPr="007F0177">
        <w:rPr>
          <w:rFonts w:ascii="Cambria" w:hAnsi="Cambria"/>
        </w:rPr>
        <w:t>platných v čase vyhlásenia Verejného obstarávania</w:t>
      </w:r>
      <w:ins w:id="59" w:author="Tomas Uricek" w:date="2021-09-20T16:10:00Z">
        <w:r w:rsidR="00822882">
          <w:rPr>
            <w:rFonts w:ascii="Cambria" w:hAnsi="Cambria"/>
          </w:rPr>
          <w:t>.</w:t>
        </w:r>
      </w:ins>
      <w:r w:rsidR="009A0606" w:rsidRPr="007F0177">
        <w:rPr>
          <w:rFonts w:ascii="Cambria" w:hAnsi="Cambria"/>
        </w:rPr>
        <w:t xml:space="preserve"> </w:t>
      </w:r>
      <w:del w:id="60" w:author="Tomas Uricek" w:date="2021-09-20T16:10:00Z">
        <w:r w:rsidRPr="007F0177" w:rsidDel="00822882">
          <w:rPr>
            <w:rFonts w:ascii="Cambria" w:hAnsi="Cambria"/>
          </w:rPr>
          <w:delText>a Referenčných Obehov</w:delText>
        </w:r>
        <w:r w:rsidR="009A0606" w:rsidRPr="007F0177" w:rsidDel="00822882">
          <w:rPr>
            <w:rFonts w:ascii="Cambria" w:hAnsi="Cambria"/>
          </w:rPr>
          <w:delText xml:space="preserve"> podľa Ponuky </w:delText>
        </w:r>
        <w:r w:rsidR="009A0606" w:rsidRPr="007F0177" w:rsidDel="00822882">
          <w:rPr>
            <w:rFonts w:ascii="Cambria" w:hAnsi="Cambria"/>
          </w:rPr>
          <w:lastRenderedPageBreak/>
          <w:delText>Dopravcu</w:delText>
        </w:r>
        <w:r w:rsidRPr="007F0177" w:rsidDel="00822882">
          <w:rPr>
            <w:rFonts w:ascii="Cambria" w:hAnsi="Cambria"/>
          </w:rPr>
          <w:delText xml:space="preserve">. </w:delText>
        </w:r>
      </w:del>
      <w:r w:rsidRPr="007F0177">
        <w:rPr>
          <w:rFonts w:ascii="Cambria" w:hAnsi="Cambria"/>
        </w:rPr>
        <w:t xml:space="preserve">Zmluvné strany sa dohodli, že na zmenu podľa prvej vety tohto odseku Zmluvy sa primerane použijú ustanovenia tejto Zmluvy o Zmene rozsahu, podľa </w:t>
      </w:r>
      <w:r w:rsidR="00210A3A" w:rsidRPr="007F0177">
        <w:rPr>
          <w:rFonts w:ascii="Cambria" w:hAnsi="Cambria"/>
        </w:rPr>
        <w:t xml:space="preserve">Článku </w:t>
      </w:r>
      <w:r w:rsidR="00F763F6" w:rsidRPr="007F0177">
        <w:rPr>
          <w:rFonts w:ascii="Cambria" w:hAnsi="Cambria"/>
          <w:highlight w:val="yellow"/>
        </w:rPr>
        <w:fldChar w:fldCharType="begin"/>
      </w:r>
      <w:r w:rsidR="00F763F6" w:rsidRPr="007F0177">
        <w:rPr>
          <w:rFonts w:ascii="Cambria" w:hAnsi="Cambria"/>
        </w:rPr>
        <w:instrText xml:space="preserve"> REF _Ref73716347 \r \h </w:instrText>
      </w:r>
      <w:r w:rsidR="00DD423D" w:rsidRPr="007F0177">
        <w:rPr>
          <w:rFonts w:ascii="Cambria" w:hAnsi="Cambria"/>
          <w:highlight w:val="yellow"/>
        </w:rPr>
        <w:instrText xml:space="preserve"> \* MERGEFORMAT </w:instrText>
      </w:r>
      <w:r w:rsidR="00F763F6" w:rsidRPr="007F0177">
        <w:rPr>
          <w:rFonts w:ascii="Cambria" w:hAnsi="Cambria"/>
          <w:highlight w:val="yellow"/>
        </w:rPr>
      </w:r>
      <w:r w:rsidR="00F763F6" w:rsidRPr="007F0177">
        <w:rPr>
          <w:rFonts w:ascii="Cambria" w:hAnsi="Cambria"/>
          <w:highlight w:val="yellow"/>
        </w:rPr>
        <w:fldChar w:fldCharType="separate"/>
      </w:r>
      <w:r w:rsidR="009A6329">
        <w:rPr>
          <w:rFonts w:ascii="Cambria" w:hAnsi="Cambria"/>
        </w:rPr>
        <w:t>5</w:t>
      </w:r>
      <w:r w:rsidR="00F763F6" w:rsidRPr="007F0177">
        <w:rPr>
          <w:rFonts w:ascii="Cambria" w:hAnsi="Cambria"/>
          <w:highlight w:val="yellow"/>
        </w:rPr>
        <w:fldChar w:fldCharType="end"/>
      </w:r>
      <w:r w:rsidRPr="007F0177">
        <w:rPr>
          <w:rFonts w:ascii="Cambria" w:hAnsi="Cambria"/>
        </w:rPr>
        <w:t xml:space="preserve"> tejto Zmluvy.</w:t>
      </w:r>
      <w:bookmarkEnd w:id="58"/>
      <w:r w:rsidRPr="007F0177">
        <w:rPr>
          <w:rFonts w:ascii="Cambria" w:hAnsi="Cambria"/>
        </w:rPr>
        <w:t xml:space="preserve"> </w:t>
      </w:r>
    </w:p>
    <w:p w14:paraId="4988888F" w14:textId="4AC90AB3" w:rsidR="00ED6B3E" w:rsidRPr="007F0177" w:rsidRDefault="005061F4" w:rsidP="00495845">
      <w:pPr>
        <w:pStyle w:val="Heading2"/>
        <w:rPr>
          <w:rFonts w:ascii="Cambria" w:hAnsi="Cambria"/>
        </w:rPr>
      </w:pPr>
      <w:bookmarkStart w:id="61" w:name="_Ref73709084"/>
      <w:r w:rsidRPr="007F0177">
        <w:rPr>
          <w:rFonts w:ascii="Cambria" w:hAnsi="Cambria"/>
        </w:rPr>
        <w:t>Dopravca je povinný zabezpečovať dopravu na ním prevádzkovaných Autobusových linkách v súlade s podmienkami tejto Zmluv</w:t>
      </w:r>
      <w:r w:rsidR="00210A3A" w:rsidRPr="007F0177">
        <w:rPr>
          <w:rFonts w:ascii="Cambria" w:hAnsi="Cambria"/>
        </w:rPr>
        <w:t xml:space="preserve">y, najmä </w:t>
      </w:r>
      <w:r w:rsidRPr="007F0177">
        <w:rPr>
          <w:rFonts w:ascii="Cambria" w:hAnsi="Cambria"/>
        </w:rPr>
        <w:t>je Dopravca povinný zabezpečovať prevádzku v súlade s Cestovným poriadkom platným pre danú Autobusovú linku či dané Spoje</w:t>
      </w:r>
      <w:r w:rsidR="00527DF5">
        <w:rPr>
          <w:rFonts w:ascii="Cambria" w:hAnsi="Cambria"/>
        </w:rPr>
        <w:t xml:space="preserve"> a v súlade s Tarifnými podmienkami stanovenými Objednávateľom</w:t>
      </w:r>
      <w:r w:rsidRPr="007F0177">
        <w:rPr>
          <w:rFonts w:ascii="Cambria" w:hAnsi="Cambria"/>
        </w:rPr>
        <w:t>. Cestovný poriadok Dopravcovi</w:t>
      </w:r>
      <w:r w:rsidR="00494927" w:rsidRPr="007F0177">
        <w:rPr>
          <w:rFonts w:ascii="Cambria" w:hAnsi="Cambria"/>
        </w:rPr>
        <w:t xml:space="preserve"> oznámi Objednávateľ</w:t>
      </w:r>
      <w:r w:rsidRPr="007F0177">
        <w:rPr>
          <w:rFonts w:ascii="Cambria" w:hAnsi="Cambria"/>
        </w:rPr>
        <w:t xml:space="preserve"> a Dopravca následne predkladá takýto Cestovný poriadok Dopravnému úradu na schválenie pre každú Autobusovú linku, na ktorú mu bola udelená licencia, resp. povolenie. Každá zmena Cestovného poriadku musí byť vykonaná formou vydania nového Cestovného poriadku, ak sa zmluvné Strany písomne nedohodnú inak.</w:t>
      </w:r>
      <w:bookmarkEnd w:id="61"/>
      <w:r w:rsidRPr="007F0177">
        <w:rPr>
          <w:rFonts w:ascii="Cambria" w:hAnsi="Cambria"/>
        </w:rPr>
        <w:t xml:space="preserve"> </w:t>
      </w:r>
    </w:p>
    <w:p w14:paraId="4299396D" w14:textId="1DCAEA21" w:rsidR="002E0178" w:rsidRDefault="005061F4" w:rsidP="00BA3BE7">
      <w:pPr>
        <w:pStyle w:val="Heading2"/>
        <w:rPr>
          <w:rFonts w:ascii="Cambria" w:hAnsi="Cambria"/>
        </w:rPr>
      </w:pPr>
      <w:r w:rsidRPr="007F0177">
        <w:rPr>
          <w:rFonts w:ascii="Cambria" w:hAnsi="Cambria"/>
        </w:rPr>
        <w:t xml:space="preserve">Dopravca berie na vedomie, že Cestovný poriadok môže byť v priebehu doby platnosti tejto Zmluvy z dôvodu zmeny potrieb Objednávateľa menený. V prípade zmeny je Dopravca povinný tieto zmeny Cestovných poriadkov akceptovať. Dopravca sa zaväzuje bezodkladne, najneskôr však </w:t>
      </w:r>
      <w:r w:rsidR="004741F3" w:rsidRPr="004741F3">
        <w:rPr>
          <w:rFonts w:ascii="Cambria" w:hAnsi="Cambria"/>
        </w:rPr>
        <w:t xml:space="preserve">do </w:t>
      </w:r>
      <w:r w:rsidR="004741F3">
        <w:rPr>
          <w:rFonts w:ascii="Cambria" w:hAnsi="Cambria"/>
        </w:rPr>
        <w:t>desiatich (</w:t>
      </w:r>
      <w:r w:rsidR="004741F3" w:rsidRPr="004741F3">
        <w:rPr>
          <w:rFonts w:ascii="Cambria" w:hAnsi="Cambria"/>
        </w:rPr>
        <w:t>10</w:t>
      </w:r>
      <w:r w:rsidR="004741F3">
        <w:rPr>
          <w:rFonts w:ascii="Cambria" w:hAnsi="Cambria"/>
        </w:rPr>
        <w:t xml:space="preserve">) </w:t>
      </w:r>
      <w:r w:rsidR="004741F3" w:rsidRPr="004741F3">
        <w:rPr>
          <w:rFonts w:ascii="Cambria" w:hAnsi="Cambria"/>
        </w:rPr>
        <w:t>pracovných dní</w:t>
      </w:r>
      <w:r w:rsidRPr="007F0177">
        <w:rPr>
          <w:rFonts w:ascii="Cambria" w:hAnsi="Cambria"/>
        </w:rPr>
        <w:t xml:space="preserve"> po obdržaní požiadavky na úpravu Cestovného poriadku k Objednávateľom stanovenému termínu podať na Dopravný úrad úplnú žiadosť o schválenie Cestovného poriadku od požadovaného termínu. </w:t>
      </w:r>
    </w:p>
    <w:p w14:paraId="6C79B239" w14:textId="72B54FE7" w:rsidR="00BA3BE7" w:rsidRPr="007F0177" w:rsidRDefault="00EF5796" w:rsidP="00BA3BE7">
      <w:pPr>
        <w:pStyle w:val="Heading2"/>
        <w:rPr>
          <w:rFonts w:ascii="Cambria" w:hAnsi="Cambria"/>
        </w:rPr>
      </w:pPr>
      <w:r>
        <w:rPr>
          <w:rFonts w:ascii="Cambria" w:hAnsi="Cambria"/>
        </w:rPr>
        <w:t xml:space="preserve">Bez ohľadu na skutočnosť, že zmenu Cestovného poriadku nariaďuje Dopravcovi Objednávateľ, je Dopravca povinný pravidelne monitorovať prepravné a cestovné poriadky železničnej dopravy mesta Zvolen a Objednávateľovi (i) pred Začatím prevádzky pre účely bodu </w:t>
      </w:r>
      <w:r>
        <w:rPr>
          <w:rFonts w:ascii="Cambria" w:hAnsi="Cambria"/>
        </w:rPr>
        <w:fldChar w:fldCharType="begin"/>
      </w:r>
      <w:r>
        <w:rPr>
          <w:rFonts w:ascii="Cambria" w:hAnsi="Cambria"/>
        </w:rPr>
        <w:instrText xml:space="preserve"> REF _Ref77325267 \r \h </w:instrText>
      </w:r>
      <w:r>
        <w:rPr>
          <w:rFonts w:ascii="Cambria" w:hAnsi="Cambria"/>
        </w:rPr>
      </w:r>
      <w:r>
        <w:rPr>
          <w:rFonts w:ascii="Cambria" w:hAnsi="Cambria"/>
        </w:rPr>
        <w:fldChar w:fldCharType="separate"/>
      </w:r>
      <w:r w:rsidR="009A6329">
        <w:rPr>
          <w:rFonts w:ascii="Cambria" w:hAnsi="Cambria"/>
        </w:rPr>
        <w:t>7.1</w:t>
      </w:r>
      <w:r>
        <w:rPr>
          <w:rFonts w:ascii="Cambria" w:hAnsi="Cambria"/>
        </w:rPr>
        <w:fldChar w:fldCharType="end"/>
      </w:r>
      <w:r>
        <w:rPr>
          <w:rFonts w:ascii="Cambria" w:hAnsi="Cambria"/>
        </w:rPr>
        <w:t xml:space="preserve"> Zmluvy a následne (ii) vždy pri každej zmene cestovných poriadkov železničnej dopravy v meste Zvolen, Objednávateľovi predložiť návrh úpravy Cestovných poriadkov tak, aby bola zabezpečená maximálna funkčná nadväznosť Autobusových liniek s linkami železničnej dopravy.</w:t>
      </w:r>
    </w:p>
    <w:p w14:paraId="5182763E" w14:textId="41724E6E" w:rsidR="00377FB6" w:rsidRPr="007F0177" w:rsidRDefault="00377FB6" w:rsidP="00377FB6">
      <w:pPr>
        <w:pStyle w:val="Heading2"/>
        <w:rPr>
          <w:rFonts w:ascii="Cambria" w:hAnsi="Cambria"/>
        </w:rPr>
      </w:pPr>
      <w:r w:rsidRPr="007F0177">
        <w:rPr>
          <w:rFonts w:ascii="Cambria" w:hAnsi="Cambria"/>
        </w:rPr>
        <w:t xml:space="preserve">Cestovný poriadok sa bude spravidla meniť tak, aby nový Cestovný poriadok začal platiť vždy </w:t>
      </w:r>
      <w:r w:rsidR="00DA2CAB" w:rsidRPr="007F0177">
        <w:rPr>
          <w:rFonts w:ascii="Cambria" w:hAnsi="Cambria"/>
        </w:rPr>
        <w:t>k začiatku kalendárneho mesiaca.</w:t>
      </w:r>
    </w:p>
    <w:p w14:paraId="723CD104" w14:textId="5E792478" w:rsidR="00BA3BE7" w:rsidRPr="007F0177" w:rsidRDefault="005061F4" w:rsidP="00BA3BE7">
      <w:pPr>
        <w:pStyle w:val="Heading2"/>
        <w:rPr>
          <w:rFonts w:ascii="Cambria" w:hAnsi="Cambria"/>
        </w:rPr>
      </w:pPr>
      <w:r w:rsidRPr="007F0177">
        <w:rPr>
          <w:rFonts w:ascii="Cambria" w:hAnsi="Cambria"/>
        </w:rPr>
        <w:t>Dopravca nie je oprávnený sám, bez predchádzajúceho výslovného pokynu Objednávateľa, meniť obsah Cestovného poriadku</w:t>
      </w:r>
      <w:r w:rsidR="00B129FC">
        <w:rPr>
          <w:rFonts w:ascii="Cambria" w:hAnsi="Cambria"/>
        </w:rPr>
        <w:t xml:space="preserve"> ani Tarifného poriadku</w:t>
      </w:r>
      <w:r w:rsidRPr="007F0177">
        <w:rPr>
          <w:rFonts w:ascii="Cambria" w:hAnsi="Cambria"/>
        </w:rPr>
        <w:t xml:space="preserve">. </w:t>
      </w:r>
    </w:p>
    <w:p w14:paraId="7852E9F3" w14:textId="5F9419BA" w:rsidR="005061F4" w:rsidRPr="007F0177" w:rsidRDefault="005061F4" w:rsidP="005061F4">
      <w:pPr>
        <w:pStyle w:val="Heading2"/>
        <w:rPr>
          <w:rFonts w:ascii="Cambria" w:hAnsi="Cambria"/>
        </w:rPr>
      </w:pPr>
      <w:r w:rsidRPr="007F0177">
        <w:rPr>
          <w:rFonts w:ascii="Cambria" w:hAnsi="Cambria"/>
        </w:rPr>
        <w:t xml:space="preserve">V prípade, že Objednávateľom požadovaná zmena Cestovného poriadku si vyžaduje zmenu licencie alebo vydanie </w:t>
      </w:r>
      <w:r w:rsidR="00BA3BE7" w:rsidRPr="007F0177">
        <w:rPr>
          <w:rFonts w:ascii="Cambria" w:hAnsi="Cambria"/>
        </w:rPr>
        <w:t xml:space="preserve">novej </w:t>
      </w:r>
      <w:r w:rsidRPr="007F0177">
        <w:rPr>
          <w:rFonts w:ascii="Cambria" w:hAnsi="Cambria"/>
        </w:rPr>
        <w:t xml:space="preserve">licencie, </w:t>
      </w:r>
      <w:r w:rsidR="00FC6920" w:rsidRPr="007F0177">
        <w:rPr>
          <w:rFonts w:ascii="Cambria" w:hAnsi="Cambria"/>
        </w:rPr>
        <w:t xml:space="preserve">Dopravca túto skutočnosť </w:t>
      </w:r>
      <w:r w:rsidRPr="007F0177">
        <w:rPr>
          <w:rFonts w:ascii="Cambria" w:hAnsi="Cambria"/>
        </w:rPr>
        <w:t>Objednávateľ</w:t>
      </w:r>
      <w:r w:rsidR="00FC6920" w:rsidRPr="007F0177">
        <w:rPr>
          <w:rFonts w:ascii="Cambria" w:hAnsi="Cambria"/>
        </w:rPr>
        <w:t>ovi</w:t>
      </w:r>
      <w:r w:rsidRPr="007F0177">
        <w:rPr>
          <w:rFonts w:ascii="Cambria" w:hAnsi="Cambria"/>
        </w:rPr>
        <w:t xml:space="preserve"> bezodkladne oznámi. </w:t>
      </w:r>
      <w:r w:rsidR="00080650" w:rsidRPr="007F0177">
        <w:rPr>
          <w:rFonts w:ascii="Cambria" w:hAnsi="Cambria"/>
        </w:rPr>
        <w:t xml:space="preserve">V takom prípade sa Dopravca </w:t>
      </w:r>
      <w:r w:rsidRPr="007F0177">
        <w:rPr>
          <w:rFonts w:ascii="Cambria" w:hAnsi="Cambria"/>
        </w:rPr>
        <w:t xml:space="preserve">zaväzuje bezodkladne, najneskôr však do </w:t>
      </w:r>
      <w:r w:rsidR="00495851">
        <w:rPr>
          <w:rFonts w:ascii="Cambria" w:hAnsi="Cambria"/>
        </w:rPr>
        <w:t>pätnástich</w:t>
      </w:r>
      <w:r w:rsidR="00495851" w:rsidRPr="007F0177">
        <w:rPr>
          <w:rFonts w:ascii="Cambria" w:hAnsi="Cambria"/>
        </w:rPr>
        <w:t xml:space="preserve"> </w:t>
      </w:r>
      <w:r w:rsidR="001C5507">
        <w:rPr>
          <w:rFonts w:ascii="Cambria" w:hAnsi="Cambria"/>
        </w:rPr>
        <w:t>(</w:t>
      </w:r>
      <w:r w:rsidR="00495851">
        <w:rPr>
          <w:rFonts w:ascii="Cambria" w:hAnsi="Cambria"/>
        </w:rPr>
        <w:t>15</w:t>
      </w:r>
      <w:r w:rsidR="001C5507">
        <w:rPr>
          <w:rFonts w:ascii="Cambria" w:hAnsi="Cambria"/>
        </w:rPr>
        <w:t xml:space="preserve">) </w:t>
      </w:r>
      <w:r w:rsidRPr="007F0177">
        <w:rPr>
          <w:rFonts w:ascii="Cambria" w:hAnsi="Cambria"/>
        </w:rPr>
        <w:t xml:space="preserve">pracovných dní od okamihu, keď mu bola táto skutočnosť oznámená, podať na Dopravný úrad úplnú žiadosť o zmenu licencie, prípadne o vydanie </w:t>
      </w:r>
      <w:r w:rsidR="00080650" w:rsidRPr="007F0177">
        <w:rPr>
          <w:rFonts w:ascii="Cambria" w:hAnsi="Cambria"/>
        </w:rPr>
        <w:t xml:space="preserve">novej </w:t>
      </w:r>
      <w:r w:rsidRPr="007F0177">
        <w:rPr>
          <w:rFonts w:ascii="Cambria" w:hAnsi="Cambria"/>
        </w:rPr>
        <w:t xml:space="preserve">licencie. Úplnú žiadosť o schválenie Cestovného poriadku, na základe ktorého požiadal podľa predchádzajúcich viet o udelenie, či zmenu licencie, je Dopravca povinný podať na Dopravný úrad bezodkladne, najneskôr však nasledujúci pracovný deň po právoplatnosti rozhodnutia o zmene, či udelenia licencie. </w:t>
      </w:r>
    </w:p>
    <w:p w14:paraId="30333F2A" w14:textId="497F2CE0" w:rsidR="00254368" w:rsidRPr="007F0177" w:rsidRDefault="00D2605B" w:rsidP="0064305B">
      <w:pPr>
        <w:pStyle w:val="Heading2"/>
        <w:rPr>
          <w:rFonts w:ascii="Cambria" w:hAnsi="Cambria"/>
        </w:rPr>
      </w:pPr>
      <w:bookmarkStart w:id="62" w:name="_Ref74910140"/>
      <w:bookmarkStart w:id="63" w:name="_Ref83047563"/>
      <w:r w:rsidRPr="007F0177">
        <w:rPr>
          <w:rFonts w:ascii="Cambria" w:hAnsi="Cambria"/>
        </w:rPr>
        <w:t>V prípade zmeny Cestovných poriadkov je Dopravca do</w:t>
      </w:r>
      <w:r w:rsidR="002D471B">
        <w:rPr>
          <w:rFonts w:ascii="Cambria" w:hAnsi="Cambria"/>
        </w:rPr>
        <w:t xml:space="preserve"> štrnástich (14)</w:t>
      </w:r>
      <w:r w:rsidRPr="007F0177">
        <w:rPr>
          <w:rFonts w:ascii="Cambria" w:hAnsi="Cambria"/>
        </w:rPr>
        <w:t xml:space="preserve"> dní odo dňa oznámenia zmeny Cestovných poriadkov Dopravcovi vypracovať a predložiť Objednávateľovi na schválenie aktualizované Obehy v zmysle nových </w:t>
      </w:r>
      <w:r w:rsidR="005E1DE9" w:rsidRPr="007F0177">
        <w:rPr>
          <w:rFonts w:ascii="Cambria" w:hAnsi="Cambria"/>
        </w:rPr>
        <w:t>Cestovných</w:t>
      </w:r>
      <w:r w:rsidRPr="007F0177">
        <w:rPr>
          <w:rFonts w:ascii="Cambria" w:hAnsi="Cambria"/>
        </w:rPr>
        <w:t xml:space="preserve"> poriadkov</w:t>
      </w:r>
      <w:r w:rsidR="00EF3471" w:rsidRPr="007F0177">
        <w:rPr>
          <w:rFonts w:ascii="Cambria" w:hAnsi="Cambria"/>
        </w:rPr>
        <w:t xml:space="preserve">. </w:t>
      </w:r>
      <w:ins w:id="64" w:author="Tomas Uricek" w:date="2021-09-17T12:45:00Z">
        <w:r w:rsidR="00460CB4">
          <w:rPr>
            <w:rFonts w:ascii="Cambria" w:hAnsi="Cambria"/>
          </w:rPr>
          <w:t>V prípade, ak majú mať zmeny Obehov vplyv na rozsah Technologických kilometrov, Dopravca je povinný pri ich príprave dbať na to, aby bol tento vplyv čo najmenší</w:t>
        </w:r>
      </w:ins>
      <w:ins w:id="65" w:author="Tomas Uricek" w:date="2021-09-17T12:48:00Z">
        <w:r w:rsidR="005022F5">
          <w:rPr>
            <w:rFonts w:ascii="Cambria" w:hAnsi="Cambria"/>
          </w:rPr>
          <w:t>,</w:t>
        </w:r>
      </w:ins>
      <w:ins w:id="66" w:author="Tomas Uricek" w:date="2021-09-17T12:45:00Z">
        <w:r w:rsidR="00460CB4">
          <w:rPr>
            <w:rFonts w:ascii="Cambria" w:hAnsi="Cambria"/>
          </w:rPr>
          <w:t xml:space="preserve"> pričom zmena Technologických kilometrov bude uznaná iba v nevyhnutnom rozsahu objektívne zapríčinenom zmenou Cestovných poriadkov. </w:t>
        </w:r>
      </w:ins>
      <w:r w:rsidR="005E1DE9" w:rsidRPr="007F0177">
        <w:rPr>
          <w:rFonts w:ascii="Cambria" w:hAnsi="Cambria"/>
        </w:rPr>
        <w:t>Objed</w:t>
      </w:r>
      <w:r w:rsidR="007545B9" w:rsidRPr="007F0177">
        <w:rPr>
          <w:rFonts w:ascii="Cambria" w:hAnsi="Cambria"/>
        </w:rPr>
        <w:t xml:space="preserve">návateľ aktualizované Obehy do </w:t>
      </w:r>
      <w:r w:rsidR="002D471B">
        <w:rPr>
          <w:rFonts w:ascii="Cambria" w:hAnsi="Cambria"/>
        </w:rPr>
        <w:t>štrnástich (14)</w:t>
      </w:r>
      <w:r w:rsidR="002D471B" w:rsidRPr="007F0177">
        <w:rPr>
          <w:rFonts w:ascii="Cambria" w:hAnsi="Cambria"/>
        </w:rPr>
        <w:t xml:space="preserve"> </w:t>
      </w:r>
      <w:r w:rsidR="007545B9" w:rsidRPr="007F0177">
        <w:rPr>
          <w:rFonts w:ascii="Cambria" w:hAnsi="Cambria"/>
        </w:rPr>
        <w:t xml:space="preserve"> dní od ich predloženia buď schváli ak nebudú obsahovať zrejmé chyby</w:t>
      </w:r>
      <w:r w:rsidR="000F78ED" w:rsidRPr="007F0177">
        <w:rPr>
          <w:rFonts w:ascii="Cambria" w:hAnsi="Cambria"/>
        </w:rPr>
        <w:t xml:space="preserve"> alebo Dopravcovi doručí zoznam chýb</w:t>
      </w:r>
      <w:ins w:id="67" w:author="Tomas Uricek" w:date="2021-09-17T12:46:00Z">
        <w:r w:rsidR="00A037D2">
          <w:rPr>
            <w:rFonts w:ascii="Cambria" w:hAnsi="Cambria"/>
          </w:rPr>
          <w:t>, resp. označenie rozporu s touto Zmluvou,</w:t>
        </w:r>
      </w:ins>
      <w:r w:rsidR="000F78ED" w:rsidRPr="007F0177">
        <w:rPr>
          <w:rFonts w:ascii="Cambria" w:hAnsi="Cambria"/>
        </w:rPr>
        <w:t xml:space="preserve"> na prepracovanie</w:t>
      </w:r>
      <w:r w:rsidR="007545B9" w:rsidRPr="007F0177">
        <w:rPr>
          <w:rFonts w:ascii="Cambria" w:hAnsi="Cambria"/>
        </w:rPr>
        <w:t>.</w:t>
      </w:r>
      <w:r w:rsidR="006500A5" w:rsidRPr="007F0177">
        <w:rPr>
          <w:rFonts w:ascii="Cambria" w:hAnsi="Cambria"/>
        </w:rPr>
        <w:t xml:space="preserve"> </w:t>
      </w:r>
      <w:r w:rsidR="005B7D38" w:rsidRPr="007F0177">
        <w:rPr>
          <w:rFonts w:ascii="Cambria" w:hAnsi="Cambria"/>
        </w:rPr>
        <w:t xml:space="preserve">V prípade, ak Objednávateľ v tejto lehote </w:t>
      </w:r>
      <w:r w:rsidR="005B7D38" w:rsidRPr="007F0177">
        <w:rPr>
          <w:rFonts w:ascii="Cambria" w:hAnsi="Cambria"/>
        </w:rPr>
        <w:lastRenderedPageBreak/>
        <w:t xml:space="preserve">k aktualizovaným Obehom nevyjadrí, platí fikcia, že tieto Obehy schválil. Nové Obehy nahrádzajú pôvodné Obehy momentom ich schválenia Objednávateľom. </w:t>
      </w:r>
      <w:r w:rsidR="00822595" w:rsidRPr="007F0177">
        <w:rPr>
          <w:rFonts w:ascii="Cambria" w:hAnsi="Cambria"/>
        </w:rPr>
        <w:t xml:space="preserve">Ak Objednávateľ Dopravcovi doručil k Obehom pripomienky, </w:t>
      </w:r>
      <w:r w:rsidR="006500A5" w:rsidRPr="007F0177">
        <w:rPr>
          <w:rFonts w:ascii="Cambria" w:hAnsi="Cambria"/>
        </w:rPr>
        <w:t xml:space="preserve">Dopravca je povinný Objednávateľove </w:t>
      </w:r>
      <w:r w:rsidR="005B7D38" w:rsidRPr="007F0177">
        <w:rPr>
          <w:rFonts w:ascii="Cambria" w:hAnsi="Cambria"/>
        </w:rPr>
        <w:t>pripomienky</w:t>
      </w:r>
      <w:r w:rsidR="006500A5" w:rsidRPr="007F0177">
        <w:rPr>
          <w:rFonts w:ascii="Cambria" w:hAnsi="Cambria"/>
        </w:rPr>
        <w:t xml:space="preserve"> akceptovať alebo odôvodniť ich neakceptovanie v lehote 5 dní odo dňa </w:t>
      </w:r>
      <w:r w:rsidR="005B7D38" w:rsidRPr="007F0177">
        <w:rPr>
          <w:rFonts w:ascii="Cambria" w:hAnsi="Cambria"/>
        </w:rPr>
        <w:t xml:space="preserve">ich </w:t>
      </w:r>
      <w:r w:rsidR="006500A5" w:rsidRPr="007F0177">
        <w:rPr>
          <w:rFonts w:ascii="Cambria" w:hAnsi="Cambria"/>
        </w:rPr>
        <w:t xml:space="preserve">doručenia Dopravcovi. Ak sa Dopravca v stanovenej lehote nevyjadrí, má sa za to, že s </w:t>
      </w:r>
      <w:r w:rsidR="005B7D38" w:rsidRPr="007F0177">
        <w:rPr>
          <w:rFonts w:ascii="Cambria" w:hAnsi="Cambria"/>
        </w:rPr>
        <w:t>pripomienkami</w:t>
      </w:r>
      <w:r w:rsidR="006500A5" w:rsidRPr="007F0177">
        <w:rPr>
          <w:rFonts w:ascii="Cambria" w:hAnsi="Cambria"/>
        </w:rPr>
        <w:t xml:space="preserve"> Objednávateľa súhlasí </w:t>
      </w:r>
      <w:r w:rsidR="005B7D38" w:rsidRPr="007F0177">
        <w:rPr>
          <w:rFonts w:ascii="Cambria" w:hAnsi="Cambria"/>
        </w:rPr>
        <w:t>nové Obehy budú platiť</w:t>
      </w:r>
      <w:r w:rsidR="006500A5" w:rsidRPr="007F0177">
        <w:rPr>
          <w:rFonts w:ascii="Cambria" w:hAnsi="Cambria"/>
        </w:rPr>
        <w:t xml:space="preserve"> v zmysle </w:t>
      </w:r>
      <w:r w:rsidR="005B7D38" w:rsidRPr="007F0177">
        <w:rPr>
          <w:rFonts w:ascii="Cambria" w:hAnsi="Cambria"/>
        </w:rPr>
        <w:t>pripomienok</w:t>
      </w:r>
      <w:r w:rsidR="006500A5" w:rsidRPr="007F0177">
        <w:rPr>
          <w:rFonts w:ascii="Cambria" w:hAnsi="Cambria"/>
        </w:rPr>
        <w:t xml:space="preserve"> Objednávateľa.</w:t>
      </w:r>
      <w:bookmarkEnd w:id="62"/>
      <w:r w:rsidR="006500A5" w:rsidRPr="007F0177">
        <w:rPr>
          <w:rFonts w:ascii="Cambria" w:hAnsi="Cambria"/>
        </w:rPr>
        <w:t xml:space="preserve"> </w:t>
      </w:r>
      <w:ins w:id="68" w:author="Tomas Uricek" w:date="2021-09-17T12:47:00Z">
        <w:r w:rsidR="00A40AB5">
          <w:rPr>
            <w:rFonts w:ascii="Cambria" w:hAnsi="Cambria"/>
          </w:rPr>
          <w:t xml:space="preserve">Ak budú Zmluvné strany Obehy protichodne </w:t>
        </w:r>
        <w:proofErr w:type="spellStart"/>
        <w:r w:rsidR="00A40AB5">
          <w:rPr>
            <w:rFonts w:ascii="Cambria" w:hAnsi="Cambria"/>
          </w:rPr>
          <w:t>rozporovať</w:t>
        </w:r>
        <w:proofErr w:type="spellEnd"/>
        <w:r w:rsidR="00A40AB5">
          <w:rPr>
            <w:rFonts w:ascii="Cambria" w:hAnsi="Cambria"/>
          </w:rPr>
          <w:t>,</w:t>
        </w:r>
        <w:r w:rsidR="00A40AB5" w:rsidRPr="00DE28BC">
          <w:rPr>
            <w:rFonts w:ascii="Cambria" w:hAnsi="Cambria"/>
          </w:rPr>
          <w:t xml:space="preserve"> Zmluvné strany požiadajú o stanovisko nezávislého znalca v oblasti dopravy podľa zákona č. 382/2004 Z. z. o znalcoch, tlmočníkoch a prekladateľoch a o zmene a doplnení niektorých zákonov v znení neskorších predpisov. </w:t>
        </w:r>
        <w:r w:rsidR="00A40AB5">
          <w:rPr>
            <w:rFonts w:ascii="Cambria" w:hAnsi="Cambria"/>
          </w:rPr>
          <w:t xml:space="preserve">Názor znalca bude pre prípad určenia </w:t>
        </w:r>
        <w:r w:rsidR="00DB7C54">
          <w:rPr>
            <w:rFonts w:ascii="Cambria" w:hAnsi="Cambria"/>
          </w:rPr>
          <w:t xml:space="preserve">potvrdenia aktualizovaných </w:t>
        </w:r>
      </w:ins>
      <w:ins w:id="69" w:author="Tomas Uricek" w:date="2021-09-17T12:48:00Z">
        <w:r w:rsidR="00DB7C54">
          <w:rPr>
            <w:rFonts w:ascii="Cambria" w:hAnsi="Cambria"/>
          </w:rPr>
          <w:t>Obehov záväzný</w:t>
        </w:r>
      </w:ins>
      <w:ins w:id="70" w:author="Tomas Uricek" w:date="2021-09-17T12:47:00Z">
        <w:r w:rsidR="00A40AB5">
          <w:rPr>
            <w:rFonts w:ascii="Cambria" w:hAnsi="Cambria"/>
          </w:rPr>
          <w:t xml:space="preserve">. </w:t>
        </w:r>
        <w:r w:rsidR="00A40AB5" w:rsidRPr="00DE28BC">
          <w:rPr>
            <w:rFonts w:ascii="Cambria" w:hAnsi="Cambria"/>
          </w:rPr>
          <w:t xml:space="preserve">Pokiaľ sa na osobe znalca Zmluvné strany nedohodnú, určí ho Objednávateľ. Náklady na stanovisko znalca </w:t>
        </w:r>
        <w:r w:rsidR="00A40AB5">
          <w:rPr>
            <w:rFonts w:ascii="Cambria" w:hAnsi="Cambria"/>
          </w:rPr>
          <w:t>bude znášať Zmluvná strana, ktorej tvrdenia o sa preukážu ako nepravdivé. V prípade, ak sa preukážu ako nepravdivé tvrdenia oboch Zmluvných strán, náklady na znalca budú Zmluvné strany hradiť každá vo výške jednej polovice (1/2).</w:t>
        </w:r>
      </w:ins>
      <w:bookmarkEnd w:id="63"/>
    </w:p>
    <w:p w14:paraId="5E736B16" w14:textId="08CFFFE1" w:rsidR="00DF14DC" w:rsidRPr="007F0177" w:rsidRDefault="00DF14DC" w:rsidP="00DF14DC">
      <w:pPr>
        <w:pStyle w:val="Heading2"/>
        <w:rPr>
          <w:rFonts w:ascii="Cambria" w:hAnsi="Cambria"/>
        </w:rPr>
      </w:pPr>
      <w:r w:rsidRPr="007F0177">
        <w:rPr>
          <w:rFonts w:ascii="Cambria" w:hAnsi="Cambria"/>
        </w:rPr>
        <w:t xml:space="preserve">Objednávateľ má právo jednostranne meniť </w:t>
      </w:r>
      <w:r w:rsidR="00B129FC">
        <w:rPr>
          <w:rFonts w:ascii="Cambria" w:hAnsi="Cambria"/>
        </w:rPr>
        <w:t>Tarifný poriadok</w:t>
      </w:r>
      <w:r w:rsidRPr="007F0177">
        <w:rPr>
          <w:rFonts w:ascii="Cambria" w:hAnsi="Cambria"/>
        </w:rPr>
        <w:t>, teda výšku základného cestovného, ako aj rozsah a druh poskytovaných zliav z cestovného pričom predpokladá zmenu cenníka spravidla</w:t>
      </w:r>
      <w:r w:rsidR="005F487C" w:rsidRPr="007F0177">
        <w:rPr>
          <w:rFonts w:ascii="Cambria" w:hAnsi="Cambria"/>
        </w:rPr>
        <w:t xml:space="preserve"> dva (</w:t>
      </w:r>
      <w:r w:rsidR="00454C13" w:rsidRPr="007F0177">
        <w:rPr>
          <w:rFonts w:ascii="Cambria" w:hAnsi="Cambria"/>
        </w:rPr>
        <w:t>2</w:t>
      </w:r>
      <w:r w:rsidR="005F487C" w:rsidRPr="007F0177">
        <w:rPr>
          <w:rFonts w:ascii="Cambria" w:hAnsi="Cambria"/>
        </w:rPr>
        <w:t>) krát</w:t>
      </w:r>
      <w:r w:rsidRPr="007F0177">
        <w:rPr>
          <w:rFonts w:ascii="Cambria" w:hAnsi="Cambria"/>
        </w:rPr>
        <w:t xml:space="preserve"> počas kalendárneho roka. Tento počet zmien zahŕňa pravidelnú zmenu aj rôzne cenové akcie. Plánovaná pravidelná zmena </w:t>
      </w:r>
      <w:r w:rsidR="00B129FC">
        <w:rPr>
          <w:rFonts w:ascii="Cambria" w:hAnsi="Cambria"/>
        </w:rPr>
        <w:t>Tarifného poriadku</w:t>
      </w:r>
      <w:r w:rsidR="00B129FC" w:rsidRPr="007F0177">
        <w:rPr>
          <w:rFonts w:ascii="Cambria" w:hAnsi="Cambria"/>
        </w:rPr>
        <w:t xml:space="preserve"> </w:t>
      </w:r>
      <w:r w:rsidRPr="007F0177">
        <w:rPr>
          <w:rFonts w:ascii="Cambria" w:hAnsi="Cambria"/>
        </w:rPr>
        <w:t xml:space="preserve">sa realizuje </w:t>
      </w:r>
      <w:r w:rsidR="00B129FC">
        <w:rPr>
          <w:rFonts w:ascii="Cambria" w:hAnsi="Cambria"/>
        </w:rPr>
        <w:t xml:space="preserve">spravidla </w:t>
      </w:r>
      <w:r w:rsidRPr="007F0177">
        <w:rPr>
          <w:rFonts w:ascii="Cambria" w:hAnsi="Cambria"/>
        </w:rPr>
        <w:t xml:space="preserve">k 1. júlu príslušného kalendárneho roka, pričom najneskôr 15. mája príslušného kalendárneho roka bude Objednávateľ Dopravcu o zmene informovať. Pri neplánovanej zmene </w:t>
      </w:r>
      <w:r w:rsidR="00B129FC">
        <w:rPr>
          <w:rFonts w:ascii="Cambria" w:hAnsi="Cambria"/>
        </w:rPr>
        <w:t>Tarifného poriadku</w:t>
      </w:r>
      <w:r w:rsidR="00B129FC" w:rsidRPr="007F0177">
        <w:rPr>
          <w:rFonts w:ascii="Cambria" w:hAnsi="Cambria"/>
        </w:rPr>
        <w:t xml:space="preserve"> </w:t>
      </w:r>
      <w:r w:rsidRPr="007F0177">
        <w:rPr>
          <w:rFonts w:ascii="Cambria" w:hAnsi="Cambria"/>
        </w:rPr>
        <w:t xml:space="preserve">Objednávateľ informuje Dopravcu minimálne 14 dní pred účinnosťou zmeny. Cestovný poriadok sa spravidla mení 2x počas kalendárneho roka pri plánovaných zmenách a následne podľa potreby aj pri operatívnych zmenách.  Pokiaľ požiadavky Objednávateľa na zmeny uvedené v tomto bode znamenajú zmenu platnej dopravnej licencie alebo Cestovných poriadkov, sú zmluvné strany povinné postupovať podľa Cestnej doprave a podľa tejto Zmluvy.  </w:t>
      </w:r>
    </w:p>
    <w:p w14:paraId="1212BD4B" w14:textId="3F047728" w:rsidR="00E94EBE" w:rsidRDefault="00E94EBE" w:rsidP="00495845">
      <w:pPr>
        <w:pStyle w:val="Heading2"/>
        <w:rPr>
          <w:ins w:id="71" w:author="Tomas Uricek" w:date="2021-09-20T16:11:00Z"/>
          <w:rFonts w:ascii="Cambria" w:eastAsia="Calibri" w:hAnsi="Cambria" w:cs="Calibri"/>
        </w:rPr>
      </w:pPr>
      <w:bookmarkStart w:id="72" w:name="_Ref74909991"/>
      <w:r w:rsidRPr="007F0177">
        <w:rPr>
          <w:rFonts w:ascii="Cambria" w:eastAsia="Calibri" w:hAnsi="Cambria" w:cs="Calibri"/>
        </w:rPr>
        <w:t xml:space="preserve">Najneskôr do pätnásť (15) dní odo dňa nadobudnutia tejto Zmluvy je Dopravca povinný vypracovať a predložiť Objednávateľovi </w:t>
      </w:r>
      <w:r w:rsidR="005B46AB" w:rsidRPr="007F0177">
        <w:rPr>
          <w:rFonts w:ascii="Cambria" w:eastAsia="Calibri" w:hAnsi="Cambria" w:cs="Calibri"/>
        </w:rPr>
        <w:t>na schválenie Prepravný poriadok.</w:t>
      </w:r>
      <w:r w:rsidRPr="007F0177">
        <w:rPr>
          <w:rFonts w:ascii="Cambria" w:eastAsia="Calibri" w:hAnsi="Cambria" w:cs="Calibri"/>
        </w:rPr>
        <w:t xml:space="preserve"> </w:t>
      </w:r>
      <w:r w:rsidR="005B46AB" w:rsidRPr="007F0177">
        <w:rPr>
          <w:rFonts w:ascii="Cambria" w:eastAsia="Calibri" w:hAnsi="Cambria" w:cs="Calibri"/>
        </w:rPr>
        <w:t>Objednávateľ Prepravný poriadok</w:t>
      </w:r>
      <w:r w:rsidRPr="007F0177">
        <w:rPr>
          <w:rFonts w:ascii="Cambria" w:eastAsia="Calibri" w:hAnsi="Cambria" w:cs="Calibri"/>
        </w:rPr>
        <w:t xml:space="preserve"> do </w:t>
      </w:r>
      <w:r w:rsidR="00235C08">
        <w:rPr>
          <w:rFonts w:ascii="Cambria" w:hAnsi="Cambria"/>
        </w:rPr>
        <w:t>pätnásť (15)</w:t>
      </w:r>
      <w:r w:rsidR="00235C08" w:rsidRPr="007F0177">
        <w:rPr>
          <w:rFonts w:ascii="Cambria" w:hAnsi="Cambria"/>
        </w:rPr>
        <w:t xml:space="preserve"> </w:t>
      </w:r>
      <w:r w:rsidRPr="007F0177">
        <w:rPr>
          <w:rFonts w:ascii="Cambria" w:eastAsia="Calibri" w:hAnsi="Cambria" w:cs="Calibri"/>
        </w:rPr>
        <w:t xml:space="preserve">dní od </w:t>
      </w:r>
      <w:r w:rsidR="005B46AB" w:rsidRPr="007F0177">
        <w:rPr>
          <w:rFonts w:ascii="Cambria" w:eastAsia="Calibri" w:hAnsi="Cambria" w:cs="Calibri"/>
        </w:rPr>
        <w:t>jeho</w:t>
      </w:r>
      <w:r w:rsidRPr="007F0177">
        <w:rPr>
          <w:rFonts w:ascii="Cambria" w:eastAsia="Calibri" w:hAnsi="Cambria" w:cs="Calibri"/>
        </w:rPr>
        <w:t xml:space="preserve"> predloženia buď schváli ak nebud</w:t>
      </w:r>
      <w:r w:rsidR="005B46AB" w:rsidRPr="007F0177">
        <w:rPr>
          <w:rFonts w:ascii="Cambria" w:eastAsia="Calibri" w:hAnsi="Cambria" w:cs="Calibri"/>
        </w:rPr>
        <w:t>e</w:t>
      </w:r>
      <w:r w:rsidRPr="007F0177">
        <w:rPr>
          <w:rFonts w:ascii="Cambria" w:eastAsia="Calibri" w:hAnsi="Cambria" w:cs="Calibri"/>
        </w:rPr>
        <w:t xml:space="preserve"> obsahovať zrejmé chyby</w:t>
      </w:r>
      <w:r w:rsidR="005B46AB" w:rsidRPr="007F0177">
        <w:rPr>
          <w:rFonts w:ascii="Cambria" w:eastAsia="Calibri" w:hAnsi="Cambria" w:cs="Calibri"/>
        </w:rPr>
        <w:t xml:space="preserve"> alebo podmienky</w:t>
      </w:r>
      <w:r w:rsidR="000C30E4" w:rsidRPr="007F0177">
        <w:rPr>
          <w:rFonts w:ascii="Cambria" w:eastAsia="Calibri" w:hAnsi="Cambria" w:cs="Calibri"/>
        </w:rPr>
        <w:t xml:space="preserve"> v rozpore s</w:t>
      </w:r>
      <w:r w:rsidR="0064305B" w:rsidRPr="007F0177">
        <w:rPr>
          <w:rFonts w:ascii="Cambria" w:eastAsia="Calibri" w:hAnsi="Cambria" w:cs="Calibri"/>
        </w:rPr>
        <w:t> touto Zmluvou</w:t>
      </w:r>
      <w:r w:rsidR="00E95B70" w:rsidRPr="007F0177">
        <w:rPr>
          <w:rFonts w:ascii="Cambria" w:eastAsia="Calibri" w:hAnsi="Cambria" w:cs="Calibri"/>
        </w:rPr>
        <w:t xml:space="preserve"> </w:t>
      </w:r>
      <w:r w:rsidRPr="007F0177">
        <w:rPr>
          <w:rFonts w:ascii="Cambria" w:eastAsia="Calibri" w:hAnsi="Cambria" w:cs="Calibri"/>
        </w:rPr>
        <w:t xml:space="preserve"> alebo Dopravcovi doručí </w:t>
      </w:r>
      <w:r w:rsidR="00E95B70" w:rsidRPr="007F0177">
        <w:rPr>
          <w:rFonts w:ascii="Cambria" w:eastAsia="Calibri" w:hAnsi="Cambria" w:cs="Calibri"/>
        </w:rPr>
        <w:t>k Prepravnému poriadku námietky</w:t>
      </w:r>
      <w:r w:rsidRPr="007F0177">
        <w:rPr>
          <w:rFonts w:ascii="Cambria" w:eastAsia="Calibri" w:hAnsi="Cambria" w:cs="Calibri"/>
        </w:rPr>
        <w:t>. V prípade, ak Objednávateľ v tejto lehote k</w:t>
      </w:r>
      <w:r w:rsidR="00E95B70" w:rsidRPr="007F0177">
        <w:rPr>
          <w:rFonts w:ascii="Cambria" w:eastAsia="Calibri" w:hAnsi="Cambria" w:cs="Calibri"/>
        </w:rPr>
        <w:t> Prepravnému poriadku</w:t>
      </w:r>
      <w:r w:rsidRPr="007F0177">
        <w:rPr>
          <w:rFonts w:ascii="Cambria" w:eastAsia="Calibri" w:hAnsi="Cambria" w:cs="Calibri"/>
        </w:rPr>
        <w:t xml:space="preserve"> nevyjadrí, platí fikcia, že </w:t>
      </w:r>
      <w:r w:rsidR="0028532C" w:rsidRPr="007F0177">
        <w:rPr>
          <w:rFonts w:ascii="Cambria" w:eastAsia="Calibri" w:hAnsi="Cambria" w:cs="Calibri"/>
        </w:rPr>
        <w:t xml:space="preserve">Prepravný poriadok </w:t>
      </w:r>
      <w:r w:rsidRPr="007F0177">
        <w:rPr>
          <w:rFonts w:ascii="Cambria" w:eastAsia="Calibri" w:hAnsi="Cambria" w:cs="Calibri"/>
        </w:rPr>
        <w:t>schválil.</w:t>
      </w:r>
      <w:r w:rsidR="0028532C" w:rsidRPr="007F0177">
        <w:rPr>
          <w:rFonts w:ascii="Cambria" w:eastAsia="Calibri" w:hAnsi="Cambria" w:cs="Calibri"/>
        </w:rPr>
        <w:t xml:space="preserve"> V prípade námietok Objednávateľa</w:t>
      </w:r>
      <w:r w:rsidRPr="007F0177">
        <w:rPr>
          <w:rFonts w:ascii="Cambria" w:eastAsia="Calibri" w:hAnsi="Cambria" w:cs="Calibri"/>
        </w:rPr>
        <w:t xml:space="preserve"> </w:t>
      </w:r>
      <w:r w:rsidR="0028532C" w:rsidRPr="007F0177">
        <w:rPr>
          <w:rFonts w:ascii="Cambria" w:eastAsia="Calibri" w:hAnsi="Cambria" w:cs="Calibri"/>
        </w:rPr>
        <w:t xml:space="preserve">je </w:t>
      </w:r>
      <w:r w:rsidRPr="007F0177">
        <w:rPr>
          <w:rFonts w:ascii="Cambria" w:eastAsia="Calibri" w:hAnsi="Cambria" w:cs="Calibri"/>
        </w:rPr>
        <w:t xml:space="preserve">Dopravca povinný Objednávateľove </w:t>
      </w:r>
      <w:r w:rsidR="0028532C" w:rsidRPr="007F0177">
        <w:rPr>
          <w:rFonts w:ascii="Cambria" w:eastAsia="Calibri" w:hAnsi="Cambria" w:cs="Calibri"/>
        </w:rPr>
        <w:t>námietky</w:t>
      </w:r>
      <w:r w:rsidRPr="007F0177">
        <w:rPr>
          <w:rFonts w:ascii="Cambria" w:eastAsia="Calibri" w:hAnsi="Cambria" w:cs="Calibri"/>
        </w:rPr>
        <w:t xml:space="preserve"> akceptovať alebo odôvodniť ich neakceptovanie v lehote 5 dní odo dňa ich doručenia Dopravcovi. Ak sa Dopravca v stanovenej lehote nevyjadrí, má sa za to, že s </w:t>
      </w:r>
      <w:r w:rsidR="0028532C" w:rsidRPr="007F0177">
        <w:rPr>
          <w:rFonts w:ascii="Cambria" w:eastAsia="Calibri" w:hAnsi="Cambria" w:cs="Calibri"/>
        </w:rPr>
        <w:t>námietkami</w:t>
      </w:r>
      <w:r w:rsidRPr="007F0177">
        <w:rPr>
          <w:rFonts w:ascii="Cambria" w:eastAsia="Calibri" w:hAnsi="Cambria" w:cs="Calibri"/>
        </w:rPr>
        <w:t xml:space="preserve"> Objednávateľa súhlasí </w:t>
      </w:r>
      <w:r w:rsidR="0028532C" w:rsidRPr="007F0177">
        <w:rPr>
          <w:rFonts w:ascii="Cambria" w:eastAsia="Calibri" w:hAnsi="Cambria" w:cs="Calibri"/>
        </w:rPr>
        <w:t>a Prepravný poriadok bude platiť v zmysle námietok</w:t>
      </w:r>
      <w:r w:rsidRPr="007F0177">
        <w:rPr>
          <w:rFonts w:ascii="Cambria" w:eastAsia="Calibri" w:hAnsi="Cambria" w:cs="Calibri"/>
        </w:rPr>
        <w:t xml:space="preserve"> Objednávateľa.</w:t>
      </w:r>
      <w:r w:rsidR="0028532C" w:rsidRPr="007F0177">
        <w:rPr>
          <w:rFonts w:ascii="Cambria" w:eastAsia="Calibri" w:hAnsi="Cambria" w:cs="Calibri"/>
        </w:rPr>
        <w:t xml:space="preserve"> V prípade zmeny Prepravného poriadku sa postup podľa tohto bodu aplikuje primerane. </w:t>
      </w:r>
      <w:r w:rsidR="00822595" w:rsidRPr="007F0177">
        <w:rPr>
          <w:rFonts w:ascii="Cambria" w:eastAsia="Calibri" w:hAnsi="Cambria" w:cs="Calibri"/>
        </w:rPr>
        <w:t>Dopravca sa zaväzuje p</w:t>
      </w:r>
      <w:r w:rsidR="005B46AB" w:rsidRPr="007F0177">
        <w:rPr>
          <w:rFonts w:ascii="Cambria" w:eastAsia="Calibri" w:hAnsi="Cambria" w:cs="Calibri"/>
        </w:rPr>
        <w:t>oskytovať Záväzok verejnej služby vždy v súlade s aktualizovaným Prepravným poriadkom.</w:t>
      </w:r>
      <w:bookmarkEnd w:id="72"/>
    </w:p>
    <w:p w14:paraId="295C0BA8" w14:textId="1658128E" w:rsidR="002808F5" w:rsidRPr="002808F5" w:rsidRDefault="004B0BE4" w:rsidP="002808F5">
      <w:pPr>
        <w:pStyle w:val="Heading2"/>
        <w:rPr>
          <w:rFonts w:ascii="Cambria" w:eastAsia="Calibri" w:hAnsi="Cambria" w:cs="Calibri"/>
        </w:rPr>
      </w:pPr>
      <w:ins w:id="73" w:author="Tomas Uricek" w:date="2021-09-20T16:13:00Z">
        <w:r>
          <w:rPr>
            <w:rFonts w:ascii="Cambria" w:eastAsia="Calibri" w:hAnsi="Cambria" w:cs="Calibri"/>
          </w:rPr>
          <w:t xml:space="preserve">Najneskôr do </w:t>
        </w:r>
      </w:ins>
      <w:ins w:id="74" w:author="Tomas Uricek" w:date="2021-09-20T16:14:00Z">
        <w:r>
          <w:rPr>
            <w:rFonts w:ascii="Cambria" w:eastAsia="Calibri" w:hAnsi="Cambria" w:cs="Calibri"/>
          </w:rPr>
          <w:t>dvoch</w:t>
        </w:r>
      </w:ins>
      <w:ins w:id="75" w:author="Tomas Uricek" w:date="2021-09-20T16:13:00Z">
        <w:r>
          <w:rPr>
            <w:rFonts w:ascii="Cambria" w:eastAsia="Calibri" w:hAnsi="Cambria" w:cs="Calibri"/>
          </w:rPr>
          <w:t xml:space="preserve"> </w:t>
        </w:r>
      </w:ins>
      <w:ins w:id="76" w:author="Tomas Uricek" w:date="2021-09-20T16:14:00Z">
        <w:r>
          <w:rPr>
            <w:rFonts w:ascii="Cambria" w:eastAsia="Calibri" w:hAnsi="Cambria" w:cs="Calibri"/>
          </w:rPr>
          <w:t>(2) mesiacov</w:t>
        </w:r>
      </w:ins>
      <w:ins w:id="77" w:author="Tomas Uricek" w:date="2021-09-20T16:13:00Z">
        <w:r>
          <w:rPr>
            <w:rFonts w:ascii="Cambria" w:eastAsia="Calibri" w:hAnsi="Cambria" w:cs="Calibri"/>
          </w:rPr>
          <w:t xml:space="preserve"> </w:t>
        </w:r>
      </w:ins>
      <w:ins w:id="78" w:author="Tomas Uricek" w:date="2021-09-20T16:14:00Z">
        <w:r>
          <w:rPr>
            <w:rFonts w:ascii="Cambria" w:eastAsia="Calibri" w:hAnsi="Cambria" w:cs="Calibri"/>
          </w:rPr>
          <w:t>po Začatí</w:t>
        </w:r>
      </w:ins>
      <w:ins w:id="79" w:author="Tomas Uricek" w:date="2021-09-20T16:13:00Z">
        <w:r>
          <w:rPr>
            <w:rFonts w:ascii="Cambria" w:eastAsia="Calibri" w:hAnsi="Cambria" w:cs="Calibri"/>
          </w:rPr>
          <w:t xml:space="preserve"> prevádzky</w:t>
        </w:r>
      </w:ins>
      <w:ins w:id="80" w:author="Tomas Uricek" w:date="2021-09-20T16:14:00Z">
        <w:r>
          <w:rPr>
            <w:rFonts w:ascii="Cambria" w:eastAsia="Calibri" w:hAnsi="Cambria" w:cs="Calibri"/>
          </w:rPr>
          <w:t xml:space="preserve"> Dopravca </w:t>
        </w:r>
      </w:ins>
      <w:ins w:id="81" w:author="Tomas Uricek" w:date="2021-09-20T16:21:00Z">
        <w:r w:rsidR="00BB4A1B" w:rsidRPr="00BB4A1B">
          <w:rPr>
            <w:rFonts w:ascii="Cambria" w:eastAsia="Calibri" w:hAnsi="Cambria" w:cs="Calibri"/>
          </w:rPr>
          <w:t>na základe GPS údajov (súradníc) zasielaných Dopravcom z</w:t>
        </w:r>
        <w:r w:rsidR="00BB4A1B">
          <w:rPr>
            <w:rFonts w:ascii="Cambria" w:eastAsia="Calibri" w:hAnsi="Cambria" w:cs="Calibri"/>
          </w:rPr>
          <w:t> jednotlivých Vozidiel</w:t>
        </w:r>
        <w:r w:rsidR="00BB4A1B" w:rsidRPr="00BB4A1B">
          <w:rPr>
            <w:rFonts w:ascii="Cambria" w:eastAsia="Calibri" w:hAnsi="Cambria" w:cs="Calibri"/>
          </w:rPr>
          <w:t xml:space="preserve"> do CED </w:t>
        </w:r>
        <w:r w:rsidR="00BB4A1B">
          <w:rPr>
            <w:rFonts w:ascii="Cambria" w:eastAsia="Calibri" w:hAnsi="Cambria" w:cs="Calibri"/>
          </w:rPr>
          <w:t xml:space="preserve">verifikuje </w:t>
        </w:r>
      </w:ins>
      <w:ins w:id="82" w:author="Tomas Uricek" w:date="2021-09-20T16:28:00Z">
        <w:r w:rsidR="00083159">
          <w:rPr>
            <w:rFonts w:ascii="Cambria" w:eastAsia="Calibri" w:hAnsi="Cambria" w:cs="Calibri"/>
          </w:rPr>
          <w:t xml:space="preserve">referenčné </w:t>
        </w:r>
      </w:ins>
      <w:proofErr w:type="spellStart"/>
      <w:ins w:id="83" w:author="Tomas Uricek" w:date="2021-09-20T16:21:00Z">
        <w:r w:rsidR="00BB4A1B" w:rsidRPr="00BB4A1B">
          <w:rPr>
            <w:rFonts w:ascii="Cambria" w:eastAsia="Calibri" w:hAnsi="Cambria" w:cs="Calibri"/>
          </w:rPr>
          <w:t>kilometrick</w:t>
        </w:r>
        <w:r w:rsidR="00BB4A1B">
          <w:rPr>
            <w:rFonts w:ascii="Cambria" w:eastAsia="Calibri" w:hAnsi="Cambria" w:cs="Calibri"/>
          </w:rPr>
          <w:t>é</w:t>
        </w:r>
        <w:proofErr w:type="spellEnd"/>
        <w:r w:rsidR="00BB4A1B" w:rsidRPr="00BB4A1B">
          <w:rPr>
            <w:rFonts w:ascii="Cambria" w:eastAsia="Calibri" w:hAnsi="Cambria" w:cs="Calibri"/>
          </w:rPr>
          <w:t xml:space="preserve"> dĺžky</w:t>
        </w:r>
        <w:r w:rsidR="00BB4A1B">
          <w:rPr>
            <w:rFonts w:ascii="Cambria" w:eastAsia="Calibri" w:hAnsi="Cambria" w:cs="Calibri"/>
          </w:rPr>
          <w:t xml:space="preserve"> jednotlivých Spojov, ako sú uvedené v Prílohe č. 1 tejto Zml</w:t>
        </w:r>
      </w:ins>
      <w:ins w:id="84" w:author="Tomas Uricek" w:date="2021-09-20T16:22:00Z">
        <w:r w:rsidR="00BB4A1B">
          <w:rPr>
            <w:rFonts w:ascii="Cambria" w:eastAsia="Calibri" w:hAnsi="Cambria" w:cs="Calibri"/>
          </w:rPr>
          <w:t xml:space="preserve">uvy. V prípade, ak </w:t>
        </w:r>
        <w:r w:rsidR="002455BD">
          <w:rPr>
            <w:rFonts w:ascii="Cambria" w:eastAsia="Calibri" w:hAnsi="Cambria" w:cs="Calibri"/>
          </w:rPr>
          <w:t xml:space="preserve">budú na základe takéhoto merania zistené odchýlky od </w:t>
        </w:r>
        <w:proofErr w:type="spellStart"/>
        <w:r w:rsidR="002455BD">
          <w:rPr>
            <w:rFonts w:ascii="Cambria" w:eastAsia="Calibri" w:hAnsi="Cambria" w:cs="Calibri"/>
          </w:rPr>
          <w:t>kilometrických</w:t>
        </w:r>
        <w:proofErr w:type="spellEnd"/>
        <w:r w:rsidR="002455BD">
          <w:rPr>
            <w:rFonts w:ascii="Cambria" w:eastAsia="Calibri" w:hAnsi="Cambria" w:cs="Calibri"/>
          </w:rPr>
          <w:t xml:space="preserve"> dĺžok Spojov podľa Prílohy č. 1 tejto Zmluvy</w:t>
        </w:r>
      </w:ins>
      <w:ins w:id="85" w:author="Tomas Uricek" w:date="2021-09-20T16:23:00Z">
        <w:r w:rsidR="002455BD">
          <w:rPr>
            <w:rFonts w:ascii="Cambria" w:eastAsia="Calibri" w:hAnsi="Cambria" w:cs="Calibri"/>
          </w:rPr>
          <w:t xml:space="preserve">, </w:t>
        </w:r>
        <w:r w:rsidR="00C667CA">
          <w:rPr>
            <w:rFonts w:ascii="Cambria" w:eastAsia="Calibri" w:hAnsi="Cambria" w:cs="Calibri"/>
          </w:rPr>
          <w:t xml:space="preserve">Dopravca najneskôr v lehote podľa prvej vety tohto bodu doručí Objednávateľovi </w:t>
        </w:r>
        <w:r w:rsidR="00C667CA" w:rsidRPr="00C667CA">
          <w:rPr>
            <w:rFonts w:ascii="Cambria" w:eastAsia="Calibri" w:hAnsi="Cambria" w:cs="Calibri"/>
          </w:rPr>
          <w:t>na schválenie aktualizované Obehy</w:t>
        </w:r>
        <w:r w:rsidR="00C667CA">
          <w:rPr>
            <w:rFonts w:ascii="Cambria" w:eastAsia="Calibri" w:hAnsi="Cambria" w:cs="Calibri"/>
          </w:rPr>
          <w:t xml:space="preserve"> spracované </w:t>
        </w:r>
      </w:ins>
      <w:ins w:id="86" w:author="Tomas Uricek" w:date="2021-09-20T16:24:00Z">
        <w:r w:rsidR="00C667CA">
          <w:rPr>
            <w:rFonts w:ascii="Cambria" w:eastAsia="Calibri" w:hAnsi="Cambria" w:cs="Calibri"/>
          </w:rPr>
          <w:t>rovnakým spôsobom ako boli spracované Referenčné Obehy</w:t>
        </w:r>
      </w:ins>
      <w:ins w:id="87" w:author="Tomas Uricek" w:date="2021-09-20T16:25:00Z">
        <w:r w:rsidR="00624271">
          <w:rPr>
            <w:rFonts w:ascii="Cambria" w:eastAsia="Calibri" w:hAnsi="Cambria" w:cs="Calibri"/>
          </w:rPr>
          <w:t xml:space="preserve"> (resp. aktualizované Obehy ak medzičasom boli spracované aktualizované Obehy podľa bodu </w:t>
        </w:r>
        <w:r w:rsidR="00624271">
          <w:rPr>
            <w:rFonts w:ascii="Cambria" w:eastAsia="Calibri" w:hAnsi="Cambria" w:cs="Calibri"/>
          </w:rPr>
          <w:fldChar w:fldCharType="begin"/>
        </w:r>
        <w:r w:rsidR="00624271">
          <w:rPr>
            <w:rFonts w:ascii="Cambria" w:eastAsia="Calibri" w:hAnsi="Cambria" w:cs="Calibri"/>
          </w:rPr>
          <w:instrText xml:space="preserve"> REF _Ref83047563 \r \h </w:instrText>
        </w:r>
        <w:r w:rsidR="00624271">
          <w:rPr>
            <w:rFonts w:ascii="Cambria" w:eastAsia="Calibri" w:hAnsi="Cambria" w:cs="Calibri"/>
          </w:rPr>
        </w:r>
      </w:ins>
      <w:r w:rsidR="00624271">
        <w:rPr>
          <w:rFonts w:ascii="Cambria" w:eastAsia="Calibri" w:hAnsi="Cambria" w:cs="Calibri"/>
        </w:rPr>
        <w:fldChar w:fldCharType="separate"/>
      </w:r>
      <w:ins w:id="88" w:author="Tomas Uricek" w:date="2021-09-20T16:25:00Z">
        <w:r w:rsidR="00624271">
          <w:rPr>
            <w:rFonts w:ascii="Cambria" w:eastAsia="Calibri" w:hAnsi="Cambria" w:cs="Calibri"/>
          </w:rPr>
          <w:t>7.8</w:t>
        </w:r>
        <w:r w:rsidR="00624271">
          <w:rPr>
            <w:rFonts w:ascii="Cambria" w:eastAsia="Calibri" w:hAnsi="Cambria" w:cs="Calibri"/>
          </w:rPr>
          <w:fldChar w:fldCharType="end"/>
        </w:r>
        <w:r w:rsidR="00624271">
          <w:rPr>
            <w:rFonts w:ascii="Cambria" w:eastAsia="Calibri" w:hAnsi="Cambria" w:cs="Calibri"/>
          </w:rPr>
          <w:t xml:space="preserve"> tejto Zmluvy</w:t>
        </w:r>
      </w:ins>
      <w:ins w:id="89" w:author="Tomas Uricek" w:date="2021-09-20T16:26:00Z">
        <w:r w:rsidR="009444B3">
          <w:rPr>
            <w:rFonts w:ascii="Cambria" w:eastAsia="Calibri" w:hAnsi="Cambria" w:cs="Calibri"/>
          </w:rPr>
          <w:t>)</w:t>
        </w:r>
      </w:ins>
      <w:ins w:id="90" w:author="Tomas Uricek" w:date="2021-09-20T16:24:00Z">
        <w:r w:rsidR="00C667CA">
          <w:rPr>
            <w:rFonts w:ascii="Cambria" w:eastAsia="Calibri" w:hAnsi="Cambria" w:cs="Calibri"/>
          </w:rPr>
          <w:t xml:space="preserve">, avšak s kalkuláciou </w:t>
        </w:r>
        <w:proofErr w:type="spellStart"/>
        <w:r w:rsidR="00C667CA">
          <w:rPr>
            <w:rFonts w:ascii="Cambria" w:eastAsia="Calibri" w:hAnsi="Cambria" w:cs="Calibri"/>
          </w:rPr>
          <w:t>kilometrických</w:t>
        </w:r>
        <w:proofErr w:type="spellEnd"/>
        <w:r w:rsidR="00C667CA">
          <w:rPr>
            <w:rFonts w:ascii="Cambria" w:eastAsia="Calibri" w:hAnsi="Cambria" w:cs="Calibri"/>
          </w:rPr>
          <w:t xml:space="preserve"> dĺžok</w:t>
        </w:r>
        <w:r w:rsidR="00624271">
          <w:rPr>
            <w:rFonts w:ascii="Cambria" w:eastAsia="Calibri" w:hAnsi="Cambria" w:cs="Calibri"/>
          </w:rPr>
          <w:t xml:space="preserve"> podľa údajov nameraných a odsúhlasených podľa tohto bodu.</w:t>
        </w:r>
      </w:ins>
      <w:ins w:id="91" w:author="Tomas Uricek" w:date="2021-09-20T16:26:00Z">
        <w:r w:rsidR="00124A00">
          <w:rPr>
            <w:rFonts w:ascii="Cambria" w:eastAsia="Calibri" w:hAnsi="Cambria" w:cs="Calibri"/>
          </w:rPr>
          <w:t xml:space="preserve"> V prípade, ak na základe takto aktualizovaných Obehov dôjde k zmene Technologických kilometrov</w:t>
        </w:r>
      </w:ins>
      <w:ins w:id="92" w:author="Tomas Uricek" w:date="2021-09-20T16:27:00Z">
        <w:r w:rsidR="00C0513A">
          <w:rPr>
            <w:rFonts w:ascii="Cambria" w:eastAsia="Calibri" w:hAnsi="Cambria" w:cs="Calibri"/>
          </w:rPr>
          <w:t xml:space="preserve"> uplatní sa postup zmeny Rozsahu podľa článku </w:t>
        </w:r>
        <w:r w:rsidR="00C0513A">
          <w:rPr>
            <w:rFonts w:ascii="Cambria" w:eastAsia="Calibri" w:hAnsi="Cambria" w:cs="Calibri"/>
          </w:rPr>
          <w:fldChar w:fldCharType="begin"/>
        </w:r>
        <w:r w:rsidR="00C0513A">
          <w:rPr>
            <w:rFonts w:ascii="Cambria" w:eastAsia="Calibri" w:hAnsi="Cambria" w:cs="Calibri"/>
          </w:rPr>
          <w:instrText xml:space="preserve"> REF _Ref73716347 \r \h </w:instrText>
        </w:r>
        <w:r w:rsidR="00C0513A">
          <w:rPr>
            <w:rFonts w:ascii="Cambria" w:eastAsia="Calibri" w:hAnsi="Cambria" w:cs="Calibri"/>
          </w:rPr>
        </w:r>
      </w:ins>
      <w:r w:rsidR="00C0513A">
        <w:rPr>
          <w:rFonts w:ascii="Cambria" w:eastAsia="Calibri" w:hAnsi="Cambria" w:cs="Calibri"/>
        </w:rPr>
        <w:fldChar w:fldCharType="separate"/>
      </w:r>
      <w:ins w:id="93" w:author="Tomas Uricek" w:date="2021-09-20T16:27:00Z">
        <w:r w:rsidR="00C0513A">
          <w:rPr>
            <w:rFonts w:ascii="Cambria" w:eastAsia="Calibri" w:hAnsi="Cambria" w:cs="Calibri"/>
          </w:rPr>
          <w:t>5</w:t>
        </w:r>
        <w:r w:rsidR="00C0513A">
          <w:rPr>
            <w:rFonts w:ascii="Cambria" w:eastAsia="Calibri" w:hAnsi="Cambria" w:cs="Calibri"/>
          </w:rPr>
          <w:fldChar w:fldCharType="end"/>
        </w:r>
        <w:r w:rsidR="00C0513A">
          <w:rPr>
            <w:rFonts w:ascii="Cambria" w:eastAsia="Calibri" w:hAnsi="Cambria" w:cs="Calibri"/>
          </w:rPr>
          <w:t xml:space="preserve"> tejto Zmluvy.</w:t>
        </w:r>
      </w:ins>
      <w:ins w:id="94" w:author="Tomas Uricek" w:date="2021-09-20T16:29:00Z">
        <w:r w:rsidR="007131AD">
          <w:rPr>
            <w:rFonts w:ascii="Cambria" w:eastAsia="Calibri" w:hAnsi="Cambria" w:cs="Calibri"/>
          </w:rPr>
          <w:t xml:space="preserve"> Na odsúhlasovanie aktualizovaných Obehov sa primerane uplatňujú podmienky podľa bodu </w:t>
        </w:r>
        <w:r w:rsidR="007131AD">
          <w:rPr>
            <w:rFonts w:ascii="Cambria" w:eastAsia="Calibri" w:hAnsi="Cambria" w:cs="Calibri"/>
          </w:rPr>
          <w:fldChar w:fldCharType="begin"/>
        </w:r>
        <w:r w:rsidR="007131AD">
          <w:rPr>
            <w:rFonts w:ascii="Cambria" w:eastAsia="Calibri" w:hAnsi="Cambria" w:cs="Calibri"/>
          </w:rPr>
          <w:instrText xml:space="preserve"> REF _Ref83047563 \r \h </w:instrText>
        </w:r>
        <w:r w:rsidR="007131AD">
          <w:rPr>
            <w:rFonts w:ascii="Cambria" w:eastAsia="Calibri" w:hAnsi="Cambria" w:cs="Calibri"/>
          </w:rPr>
        </w:r>
      </w:ins>
      <w:r w:rsidR="007131AD">
        <w:rPr>
          <w:rFonts w:ascii="Cambria" w:eastAsia="Calibri" w:hAnsi="Cambria" w:cs="Calibri"/>
        </w:rPr>
        <w:fldChar w:fldCharType="separate"/>
      </w:r>
      <w:ins w:id="95" w:author="Tomas Uricek" w:date="2021-09-20T16:29:00Z">
        <w:r w:rsidR="007131AD">
          <w:rPr>
            <w:rFonts w:ascii="Cambria" w:eastAsia="Calibri" w:hAnsi="Cambria" w:cs="Calibri"/>
          </w:rPr>
          <w:t>7.8</w:t>
        </w:r>
        <w:r w:rsidR="007131AD">
          <w:rPr>
            <w:rFonts w:ascii="Cambria" w:eastAsia="Calibri" w:hAnsi="Cambria" w:cs="Calibri"/>
          </w:rPr>
          <w:fldChar w:fldCharType="end"/>
        </w:r>
        <w:r w:rsidR="007131AD">
          <w:rPr>
            <w:rFonts w:ascii="Cambria" w:eastAsia="Calibri" w:hAnsi="Cambria" w:cs="Calibri"/>
          </w:rPr>
          <w:t xml:space="preserve"> Zmluvy.</w:t>
        </w:r>
      </w:ins>
      <w:ins w:id="96" w:author="Tomas Uricek" w:date="2021-09-20T16:31:00Z">
        <w:r w:rsidR="00E230CB">
          <w:rPr>
            <w:rFonts w:ascii="Cambria" w:eastAsia="Calibri" w:hAnsi="Cambria" w:cs="Calibri"/>
          </w:rPr>
          <w:t xml:space="preserve"> </w:t>
        </w:r>
      </w:ins>
      <w:bookmarkStart w:id="97" w:name="_GoBack"/>
      <w:bookmarkEnd w:id="97"/>
    </w:p>
    <w:p w14:paraId="055187C4" w14:textId="0EB768B6" w:rsidR="0072643D" w:rsidRPr="007F0177" w:rsidRDefault="0072643D" w:rsidP="0072643D">
      <w:pPr>
        <w:pStyle w:val="Heading1"/>
        <w:rPr>
          <w:rFonts w:ascii="Cambria" w:hAnsi="Cambria"/>
        </w:rPr>
      </w:pPr>
      <w:bookmarkStart w:id="98" w:name="_Ref73702106"/>
      <w:r w:rsidRPr="007F0177">
        <w:rPr>
          <w:rFonts w:ascii="Cambria" w:hAnsi="Cambria"/>
        </w:rPr>
        <w:t>Výpočet náhrady Preukázanej strany</w:t>
      </w:r>
      <w:bookmarkEnd w:id="98"/>
      <w:r w:rsidR="00B40C11" w:rsidRPr="007F0177">
        <w:rPr>
          <w:rFonts w:ascii="Cambria" w:hAnsi="Cambria"/>
        </w:rPr>
        <w:t xml:space="preserve"> </w:t>
      </w:r>
    </w:p>
    <w:p w14:paraId="66D91E46" w14:textId="77777777" w:rsidR="00D04320" w:rsidRPr="007F0177" w:rsidRDefault="00DC2B41" w:rsidP="00597F77">
      <w:pPr>
        <w:pStyle w:val="Heading2"/>
        <w:rPr>
          <w:rFonts w:ascii="Cambria" w:hAnsi="Cambria"/>
        </w:rPr>
      </w:pPr>
      <w:r w:rsidRPr="007F0177">
        <w:rPr>
          <w:rFonts w:ascii="Cambria" w:hAnsi="Cambria"/>
        </w:rPr>
        <w:t>Objednávateľ sa zaväzuje za poskytnuté dopravné služby Dopravcovi každoročne uhrádzať Preukázanú stratu</w:t>
      </w:r>
      <w:r w:rsidR="00E64A2D" w:rsidRPr="007F0177">
        <w:rPr>
          <w:rFonts w:ascii="Cambria" w:hAnsi="Cambria"/>
        </w:rPr>
        <w:t>, ktorá Dopravcovi vznikne pri plnení záväzkov z tejto Zmluvy</w:t>
      </w:r>
      <w:r w:rsidR="00D04320" w:rsidRPr="007F0177">
        <w:rPr>
          <w:rFonts w:ascii="Cambria" w:hAnsi="Cambria"/>
        </w:rPr>
        <w:t>.</w:t>
      </w:r>
    </w:p>
    <w:p w14:paraId="5753B1EA" w14:textId="77777777" w:rsidR="00D04320" w:rsidRPr="007F0177" w:rsidRDefault="00D04320" w:rsidP="00597F77">
      <w:pPr>
        <w:pStyle w:val="Heading2"/>
        <w:rPr>
          <w:rFonts w:ascii="Cambria" w:hAnsi="Cambria"/>
        </w:rPr>
      </w:pPr>
      <w:r w:rsidRPr="007F0177">
        <w:rPr>
          <w:rFonts w:ascii="Cambria" w:hAnsi="Cambria"/>
        </w:rPr>
        <w:t>Preukázaná strata predstavuje úhradu podľa článku 6 ods. 1 Nariadenia č. 1370/2007 a predstavuje rozdiel medzi (i) cenou dopravných služieb poskytovaných Dopravcom vrátane Primeraného zisku a (ii) skutočnými Výnosmi dosiahnutými Dopravcom v príslušnom kalendárnom roku.</w:t>
      </w:r>
    </w:p>
    <w:p w14:paraId="021C7644" w14:textId="0C7F0063" w:rsidR="000C6D51" w:rsidRPr="007F0177" w:rsidRDefault="000C6D51" w:rsidP="00597F77">
      <w:pPr>
        <w:pStyle w:val="Heading2"/>
        <w:rPr>
          <w:rFonts w:ascii="Cambria" w:hAnsi="Cambria"/>
        </w:rPr>
      </w:pPr>
      <w:bookmarkStart w:id="99" w:name="_Ref73695692"/>
      <w:r w:rsidRPr="007F0177">
        <w:rPr>
          <w:rFonts w:ascii="Cambria" w:hAnsi="Cambria"/>
        </w:rPr>
        <w:lastRenderedPageBreak/>
        <w:t xml:space="preserve">Pre účely výpočtu Preukázanej straty sa za východiskovú cenu dopravných služieb bude považovať cena uvedená v Ponuke Dopravcu podľa Prílohy č. </w:t>
      </w:r>
      <w:r w:rsidR="00AE1BA6">
        <w:rPr>
          <w:rFonts w:ascii="Cambria" w:hAnsi="Cambria"/>
        </w:rPr>
        <w:t>2</w:t>
      </w:r>
      <w:r w:rsidR="00AE1BA6" w:rsidRPr="007F0177">
        <w:rPr>
          <w:rFonts w:ascii="Cambria" w:hAnsi="Cambria"/>
        </w:rPr>
        <w:t xml:space="preserve"> </w:t>
      </w:r>
      <w:r w:rsidRPr="007F0177">
        <w:rPr>
          <w:rFonts w:ascii="Cambria" w:hAnsi="Cambria"/>
        </w:rPr>
        <w:t>v nasledovnej štruktúre</w:t>
      </w:r>
      <w:r w:rsidR="0083782E" w:rsidRPr="007F0177">
        <w:rPr>
          <w:rFonts w:ascii="Cambria" w:hAnsi="Cambria"/>
        </w:rPr>
        <w:t>:</w:t>
      </w:r>
      <w:bookmarkEnd w:id="99"/>
    </w:p>
    <w:tbl>
      <w:tblPr>
        <w:tblW w:w="8505" w:type="dxa"/>
        <w:tblInd w:w="6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6"/>
        <w:gridCol w:w="3118"/>
        <w:gridCol w:w="1560"/>
        <w:gridCol w:w="1275"/>
        <w:gridCol w:w="1276"/>
      </w:tblGrid>
      <w:tr w:rsidR="00A71E58" w:rsidRPr="007F0177" w14:paraId="7C8D880B" w14:textId="7015F016" w:rsidTr="00E43079">
        <w:tc>
          <w:tcPr>
            <w:tcW w:w="1276" w:type="dxa"/>
            <w:shd w:val="clear" w:color="auto" w:fill="A6A6A6" w:themeFill="background1" w:themeFillShade="A6"/>
            <w:tcMar>
              <w:top w:w="100" w:type="dxa"/>
              <w:left w:w="100" w:type="dxa"/>
              <w:bottom w:w="100" w:type="dxa"/>
              <w:right w:w="100" w:type="dxa"/>
            </w:tcMar>
          </w:tcPr>
          <w:p w14:paraId="0764F756" w14:textId="77777777"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Označenie</w:t>
            </w:r>
          </w:p>
        </w:tc>
        <w:tc>
          <w:tcPr>
            <w:tcW w:w="3118" w:type="dxa"/>
            <w:shd w:val="clear" w:color="auto" w:fill="A6A6A6" w:themeFill="background1" w:themeFillShade="A6"/>
            <w:tcMar>
              <w:top w:w="100" w:type="dxa"/>
              <w:left w:w="100" w:type="dxa"/>
              <w:bottom w:w="100" w:type="dxa"/>
              <w:right w:w="100" w:type="dxa"/>
            </w:tcMar>
          </w:tcPr>
          <w:p w14:paraId="47715324" w14:textId="77777777"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Popis</w:t>
            </w:r>
          </w:p>
        </w:tc>
        <w:tc>
          <w:tcPr>
            <w:tcW w:w="1560" w:type="dxa"/>
            <w:shd w:val="clear" w:color="auto" w:fill="A6A6A6" w:themeFill="background1" w:themeFillShade="A6"/>
            <w:tcMar>
              <w:top w:w="100" w:type="dxa"/>
              <w:left w:w="100" w:type="dxa"/>
              <w:bottom w:w="100" w:type="dxa"/>
              <w:right w:w="100" w:type="dxa"/>
            </w:tcMar>
          </w:tcPr>
          <w:p w14:paraId="618F6F0F" w14:textId="77777777"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Jednotka</w:t>
            </w:r>
          </w:p>
        </w:tc>
        <w:tc>
          <w:tcPr>
            <w:tcW w:w="1275" w:type="dxa"/>
            <w:shd w:val="clear" w:color="auto" w:fill="A6A6A6" w:themeFill="background1" w:themeFillShade="A6"/>
            <w:tcMar>
              <w:top w:w="100" w:type="dxa"/>
              <w:left w:w="100" w:type="dxa"/>
              <w:bottom w:w="100" w:type="dxa"/>
              <w:right w:w="100" w:type="dxa"/>
            </w:tcMar>
          </w:tcPr>
          <w:p w14:paraId="56A46A44" w14:textId="03E57466"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 xml:space="preserve">Hodnota pre pohon NAFTA </w:t>
            </w:r>
          </w:p>
        </w:tc>
        <w:tc>
          <w:tcPr>
            <w:tcW w:w="1276" w:type="dxa"/>
            <w:shd w:val="clear" w:color="auto" w:fill="A6A6A6" w:themeFill="background1" w:themeFillShade="A6"/>
          </w:tcPr>
          <w:p w14:paraId="14A86B91" w14:textId="4C762BCE"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Hodnota pre pohon CNG</w:t>
            </w:r>
          </w:p>
        </w:tc>
      </w:tr>
      <w:tr w:rsidR="00A71E58" w:rsidRPr="007F0177" w14:paraId="7FB817C7" w14:textId="1C334F8D" w:rsidTr="00334C2C">
        <w:tc>
          <w:tcPr>
            <w:tcW w:w="1276" w:type="dxa"/>
            <w:shd w:val="clear" w:color="auto" w:fill="auto"/>
            <w:tcMar>
              <w:top w:w="100" w:type="dxa"/>
              <w:left w:w="100" w:type="dxa"/>
              <w:bottom w:w="100" w:type="dxa"/>
              <w:right w:w="100" w:type="dxa"/>
            </w:tcMar>
            <w:vAlign w:val="center"/>
          </w:tcPr>
          <w:p w14:paraId="5CA909ED" w14:textId="77777777" w:rsidR="00A71E58" w:rsidRPr="007F0177" w:rsidRDefault="00A71E58" w:rsidP="00A71E58">
            <w:pPr>
              <w:ind w:left="1880" w:hanging="1880"/>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 xml:space="preserve">PHM </w:t>
            </w:r>
          </w:p>
        </w:tc>
        <w:tc>
          <w:tcPr>
            <w:tcW w:w="3118" w:type="dxa"/>
            <w:shd w:val="clear" w:color="auto" w:fill="auto"/>
            <w:tcMar>
              <w:top w:w="100" w:type="dxa"/>
              <w:left w:w="100" w:type="dxa"/>
              <w:bottom w:w="100" w:type="dxa"/>
              <w:right w:w="100" w:type="dxa"/>
            </w:tcMar>
          </w:tcPr>
          <w:p w14:paraId="5BEEB3B8" w14:textId="14AF0CFA" w:rsidR="00A71E58" w:rsidRPr="007F0177" w:rsidRDefault="00A71E58" w:rsidP="00A71E58">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 xml:space="preserve">Cena za palivo </w:t>
            </w:r>
          </w:p>
        </w:tc>
        <w:tc>
          <w:tcPr>
            <w:tcW w:w="1560" w:type="dxa"/>
            <w:shd w:val="clear" w:color="auto" w:fill="auto"/>
            <w:tcMar>
              <w:top w:w="100" w:type="dxa"/>
              <w:left w:w="100" w:type="dxa"/>
              <w:bottom w:w="100" w:type="dxa"/>
              <w:right w:w="100" w:type="dxa"/>
            </w:tcMar>
            <w:vAlign w:val="center"/>
          </w:tcPr>
          <w:p w14:paraId="6F7185E3" w14:textId="7633AF9B" w:rsidR="00A71E58" w:rsidRPr="007F0177" w:rsidRDefault="00A71E58" w:rsidP="00A71E58">
            <w:pPr>
              <w:widowControl w:val="0"/>
              <w:pBdr>
                <w:top w:val="nil"/>
                <w:left w:val="nil"/>
                <w:bottom w:val="nil"/>
                <w:right w:val="nil"/>
                <w:between w:val="nil"/>
              </w:pBdr>
              <w:jc w:val="center"/>
              <w:rPr>
                <w:rFonts w:ascii="Cambria" w:eastAsia="Calibri" w:hAnsi="Cambria" w:cs="Calibri"/>
              </w:rPr>
            </w:pPr>
            <w:r w:rsidRPr="007F0177">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712A52D1" w14:textId="0AABA4FF" w:rsidR="00A71E58" w:rsidRPr="00334C2C" w:rsidRDefault="00334C2C" w:rsidP="00A71E58">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c>
          <w:tcPr>
            <w:tcW w:w="1276" w:type="dxa"/>
            <w:vAlign w:val="center"/>
          </w:tcPr>
          <w:p w14:paraId="777F9EB3" w14:textId="2CE6EAAA" w:rsidR="00A71E58" w:rsidRPr="007F0177" w:rsidRDefault="00334C2C" w:rsidP="00A71E58">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r>
      <w:tr w:rsidR="00A71E58" w:rsidRPr="007F0177" w:rsidDel="005121D7" w14:paraId="6251854C" w14:textId="71FD8D0C" w:rsidTr="00334C2C">
        <w:trPr>
          <w:del w:id="100" w:author="Tomas Uricek" w:date="2021-09-17T12:29:00Z"/>
        </w:trPr>
        <w:tc>
          <w:tcPr>
            <w:tcW w:w="1276" w:type="dxa"/>
            <w:shd w:val="clear" w:color="auto" w:fill="auto"/>
            <w:tcMar>
              <w:top w:w="100" w:type="dxa"/>
              <w:left w:w="100" w:type="dxa"/>
              <w:bottom w:w="100" w:type="dxa"/>
              <w:right w:w="100" w:type="dxa"/>
            </w:tcMar>
            <w:vAlign w:val="center"/>
          </w:tcPr>
          <w:p w14:paraId="14E20032" w14:textId="17C83CA1" w:rsidR="00A71E58" w:rsidRPr="007F0177" w:rsidDel="005121D7" w:rsidRDefault="00A71E58" w:rsidP="00A71E58">
            <w:pPr>
              <w:ind w:left="1880" w:hanging="1880"/>
              <w:rPr>
                <w:del w:id="101" w:author="Tomas Uricek" w:date="2021-09-17T12:29:00Z"/>
                <w:rFonts w:ascii="Cambria" w:eastAsia="Calibri" w:hAnsi="Cambria" w:cs="Calibri"/>
              </w:rPr>
            </w:pPr>
            <w:del w:id="102" w:author="Tomas Uricek" w:date="2021-09-17T12:29:00Z">
              <w:r w:rsidRPr="007F0177" w:rsidDel="005121D7">
                <w:rPr>
                  <w:rFonts w:ascii="Cambria" w:eastAsia="Calibri" w:hAnsi="Cambria" w:cs="Calibri"/>
                </w:rPr>
                <w:delText>C</w:delText>
              </w:r>
              <w:r w:rsidRPr="007F0177" w:rsidDel="005121D7">
                <w:rPr>
                  <w:rFonts w:ascii="Cambria" w:eastAsia="Calibri" w:hAnsi="Cambria" w:cs="Calibri"/>
                  <w:vertAlign w:val="subscript"/>
                </w:rPr>
                <w:delText xml:space="preserve">PAL </w:delText>
              </w:r>
            </w:del>
          </w:p>
        </w:tc>
        <w:tc>
          <w:tcPr>
            <w:tcW w:w="3118" w:type="dxa"/>
            <w:shd w:val="clear" w:color="auto" w:fill="auto"/>
            <w:tcMar>
              <w:top w:w="100" w:type="dxa"/>
              <w:left w:w="100" w:type="dxa"/>
              <w:bottom w:w="100" w:type="dxa"/>
              <w:right w:w="100" w:type="dxa"/>
            </w:tcMar>
          </w:tcPr>
          <w:p w14:paraId="3D2E49D8" w14:textId="1052D61E" w:rsidR="00A71E58" w:rsidRPr="007F0177" w:rsidDel="005121D7" w:rsidRDefault="00A71E58" w:rsidP="00A71E58">
            <w:pPr>
              <w:widowControl w:val="0"/>
              <w:pBdr>
                <w:top w:val="nil"/>
                <w:left w:val="nil"/>
                <w:bottom w:val="nil"/>
                <w:right w:val="nil"/>
                <w:between w:val="nil"/>
              </w:pBdr>
              <w:rPr>
                <w:del w:id="103" w:author="Tomas Uricek" w:date="2021-09-17T12:29:00Z"/>
                <w:rFonts w:ascii="Cambria" w:eastAsia="Calibri" w:hAnsi="Cambria" w:cs="Calibri"/>
              </w:rPr>
            </w:pPr>
            <w:del w:id="104" w:author="Tomas Uricek" w:date="2021-09-17T12:29:00Z">
              <w:r w:rsidRPr="007F0177" w:rsidDel="005121D7">
                <w:rPr>
                  <w:rFonts w:ascii="Cambria" w:eastAsia="Calibri" w:hAnsi="Cambria" w:cs="Calibri"/>
                </w:rPr>
                <w:delText xml:space="preserve">Cena za </w:delText>
              </w:r>
              <w:r w:rsidR="000C5D2F" w:rsidRPr="007F0177" w:rsidDel="005121D7">
                <w:rPr>
                  <w:rFonts w:ascii="Cambria" w:eastAsia="Calibri" w:hAnsi="Cambria" w:cs="Calibri"/>
                </w:rPr>
                <w:delText xml:space="preserve">CNG </w:delText>
              </w:r>
              <w:r w:rsidRPr="007F0177" w:rsidDel="005121D7">
                <w:rPr>
                  <w:rFonts w:ascii="Cambria" w:eastAsia="Calibri" w:hAnsi="Cambria" w:cs="Calibri"/>
                </w:rPr>
                <w:delText>palivo pre Vozidlá Objednávateľa</w:delText>
              </w:r>
            </w:del>
          </w:p>
        </w:tc>
        <w:tc>
          <w:tcPr>
            <w:tcW w:w="1560" w:type="dxa"/>
            <w:shd w:val="clear" w:color="auto" w:fill="auto"/>
            <w:tcMar>
              <w:top w:w="100" w:type="dxa"/>
              <w:left w:w="100" w:type="dxa"/>
              <w:bottom w:w="100" w:type="dxa"/>
              <w:right w:w="100" w:type="dxa"/>
            </w:tcMar>
            <w:vAlign w:val="center"/>
          </w:tcPr>
          <w:p w14:paraId="33D3A87B" w14:textId="23A2C3F5" w:rsidR="00A71E58" w:rsidRPr="007F0177" w:rsidDel="005121D7" w:rsidRDefault="00A71E58" w:rsidP="00A71E58">
            <w:pPr>
              <w:widowControl w:val="0"/>
              <w:jc w:val="center"/>
              <w:rPr>
                <w:del w:id="105" w:author="Tomas Uricek" w:date="2021-09-17T12:29:00Z"/>
                <w:rFonts w:ascii="Cambria" w:eastAsia="Calibri" w:hAnsi="Cambria" w:cs="Calibri"/>
              </w:rPr>
            </w:pPr>
            <w:del w:id="106" w:author="Tomas Uricek" w:date="2021-09-17T12:29:00Z">
              <w:r w:rsidRPr="007F0177" w:rsidDel="005121D7">
                <w:rPr>
                  <w:rFonts w:ascii="Cambria" w:eastAsia="Calibri" w:hAnsi="Cambria" w:cs="Calibri"/>
                </w:rPr>
                <w:delText>€/1 kg</w:delText>
              </w:r>
            </w:del>
          </w:p>
        </w:tc>
        <w:tc>
          <w:tcPr>
            <w:tcW w:w="1275" w:type="dxa"/>
            <w:shd w:val="clear" w:color="auto" w:fill="auto"/>
            <w:tcMar>
              <w:top w:w="100" w:type="dxa"/>
              <w:left w:w="100" w:type="dxa"/>
              <w:bottom w:w="100" w:type="dxa"/>
              <w:right w:w="100" w:type="dxa"/>
            </w:tcMar>
            <w:vAlign w:val="center"/>
          </w:tcPr>
          <w:p w14:paraId="59F33553" w14:textId="78D7E092" w:rsidR="00A71E58" w:rsidRPr="007F0177" w:rsidDel="005121D7" w:rsidRDefault="007F0177" w:rsidP="00A71E58">
            <w:pPr>
              <w:widowControl w:val="0"/>
              <w:pBdr>
                <w:top w:val="nil"/>
                <w:left w:val="nil"/>
                <w:bottom w:val="nil"/>
                <w:right w:val="nil"/>
                <w:between w:val="nil"/>
              </w:pBdr>
              <w:jc w:val="center"/>
              <w:rPr>
                <w:del w:id="107" w:author="Tomas Uricek" w:date="2021-09-17T12:29:00Z"/>
                <w:rFonts w:ascii="Cambria" w:eastAsia="Calibri" w:hAnsi="Cambria" w:cs="Calibri"/>
              </w:rPr>
            </w:pPr>
            <w:del w:id="108" w:author="Tomas Uricek" w:date="2021-09-17T12:29:00Z">
              <w:r w:rsidDel="005121D7">
                <w:rPr>
                  <w:rFonts w:ascii="Cambria" w:eastAsia="Calibri" w:hAnsi="Cambria" w:cs="Calibri"/>
                </w:rPr>
                <w:delText>N/A</w:delText>
              </w:r>
            </w:del>
          </w:p>
        </w:tc>
        <w:tc>
          <w:tcPr>
            <w:tcW w:w="1276" w:type="dxa"/>
            <w:vAlign w:val="center"/>
          </w:tcPr>
          <w:p w14:paraId="4C233BED" w14:textId="514227CC" w:rsidR="00A71E58" w:rsidRPr="007F0177" w:rsidDel="005121D7" w:rsidRDefault="00334C2C" w:rsidP="00A71E58">
            <w:pPr>
              <w:widowControl w:val="0"/>
              <w:pBdr>
                <w:top w:val="nil"/>
                <w:left w:val="nil"/>
                <w:bottom w:val="nil"/>
                <w:right w:val="nil"/>
                <w:between w:val="nil"/>
              </w:pBdr>
              <w:jc w:val="center"/>
              <w:rPr>
                <w:del w:id="109" w:author="Tomas Uricek" w:date="2021-09-17T12:29:00Z"/>
                <w:rFonts w:ascii="Cambria" w:eastAsia="Calibri" w:hAnsi="Cambria" w:cs="Calibri"/>
              </w:rPr>
            </w:pPr>
            <w:del w:id="110" w:author="Tomas Uricek" w:date="2021-09-17T12:29:00Z">
              <w:r w:rsidRPr="00334C2C" w:rsidDel="005121D7">
                <w:rPr>
                  <w:rFonts w:ascii="Cambria" w:eastAsia="Calibri" w:hAnsi="Cambria" w:cs="Calibri"/>
                  <w:highlight w:val="yellow"/>
                  <w:lang w:val="en-US"/>
                </w:rPr>
                <w:delText>[</w:delText>
              </w:r>
              <w:r w:rsidRPr="00334C2C" w:rsidDel="005121D7">
                <w:rPr>
                  <w:rFonts w:ascii="Arial" w:eastAsia="Calibri" w:hAnsi="Arial" w:cs="Arial"/>
                  <w:highlight w:val="yellow"/>
                  <w:lang w:val="en-US"/>
                </w:rPr>
                <w:delText>●</w:delText>
              </w:r>
              <w:r w:rsidRPr="00334C2C" w:rsidDel="005121D7">
                <w:rPr>
                  <w:rFonts w:ascii="Cambria" w:eastAsia="Calibri" w:hAnsi="Cambria" w:cs="Calibri"/>
                  <w:highlight w:val="yellow"/>
                  <w:lang w:val="en-US"/>
                </w:rPr>
                <w:delText>]</w:delText>
              </w:r>
            </w:del>
          </w:p>
        </w:tc>
      </w:tr>
      <w:tr w:rsidR="00D97092" w:rsidRPr="007F0177" w14:paraId="71A63A8D" w14:textId="7EBEC84A" w:rsidTr="00334C2C">
        <w:tc>
          <w:tcPr>
            <w:tcW w:w="1276" w:type="dxa"/>
            <w:shd w:val="clear" w:color="auto" w:fill="auto"/>
            <w:tcMar>
              <w:top w:w="100" w:type="dxa"/>
              <w:left w:w="100" w:type="dxa"/>
              <w:bottom w:w="100" w:type="dxa"/>
              <w:right w:w="100" w:type="dxa"/>
            </w:tcMar>
            <w:vAlign w:val="center"/>
          </w:tcPr>
          <w:p w14:paraId="5475373C" w14:textId="77777777" w:rsidR="00D97092" w:rsidRPr="007F0177" w:rsidRDefault="00D97092" w:rsidP="00D97092">
            <w:pPr>
              <w:ind w:left="1880" w:hanging="1880"/>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w:t>
            </w:r>
          </w:p>
        </w:tc>
        <w:tc>
          <w:tcPr>
            <w:tcW w:w="3118" w:type="dxa"/>
            <w:shd w:val="clear" w:color="auto" w:fill="auto"/>
            <w:tcMar>
              <w:top w:w="100" w:type="dxa"/>
              <w:left w:w="100" w:type="dxa"/>
              <w:bottom w:w="100" w:type="dxa"/>
              <w:right w:w="100" w:type="dxa"/>
            </w:tcMar>
          </w:tcPr>
          <w:p w14:paraId="2FD4E213" w14:textId="1A9194D6" w:rsidR="00D97092" w:rsidRPr="007F0177" w:rsidRDefault="00D97092" w:rsidP="00D97092">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Cena za priamy materiál, opravy a údržbu za Vozidlá Dopravcu</w:t>
            </w:r>
          </w:p>
        </w:tc>
        <w:tc>
          <w:tcPr>
            <w:tcW w:w="1560" w:type="dxa"/>
            <w:shd w:val="clear" w:color="auto" w:fill="auto"/>
            <w:tcMar>
              <w:top w:w="100" w:type="dxa"/>
              <w:left w:w="100" w:type="dxa"/>
              <w:bottom w:w="100" w:type="dxa"/>
              <w:right w:w="100" w:type="dxa"/>
            </w:tcMar>
          </w:tcPr>
          <w:p w14:paraId="14F1AE40" w14:textId="185AF68E" w:rsidR="00D97092" w:rsidRPr="007F0177" w:rsidRDefault="00D97092" w:rsidP="00D97092">
            <w:pPr>
              <w:widowControl w:val="0"/>
              <w:jc w:val="center"/>
              <w:rPr>
                <w:rFonts w:ascii="Cambria" w:eastAsia="Calibri" w:hAnsi="Cambria" w:cs="Calibri"/>
              </w:rPr>
            </w:pPr>
            <w:r w:rsidRPr="00EA79F3">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16B67B55" w14:textId="7707C791" w:rsidR="00D97092" w:rsidRPr="007F0177" w:rsidRDefault="00334C2C" w:rsidP="00D97092">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c>
          <w:tcPr>
            <w:tcW w:w="1276" w:type="dxa"/>
            <w:vAlign w:val="center"/>
          </w:tcPr>
          <w:p w14:paraId="7816ACE0" w14:textId="007FF83F" w:rsidR="00D97092" w:rsidRPr="007F0177" w:rsidRDefault="00334C2C" w:rsidP="00D97092">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r>
      <w:tr w:rsidR="00D97092" w:rsidRPr="007F0177" w14:paraId="618AAD35" w14:textId="77777777" w:rsidTr="00334C2C">
        <w:tc>
          <w:tcPr>
            <w:tcW w:w="1276" w:type="dxa"/>
            <w:shd w:val="clear" w:color="auto" w:fill="auto"/>
            <w:tcMar>
              <w:top w:w="100" w:type="dxa"/>
              <w:left w:w="100" w:type="dxa"/>
              <w:bottom w:w="100" w:type="dxa"/>
              <w:right w:w="100" w:type="dxa"/>
            </w:tcMar>
            <w:vAlign w:val="center"/>
          </w:tcPr>
          <w:p w14:paraId="79438559" w14:textId="47AB3BD0" w:rsidR="00D97092" w:rsidRPr="007F0177" w:rsidRDefault="00D97092" w:rsidP="00D97092">
            <w:pPr>
              <w:ind w:left="1880" w:hanging="1880"/>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PNVO</w:t>
            </w:r>
          </w:p>
        </w:tc>
        <w:tc>
          <w:tcPr>
            <w:tcW w:w="3118" w:type="dxa"/>
            <w:shd w:val="clear" w:color="auto" w:fill="auto"/>
            <w:tcMar>
              <w:top w:w="100" w:type="dxa"/>
              <w:left w:w="100" w:type="dxa"/>
              <w:bottom w:w="100" w:type="dxa"/>
              <w:right w:w="100" w:type="dxa"/>
            </w:tcMar>
          </w:tcPr>
          <w:p w14:paraId="2E5FA2BE" w14:textId="0F228749" w:rsidR="00D97092" w:rsidRPr="007F0177" w:rsidRDefault="00D97092" w:rsidP="00D97092">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Cena za priame náklady za Vozidlá Objednávateľa</w:t>
            </w:r>
          </w:p>
        </w:tc>
        <w:tc>
          <w:tcPr>
            <w:tcW w:w="1560" w:type="dxa"/>
            <w:shd w:val="clear" w:color="auto" w:fill="auto"/>
            <w:tcMar>
              <w:top w:w="100" w:type="dxa"/>
              <w:left w:w="100" w:type="dxa"/>
              <w:bottom w:w="100" w:type="dxa"/>
              <w:right w:w="100" w:type="dxa"/>
            </w:tcMar>
          </w:tcPr>
          <w:p w14:paraId="25F30CCC" w14:textId="5253B0C0" w:rsidR="00D97092" w:rsidRPr="007F0177" w:rsidRDefault="00D97092" w:rsidP="00D97092">
            <w:pPr>
              <w:widowControl w:val="0"/>
              <w:jc w:val="center"/>
              <w:rPr>
                <w:rFonts w:ascii="Cambria" w:eastAsia="Calibri" w:hAnsi="Cambria" w:cs="Calibri"/>
              </w:rPr>
            </w:pPr>
            <w:r w:rsidRPr="00EA79F3">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783EA34E" w14:textId="2CDFF7DF" w:rsidR="00D97092" w:rsidRPr="007F0177" w:rsidRDefault="00D97092" w:rsidP="00D97092">
            <w:pPr>
              <w:widowControl w:val="0"/>
              <w:pBdr>
                <w:top w:val="nil"/>
                <w:left w:val="nil"/>
                <w:bottom w:val="nil"/>
                <w:right w:val="nil"/>
                <w:between w:val="nil"/>
              </w:pBdr>
              <w:jc w:val="center"/>
              <w:rPr>
                <w:rFonts w:ascii="Cambria" w:eastAsia="Calibri" w:hAnsi="Cambria" w:cs="Calibri"/>
              </w:rPr>
            </w:pPr>
            <w:r>
              <w:rPr>
                <w:rFonts w:ascii="Cambria" w:eastAsia="Calibri" w:hAnsi="Cambria" w:cs="Calibri"/>
              </w:rPr>
              <w:t>N/A</w:t>
            </w:r>
          </w:p>
        </w:tc>
        <w:tc>
          <w:tcPr>
            <w:tcW w:w="1276" w:type="dxa"/>
            <w:vAlign w:val="center"/>
          </w:tcPr>
          <w:p w14:paraId="160BE631" w14:textId="48633206" w:rsidR="00D97092" w:rsidRPr="007F0177" w:rsidRDefault="00334C2C" w:rsidP="00D97092">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r>
      <w:tr w:rsidR="00D97092" w:rsidRPr="007F0177" w14:paraId="2A54FF7E" w14:textId="18F30018" w:rsidTr="00334C2C">
        <w:tc>
          <w:tcPr>
            <w:tcW w:w="1276" w:type="dxa"/>
            <w:shd w:val="clear" w:color="auto" w:fill="auto"/>
            <w:tcMar>
              <w:top w:w="100" w:type="dxa"/>
              <w:left w:w="100" w:type="dxa"/>
              <w:bottom w:w="100" w:type="dxa"/>
              <w:right w:w="100" w:type="dxa"/>
            </w:tcMar>
            <w:vAlign w:val="center"/>
          </w:tcPr>
          <w:p w14:paraId="112128CA" w14:textId="77777777" w:rsidR="00D97092" w:rsidRPr="007F0177" w:rsidRDefault="00D97092" w:rsidP="00D97092">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NPV</w:t>
            </w:r>
          </w:p>
        </w:tc>
        <w:tc>
          <w:tcPr>
            <w:tcW w:w="3118" w:type="dxa"/>
            <w:shd w:val="clear" w:color="auto" w:fill="auto"/>
            <w:tcMar>
              <w:top w:w="100" w:type="dxa"/>
              <w:left w:w="100" w:type="dxa"/>
              <w:bottom w:w="100" w:type="dxa"/>
              <w:right w:w="100" w:type="dxa"/>
            </w:tcMar>
          </w:tcPr>
          <w:p w14:paraId="402680B6" w14:textId="79D41FC8" w:rsidR="00D97092" w:rsidRPr="007F0177" w:rsidRDefault="00D97092" w:rsidP="00D97092">
            <w:pPr>
              <w:ind w:left="1880" w:hanging="1880"/>
              <w:rPr>
                <w:rFonts w:ascii="Cambria" w:eastAsia="Calibri" w:hAnsi="Cambria" w:cs="Calibri"/>
              </w:rPr>
            </w:pPr>
            <w:r w:rsidRPr="007F0177">
              <w:rPr>
                <w:rFonts w:ascii="Cambria" w:eastAsia="Calibri" w:hAnsi="Cambria" w:cs="Calibri"/>
              </w:rPr>
              <w:t>Cena za náklady práce vodičov</w:t>
            </w:r>
          </w:p>
        </w:tc>
        <w:tc>
          <w:tcPr>
            <w:tcW w:w="1560" w:type="dxa"/>
            <w:shd w:val="clear" w:color="auto" w:fill="auto"/>
            <w:tcMar>
              <w:top w:w="100" w:type="dxa"/>
              <w:left w:w="100" w:type="dxa"/>
              <w:bottom w:w="100" w:type="dxa"/>
              <w:right w:w="100" w:type="dxa"/>
            </w:tcMar>
          </w:tcPr>
          <w:p w14:paraId="202489DB" w14:textId="66950217" w:rsidR="00D97092" w:rsidRPr="007F0177" w:rsidRDefault="00D97092" w:rsidP="00D97092">
            <w:pPr>
              <w:widowControl w:val="0"/>
              <w:jc w:val="center"/>
              <w:rPr>
                <w:rFonts w:ascii="Cambria" w:eastAsia="Calibri" w:hAnsi="Cambria" w:cs="Calibri"/>
              </w:rPr>
            </w:pPr>
            <w:r w:rsidRPr="00EA79F3">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34C951D4" w14:textId="2082DF4F" w:rsidR="00D97092" w:rsidRPr="007F0177" w:rsidRDefault="00334C2C" w:rsidP="00D97092">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c>
          <w:tcPr>
            <w:tcW w:w="1276" w:type="dxa"/>
            <w:vAlign w:val="center"/>
          </w:tcPr>
          <w:p w14:paraId="3D574FCB" w14:textId="57BD9172" w:rsidR="00D97092" w:rsidRPr="007F0177" w:rsidRDefault="00334C2C" w:rsidP="00D97092">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r>
      <w:tr w:rsidR="00D97092" w:rsidRPr="007F0177" w14:paraId="02BDA331" w14:textId="599CE5A1" w:rsidTr="00334C2C">
        <w:tc>
          <w:tcPr>
            <w:tcW w:w="1276" w:type="dxa"/>
            <w:shd w:val="clear" w:color="auto" w:fill="auto"/>
            <w:tcMar>
              <w:top w:w="100" w:type="dxa"/>
              <w:left w:w="100" w:type="dxa"/>
              <w:bottom w:w="100" w:type="dxa"/>
              <w:right w:w="100" w:type="dxa"/>
            </w:tcMar>
            <w:vAlign w:val="center"/>
          </w:tcPr>
          <w:p w14:paraId="19DA5792" w14:textId="77777777" w:rsidR="00D97092" w:rsidRPr="007F0177" w:rsidRDefault="00D97092" w:rsidP="00D97092">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NPO</w:t>
            </w:r>
          </w:p>
        </w:tc>
        <w:tc>
          <w:tcPr>
            <w:tcW w:w="3118" w:type="dxa"/>
            <w:shd w:val="clear" w:color="auto" w:fill="auto"/>
            <w:tcMar>
              <w:top w:w="100" w:type="dxa"/>
              <w:left w:w="100" w:type="dxa"/>
              <w:bottom w:w="100" w:type="dxa"/>
              <w:right w:w="100" w:type="dxa"/>
            </w:tcMar>
          </w:tcPr>
          <w:p w14:paraId="685E4ADD" w14:textId="3EE3AED7" w:rsidR="00D97092" w:rsidRPr="007F0177" w:rsidRDefault="00D97092" w:rsidP="00D97092">
            <w:pPr>
              <w:rPr>
                <w:rFonts w:ascii="Cambria" w:eastAsia="Calibri" w:hAnsi="Cambria" w:cs="Calibri"/>
              </w:rPr>
            </w:pPr>
            <w:r w:rsidRPr="007F0177">
              <w:rPr>
                <w:rFonts w:ascii="Cambria" w:eastAsia="Calibri" w:hAnsi="Cambria" w:cs="Calibri"/>
              </w:rPr>
              <w:t>Cena za náklady práce ostatných zamestnancov</w:t>
            </w:r>
          </w:p>
        </w:tc>
        <w:tc>
          <w:tcPr>
            <w:tcW w:w="1560" w:type="dxa"/>
            <w:shd w:val="clear" w:color="auto" w:fill="auto"/>
            <w:tcMar>
              <w:top w:w="100" w:type="dxa"/>
              <w:left w:w="100" w:type="dxa"/>
              <w:bottom w:w="100" w:type="dxa"/>
              <w:right w:w="100" w:type="dxa"/>
            </w:tcMar>
          </w:tcPr>
          <w:p w14:paraId="046ADD6D" w14:textId="69F0D91B" w:rsidR="00D97092" w:rsidRPr="007F0177" w:rsidRDefault="00D97092" w:rsidP="00D97092">
            <w:pPr>
              <w:widowControl w:val="0"/>
              <w:jc w:val="center"/>
              <w:rPr>
                <w:rFonts w:ascii="Cambria" w:eastAsia="Calibri" w:hAnsi="Cambria" w:cs="Calibri"/>
              </w:rPr>
            </w:pPr>
            <w:r w:rsidRPr="00EA79F3">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12BD499C" w14:textId="1E81A1A6" w:rsidR="00D97092" w:rsidRPr="007F0177" w:rsidRDefault="00334C2C" w:rsidP="00D97092">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c>
          <w:tcPr>
            <w:tcW w:w="1276" w:type="dxa"/>
            <w:vAlign w:val="center"/>
          </w:tcPr>
          <w:p w14:paraId="732224E1" w14:textId="6E2331F9" w:rsidR="00D97092" w:rsidRPr="007F0177" w:rsidRDefault="00334C2C" w:rsidP="00D97092">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r>
      <w:tr w:rsidR="00334C2C" w:rsidRPr="007F0177" w14:paraId="0526A716" w14:textId="7FEDD24E" w:rsidTr="00334C2C">
        <w:tc>
          <w:tcPr>
            <w:tcW w:w="1276" w:type="dxa"/>
            <w:shd w:val="clear" w:color="auto" w:fill="auto"/>
            <w:tcMar>
              <w:top w:w="100" w:type="dxa"/>
              <w:left w:w="100" w:type="dxa"/>
              <w:bottom w:w="100" w:type="dxa"/>
              <w:right w:w="100" w:type="dxa"/>
            </w:tcMar>
            <w:vAlign w:val="center"/>
          </w:tcPr>
          <w:p w14:paraId="402A4726" w14:textId="77777777" w:rsidR="00334C2C" w:rsidRPr="007F0177" w:rsidRDefault="00334C2C" w:rsidP="00334C2C">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NN</w:t>
            </w:r>
          </w:p>
        </w:tc>
        <w:tc>
          <w:tcPr>
            <w:tcW w:w="3118" w:type="dxa"/>
            <w:shd w:val="clear" w:color="auto" w:fill="auto"/>
            <w:tcMar>
              <w:top w:w="100" w:type="dxa"/>
              <w:left w:w="100" w:type="dxa"/>
              <w:bottom w:w="100" w:type="dxa"/>
              <w:right w:w="100" w:type="dxa"/>
            </w:tcMar>
          </w:tcPr>
          <w:p w14:paraId="30F84710" w14:textId="75588032" w:rsidR="00334C2C" w:rsidRPr="007F0177" w:rsidRDefault="00334C2C" w:rsidP="00334C2C">
            <w:pPr>
              <w:widowControl w:val="0"/>
              <w:rPr>
                <w:rFonts w:ascii="Cambria" w:eastAsia="Calibri" w:hAnsi="Cambria" w:cs="Calibri"/>
              </w:rPr>
            </w:pPr>
            <w:r w:rsidRPr="007F0177">
              <w:rPr>
                <w:rFonts w:ascii="Cambria" w:eastAsia="Calibri" w:hAnsi="Cambria" w:cs="Calibri"/>
              </w:rPr>
              <w:t>Cena za nepriame náklady(prevádzková a správna réžia)</w:t>
            </w:r>
          </w:p>
        </w:tc>
        <w:tc>
          <w:tcPr>
            <w:tcW w:w="1560" w:type="dxa"/>
            <w:shd w:val="clear" w:color="auto" w:fill="auto"/>
            <w:tcMar>
              <w:top w:w="100" w:type="dxa"/>
              <w:left w:w="100" w:type="dxa"/>
              <w:bottom w:w="100" w:type="dxa"/>
              <w:right w:w="100" w:type="dxa"/>
            </w:tcMar>
          </w:tcPr>
          <w:p w14:paraId="3FCAFB84" w14:textId="5A5F23E7" w:rsidR="00334C2C" w:rsidRPr="007F0177" w:rsidRDefault="00334C2C" w:rsidP="00334C2C">
            <w:pPr>
              <w:widowControl w:val="0"/>
              <w:jc w:val="center"/>
              <w:rPr>
                <w:rFonts w:ascii="Cambria" w:eastAsia="Calibri" w:hAnsi="Cambria" w:cs="Calibri"/>
              </w:rPr>
            </w:pPr>
            <w:r w:rsidRPr="00EA79F3">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691FD476" w14:textId="2EEAF08A" w:rsidR="00334C2C" w:rsidRPr="007F0177" w:rsidRDefault="00334C2C" w:rsidP="00334C2C">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c>
          <w:tcPr>
            <w:tcW w:w="1276" w:type="dxa"/>
            <w:vAlign w:val="center"/>
          </w:tcPr>
          <w:p w14:paraId="61AA033A" w14:textId="061A9C1A" w:rsidR="00334C2C" w:rsidRPr="007F0177" w:rsidRDefault="00334C2C" w:rsidP="00334C2C">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r>
      <w:tr w:rsidR="00334C2C" w:rsidRPr="007F0177" w14:paraId="160323A4" w14:textId="524AC2E1" w:rsidTr="00334C2C">
        <w:tc>
          <w:tcPr>
            <w:tcW w:w="1276" w:type="dxa"/>
            <w:shd w:val="clear" w:color="auto" w:fill="auto"/>
            <w:tcMar>
              <w:top w:w="100" w:type="dxa"/>
              <w:left w:w="100" w:type="dxa"/>
              <w:bottom w:w="100" w:type="dxa"/>
              <w:right w:w="100" w:type="dxa"/>
            </w:tcMar>
            <w:vAlign w:val="center"/>
          </w:tcPr>
          <w:p w14:paraId="36E49FE7" w14:textId="77777777" w:rsidR="00334C2C" w:rsidRPr="007F0177" w:rsidRDefault="00334C2C" w:rsidP="00334C2C">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ZISK</w:t>
            </w:r>
          </w:p>
        </w:tc>
        <w:tc>
          <w:tcPr>
            <w:tcW w:w="3118" w:type="dxa"/>
            <w:shd w:val="clear" w:color="auto" w:fill="auto"/>
            <w:tcMar>
              <w:top w:w="100" w:type="dxa"/>
              <w:left w:w="100" w:type="dxa"/>
              <w:bottom w:w="100" w:type="dxa"/>
              <w:right w:w="100" w:type="dxa"/>
            </w:tcMar>
          </w:tcPr>
          <w:p w14:paraId="7BD7417F" w14:textId="7351A3EF" w:rsidR="00334C2C" w:rsidRPr="007F0177" w:rsidRDefault="00334C2C" w:rsidP="00334C2C">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Zisk dopravcu</w:t>
            </w:r>
          </w:p>
        </w:tc>
        <w:tc>
          <w:tcPr>
            <w:tcW w:w="1560" w:type="dxa"/>
            <w:shd w:val="clear" w:color="auto" w:fill="auto"/>
            <w:tcMar>
              <w:top w:w="100" w:type="dxa"/>
              <w:left w:w="100" w:type="dxa"/>
              <w:bottom w:w="100" w:type="dxa"/>
              <w:right w:w="100" w:type="dxa"/>
            </w:tcMar>
            <w:vAlign w:val="center"/>
          </w:tcPr>
          <w:p w14:paraId="0BF8AA83" w14:textId="579B4321" w:rsidR="00334C2C" w:rsidRPr="007F0177" w:rsidRDefault="00334C2C" w:rsidP="00334C2C">
            <w:pPr>
              <w:widowControl w:val="0"/>
              <w:jc w:val="center"/>
              <w:rPr>
                <w:rFonts w:ascii="Cambria" w:eastAsia="Calibri" w:hAnsi="Cambria" w:cs="Calibri"/>
              </w:rPr>
            </w:pPr>
            <w:r w:rsidRPr="007F0177">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5DB2235A" w14:textId="32D7E954" w:rsidR="00334C2C" w:rsidRPr="007F0177" w:rsidRDefault="00334C2C" w:rsidP="00334C2C">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c>
          <w:tcPr>
            <w:tcW w:w="1276" w:type="dxa"/>
            <w:vAlign w:val="center"/>
          </w:tcPr>
          <w:p w14:paraId="1923006A" w14:textId="201F161B" w:rsidR="00334C2C" w:rsidRPr="007F0177" w:rsidRDefault="00334C2C" w:rsidP="00334C2C">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r>
      <w:tr w:rsidR="00334C2C" w:rsidRPr="007F0177" w14:paraId="02F5A4A5" w14:textId="44796747" w:rsidTr="00334C2C">
        <w:tc>
          <w:tcPr>
            <w:tcW w:w="1276" w:type="dxa"/>
            <w:shd w:val="clear" w:color="auto" w:fill="auto"/>
            <w:tcMar>
              <w:top w:w="100" w:type="dxa"/>
              <w:left w:w="100" w:type="dxa"/>
              <w:bottom w:w="100" w:type="dxa"/>
              <w:right w:w="100" w:type="dxa"/>
            </w:tcMar>
            <w:vAlign w:val="center"/>
          </w:tcPr>
          <w:p w14:paraId="39A8D7BF" w14:textId="77777777" w:rsidR="00334C2C" w:rsidRPr="007F0177" w:rsidRDefault="00334C2C" w:rsidP="00334C2C">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MVOZ</w:t>
            </w:r>
          </w:p>
        </w:tc>
        <w:tc>
          <w:tcPr>
            <w:tcW w:w="3118" w:type="dxa"/>
            <w:shd w:val="clear" w:color="auto" w:fill="auto"/>
            <w:tcMar>
              <w:top w:w="100" w:type="dxa"/>
              <w:left w:w="100" w:type="dxa"/>
              <w:bottom w:w="100" w:type="dxa"/>
              <w:right w:w="100" w:type="dxa"/>
            </w:tcMar>
          </w:tcPr>
          <w:p w14:paraId="1D698FBC" w14:textId="4A6AC9AC" w:rsidR="00334C2C" w:rsidRPr="007F0177" w:rsidRDefault="00334C2C" w:rsidP="00334C2C">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 xml:space="preserve">Mesačné náklady na 1 Vozidlo vo výške 1/120 z  celkových nákladov na 1 Vozidlo vrátane odbavovacieho a informačného systému, ktoré poskytuje dodávateľ. </w:t>
            </w:r>
          </w:p>
        </w:tc>
        <w:tc>
          <w:tcPr>
            <w:tcW w:w="1560" w:type="dxa"/>
            <w:shd w:val="clear" w:color="auto" w:fill="auto"/>
            <w:tcMar>
              <w:top w:w="100" w:type="dxa"/>
              <w:left w:w="100" w:type="dxa"/>
              <w:bottom w:w="100" w:type="dxa"/>
              <w:right w:w="100" w:type="dxa"/>
            </w:tcMar>
            <w:vAlign w:val="center"/>
          </w:tcPr>
          <w:p w14:paraId="75BBCE80" w14:textId="77777777" w:rsidR="00334C2C" w:rsidRPr="007F0177" w:rsidRDefault="00334C2C" w:rsidP="00334C2C">
            <w:pPr>
              <w:widowControl w:val="0"/>
              <w:jc w:val="center"/>
              <w:rPr>
                <w:rFonts w:ascii="Cambria" w:eastAsia="Calibri" w:hAnsi="Cambria" w:cs="Calibri"/>
              </w:rPr>
            </w:pPr>
            <w:r w:rsidRPr="007F0177">
              <w:rPr>
                <w:rFonts w:ascii="Cambria" w:eastAsia="Calibri" w:hAnsi="Cambria" w:cs="Calibri"/>
              </w:rPr>
              <w:t>€/1 vozidlo</w:t>
            </w:r>
          </w:p>
        </w:tc>
        <w:tc>
          <w:tcPr>
            <w:tcW w:w="1275" w:type="dxa"/>
            <w:shd w:val="clear" w:color="auto" w:fill="auto"/>
            <w:tcMar>
              <w:top w:w="100" w:type="dxa"/>
              <w:left w:w="100" w:type="dxa"/>
              <w:bottom w:w="100" w:type="dxa"/>
              <w:right w:w="100" w:type="dxa"/>
            </w:tcMar>
            <w:vAlign w:val="center"/>
          </w:tcPr>
          <w:p w14:paraId="40EDEEF9" w14:textId="60AA2B50" w:rsidR="00334C2C" w:rsidRPr="007F0177" w:rsidRDefault="00334C2C" w:rsidP="00334C2C">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c>
          <w:tcPr>
            <w:tcW w:w="1276" w:type="dxa"/>
            <w:vAlign w:val="center"/>
          </w:tcPr>
          <w:p w14:paraId="007BF48D" w14:textId="7B4C8FAC" w:rsidR="00334C2C" w:rsidRPr="007F0177" w:rsidRDefault="00334C2C" w:rsidP="00334C2C">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r>
      <w:tr w:rsidR="00334C2C" w:rsidRPr="007F0177" w14:paraId="2D91C6DD" w14:textId="2E616BF6" w:rsidTr="00334C2C">
        <w:tc>
          <w:tcPr>
            <w:tcW w:w="1276" w:type="dxa"/>
            <w:shd w:val="clear" w:color="auto" w:fill="auto"/>
            <w:tcMar>
              <w:top w:w="100" w:type="dxa"/>
              <w:left w:w="100" w:type="dxa"/>
              <w:bottom w:w="100" w:type="dxa"/>
              <w:right w:w="100" w:type="dxa"/>
            </w:tcMar>
            <w:vAlign w:val="center"/>
          </w:tcPr>
          <w:p w14:paraId="3564F92C" w14:textId="5E078A31" w:rsidR="00334C2C" w:rsidRPr="007F0177" w:rsidRDefault="00334C2C" w:rsidP="00334C2C">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MVOZDOC</w:t>
            </w:r>
          </w:p>
        </w:tc>
        <w:tc>
          <w:tcPr>
            <w:tcW w:w="3118" w:type="dxa"/>
            <w:shd w:val="clear" w:color="auto" w:fill="auto"/>
            <w:tcMar>
              <w:top w:w="100" w:type="dxa"/>
              <w:left w:w="100" w:type="dxa"/>
              <w:bottom w:w="100" w:type="dxa"/>
              <w:right w:w="100" w:type="dxa"/>
            </w:tcMar>
          </w:tcPr>
          <w:p w14:paraId="7DB7E16D" w14:textId="094D3375" w:rsidR="00334C2C" w:rsidRPr="007F0177" w:rsidRDefault="00334C2C" w:rsidP="00334C2C">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 xml:space="preserve">Mesačné náklady na 1 Dočasné Vozidlo vo výške 1/120 z  celkových nákladov na 1 Dočasné Vozidlo vrátane odbavovacieho a informačného systému, ktoré poskytuje dodávateľ. </w:t>
            </w:r>
          </w:p>
        </w:tc>
        <w:tc>
          <w:tcPr>
            <w:tcW w:w="1560" w:type="dxa"/>
            <w:shd w:val="clear" w:color="auto" w:fill="auto"/>
            <w:tcMar>
              <w:top w:w="100" w:type="dxa"/>
              <w:left w:w="100" w:type="dxa"/>
              <w:bottom w:w="100" w:type="dxa"/>
              <w:right w:w="100" w:type="dxa"/>
            </w:tcMar>
            <w:vAlign w:val="center"/>
          </w:tcPr>
          <w:p w14:paraId="125007A4" w14:textId="6798E0A8" w:rsidR="00334C2C" w:rsidRPr="007F0177" w:rsidRDefault="00334C2C" w:rsidP="00334C2C">
            <w:pPr>
              <w:widowControl w:val="0"/>
              <w:jc w:val="center"/>
              <w:rPr>
                <w:rFonts w:ascii="Cambria" w:eastAsia="Calibri" w:hAnsi="Cambria" w:cs="Calibri"/>
              </w:rPr>
            </w:pPr>
            <w:r w:rsidRPr="007F0177">
              <w:rPr>
                <w:rFonts w:ascii="Cambria" w:eastAsia="Calibri" w:hAnsi="Cambria" w:cs="Calibri"/>
              </w:rPr>
              <w:t>€/1 Dočasné vozidlo</w:t>
            </w:r>
          </w:p>
        </w:tc>
        <w:tc>
          <w:tcPr>
            <w:tcW w:w="1275" w:type="dxa"/>
            <w:shd w:val="clear" w:color="auto" w:fill="auto"/>
            <w:tcMar>
              <w:top w:w="100" w:type="dxa"/>
              <w:left w:w="100" w:type="dxa"/>
              <w:bottom w:w="100" w:type="dxa"/>
              <w:right w:w="100" w:type="dxa"/>
            </w:tcMar>
            <w:vAlign w:val="center"/>
          </w:tcPr>
          <w:p w14:paraId="2341C791" w14:textId="43BF4815" w:rsidR="00334C2C" w:rsidRPr="007F0177" w:rsidRDefault="00334C2C" w:rsidP="00334C2C">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c>
          <w:tcPr>
            <w:tcW w:w="1276" w:type="dxa"/>
            <w:vAlign w:val="center"/>
          </w:tcPr>
          <w:p w14:paraId="6A7792AF" w14:textId="1C3D1FAE" w:rsidR="00334C2C" w:rsidRPr="007F0177" w:rsidRDefault="00334C2C" w:rsidP="00334C2C">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r>
    </w:tbl>
    <w:p w14:paraId="6976DCBA" w14:textId="77777777" w:rsidR="000C6D51" w:rsidRPr="007F0177" w:rsidRDefault="000C6D51" w:rsidP="000C6D51">
      <w:pPr>
        <w:pStyle w:val="wText1"/>
        <w:ind w:left="0"/>
        <w:rPr>
          <w:rFonts w:ascii="Cambria" w:hAnsi="Cambria"/>
        </w:rPr>
      </w:pPr>
    </w:p>
    <w:p w14:paraId="64D70CA4" w14:textId="73E7AC60" w:rsidR="00C96A4A" w:rsidRDefault="002B73E9" w:rsidP="00426882">
      <w:pPr>
        <w:pStyle w:val="Heading2"/>
        <w:rPr>
          <w:rFonts w:ascii="Cambria" w:hAnsi="Cambria"/>
        </w:rPr>
      </w:pPr>
      <w:bookmarkStart w:id="111" w:name="_Ref75190001"/>
      <w:r w:rsidRPr="007F0177">
        <w:rPr>
          <w:rFonts w:ascii="Cambria" w:hAnsi="Cambria"/>
        </w:rPr>
        <w:t xml:space="preserve">Zmluvné strany sa dohodli, že </w:t>
      </w:r>
      <w:r w:rsidR="00BF369A">
        <w:rPr>
          <w:rFonts w:ascii="Cambria" w:hAnsi="Cambria"/>
        </w:rPr>
        <w:t xml:space="preserve">Preukázaná strata </w:t>
      </w:r>
      <w:r w:rsidR="00426882">
        <w:rPr>
          <w:rFonts w:ascii="Cambria" w:hAnsi="Cambria"/>
        </w:rPr>
        <w:t xml:space="preserve">sa bude dokladovať a preukazovať postupom podľa tejto Zmluvy každý mesiac príslušného kalendárneho roka. </w:t>
      </w:r>
      <w:r w:rsidR="00A87CDD">
        <w:rPr>
          <w:rFonts w:ascii="Cambria" w:hAnsi="Cambria"/>
        </w:rPr>
        <w:t xml:space="preserve">Zároveň, aby mal Objednávateľ vždy </w:t>
      </w:r>
      <w:r w:rsidR="002F322D">
        <w:rPr>
          <w:rFonts w:ascii="Cambria" w:hAnsi="Cambria"/>
        </w:rPr>
        <w:t>v každom mesiac</w:t>
      </w:r>
      <w:r w:rsidR="00E377A4">
        <w:rPr>
          <w:rFonts w:ascii="Cambria" w:hAnsi="Cambria"/>
        </w:rPr>
        <w:t>i</w:t>
      </w:r>
      <w:r w:rsidR="002F322D">
        <w:rPr>
          <w:rFonts w:ascii="Cambria" w:hAnsi="Cambria"/>
        </w:rPr>
        <w:t xml:space="preserve"> kalendárneho roka úhrnný prehľad </w:t>
      </w:r>
      <w:r w:rsidR="00E377A4">
        <w:rPr>
          <w:rFonts w:ascii="Cambria" w:hAnsi="Cambria"/>
        </w:rPr>
        <w:t xml:space="preserve">o </w:t>
      </w:r>
      <w:r w:rsidR="002F322D">
        <w:rPr>
          <w:rFonts w:ascii="Cambria" w:hAnsi="Cambria"/>
        </w:rPr>
        <w:t>všetkých náklado</w:t>
      </w:r>
      <w:r w:rsidR="00E377A4">
        <w:rPr>
          <w:rFonts w:ascii="Cambria" w:hAnsi="Cambria"/>
        </w:rPr>
        <w:t>ch</w:t>
      </w:r>
      <w:r w:rsidR="002F322D">
        <w:rPr>
          <w:rFonts w:ascii="Cambria" w:hAnsi="Cambria"/>
        </w:rPr>
        <w:t xml:space="preserve"> a</w:t>
      </w:r>
      <w:r w:rsidR="00E377A4">
        <w:rPr>
          <w:rFonts w:ascii="Cambria" w:hAnsi="Cambria"/>
        </w:rPr>
        <w:t> výške ostatných v</w:t>
      </w:r>
      <w:r w:rsidR="002F322D">
        <w:rPr>
          <w:rFonts w:ascii="Cambria" w:hAnsi="Cambria"/>
        </w:rPr>
        <w:t xml:space="preserve">stupov ovplyvňujúcich Preukázanú stratu, v každom mesiaci príslušného kalendárneho roka sa bude Preukázaná strata </w:t>
      </w:r>
      <w:r w:rsidR="00117AC2">
        <w:rPr>
          <w:rFonts w:ascii="Cambria" w:hAnsi="Cambria"/>
        </w:rPr>
        <w:t>počítať úhrnom za celé obdobie od začiatku kalendárneho roka (pre vylúčenie pochybností iba za mesiace kalendárneho roka v ktorých Dopravca plní Záväzok verejnej služby) (ďalej aj ako „</w:t>
      </w:r>
      <w:r w:rsidR="00117AC2" w:rsidRPr="00B60B6C">
        <w:rPr>
          <w:rFonts w:ascii="Cambria" w:hAnsi="Cambria"/>
          <w:b/>
          <w:bCs/>
        </w:rPr>
        <w:t>Príslušné obdobie</w:t>
      </w:r>
      <w:r w:rsidR="00117AC2">
        <w:rPr>
          <w:rFonts w:ascii="Cambria" w:hAnsi="Cambria"/>
        </w:rPr>
        <w:t>“)</w:t>
      </w:r>
      <w:r w:rsidR="00FB6C1A">
        <w:rPr>
          <w:rFonts w:ascii="Cambria" w:hAnsi="Cambria"/>
        </w:rPr>
        <w:t xml:space="preserve">; t. j. </w:t>
      </w:r>
      <w:r w:rsidR="00753FAC">
        <w:rPr>
          <w:rFonts w:ascii="Cambria" w:hAnsi="Cambria"/>
        </w:rPr>
        <w:t xml:space="preserve">pre vylúčenie pochybností </w:t>
      </w:r>
      <w:r w:rsidR="00FB6C1A">
        <w:rPr>
          <w:rFonts w:ascii="Cambria" w:hAnsi="Cambria"/>
        </w:rPr>
        <w:t>v mesiac</w:t>
      </w:r>
      <w:r w:rsidR="00C96A4A">
        <w:rPr>
          <w:rFonts w:ascii="Cambria" w:hAnsi="Cambria"/>
        </w:rPr>
        <w:t>i</w:t>
      </w:r>
      <w:r w:rsidR="00FB6C1A">
        <w:rPr>
          <w:rFonts w:ascii="Cambria" w:hAnsi="Cambria"/>
        </w:rPr>
        <w:t xml:space="preserve"> február bude </w:t>
      </w:r>
      <w:r w:rsidR="00C96A4A">
        <w:rPr>
          <w:rFonts w:ascii="Cambria" w:hAnsi="Cambria"/>
        </w:rPr>
        <w:t>P</w:t>
      </w:r>
      <w:r w:rsidR="00FB6C1A">
        <w:rPr>
          <w:rFonts w:ascii="Cambria" w:hAnsi="Cambria"/>
        </w:rPr>
        <w:t>ríslušné obdobie zahŕňať mesiace január a</w:t>
      </w:r>
      <w:r w:rsidR="00C96A4A">
        <w:rPr>
          <w:rFonts w:ascii="Cambria" w:hAnsi="Cambria"/>
        </w:rPr>
        <w:t> </w:t>
      </w:r>
      <w:r w:rsidR="00FB6C1A">
        <w:rPr>
          <w:rFonts w:ascii="Cambria" w:hAnsi="Cambria"/>
        </w:rPr>
        <w:t>febr</w:t>
      </w:r>
      <w:r w:rsidR="00C96A4A">
        <w:rPr>
          <w:rFonts w:ascii="Cambria" w:hAnsi="Cambria"/>
        </w:rPr>
        <w:t>uár, avšak napr. v júni bude Príslušné obdobie zahŕňať všetky mesiace január až jún</w:t>
      </w:r>
      <w:r w:rsidR="00117AC2">
        <w:rPr>
          <w:rFonts w:ascii="Cambria" w:hAnsi="Cambria"/>
        </w:rPr>
        <w:t xml:space="preserve">. </w:t>
      </w:r>
    </w:p>
    <w:p w14:paraId="228600F2" w14:textId="0EDDF22D" w:rsidR="003D289B" w:rsidRPr="00B21633" w:rsidRDefault="00E377A4" w:rsidP="00B60B6C">
      <w:pPr>
        <w:pStyle w:val="Heading2"/>
        <w:numPr>
          <w:ilvl w:val="0"/>
          <w:numId w:val="0"/>
        </w:numPr>
        <w:ind w:left="720"/>
        <w:rPr>
          <w:rFonts w:ascii="Cambria" w:hAnsi="Cambria"/>
        </w:rPr>
      </w:pPr>
      <w:r>
        <w:rPr>
          <w:rFonts w:ascii="Cambria" w:hAnsi="Cambria"/>
        </w:rPr>
        <w:lastRenderedPageBreak/>
        <w:t>Preukázaná strata za P</w:t>
      </w:r>
      <w:r w:rsidR="002B73E9" w:rsidRPr="007F0177">
        <w:rPr>
          <w:rFonts w:ascii="Cambria" w:hAnsi="Cambria"/>
        </w:rPr>
        <w:t>ríslušn</w:t>
      </w:r>
      <w:r w:rsidR="004A5826">
        <w:rPr>
          <w:rFonts w:ascii="Cambria" w:hAnsi="Cambria"/>
        </w:rPr>
        <w:t xml:space="preserve">é obdobie </w:t>
      </w:r>
      <w:r>
        <w:rPr>
          <w:rFonts w:ascii="Cambria" w:hAnsi="Cambria"/>
        </w:rPr>
        <w:t>sa v každom mesiaci</w:t>
      </w:r>
      <w:r w:rsidR="0054033A" w:rsidRPr="007F0177">
        <w:rPr>
          <w:rFonts w:ascii="Cambria" w:hAnsi="Cambria"/>
        </w:rPr>
        <w:t xml:space="preserve"> vypočíta ako</w:t>
      </w:r>
      <w:r w:rsidR="002B73E9" w:rsidRPr="007F0177">
        <w:rPr>
          <w:rFonts w:ascii="Cambria" w:hAnsi="Cambria"/>
        </w:rPr>
        <w:t xml:space="preserve"> súčet skutočných nákladov uznaných Objednávateľom overen</w:t>
      </w:r>
      <w:r w:rsidR="0054033A" w:rsidRPr="007F0177">
        <w:rPr>
          <w:rFonts w:ascii="Cambria" w:hAnsi="Cambria"/>
        </w:rPr>
        <w:t>ých</w:t>
      </w:r>
      <w:r w:rsidR="002B73E9" w:rsidRPr="007F0177">
        <w:rPr>
          <w:rFonts w:ascii="Cambria" w:hAnsi="Cambria"/>
        </w:rPr>
        <w:t xml:space="preserve"> podľa prvotnej účtovnej evidencie </w:t>
      </w:r>
      <w:r w:rsidR="0054033A" w:rsidRPr="007F0177">
        <w:rPr>
          <w:rFonts w:ascii="Cambria" w:hAnsi="Cambria"/>
        </w:rPr>
        <w:t>D</w:t>
      </w:r>
      <w:r w:rsidR="002B73E9" w:rsidRPr="007F0177">
        <w:rPr>
          <w:rFonts w:ascii="Cambria" w:hAnsi="Cambria"/>
        </w:rPr>
        <w:t xml:space="preserve">opravcu a </w:t>
      </w:r>
      <w:r w:rsidR="0054033A" w:rsidRPr="007F0177">
        <w:rPr>
          <w:rFonts w:ascii="Cambria" w:hAnsi="Cambria"/>
        </w:rPr>
        <w:t>P</w:t>
      </w:r>
      <w:r w:rsidR="002B73E9" w:rsidRPr="007F0177">
        <w:rPr>
          <w:rFonts w:ascii="Cambria" w:hAnsi="Cambria"/>
        </w:rPr>
        <w:t>rimeran</w:t>
      </w:r>
      <w:r w:rsidR="0054033A" w:rsidRPr="007F0177">
        <w:rPr>
          <w:rFonts w:ascii="Cambria" w:hAnsi="Cambria"/>
        </w:rPr>
        <w:t>ého</w:t>
      </w:r>
      <w:r w:rsidR="002B73E9" w:rsidRPr="007F0177">
        <w:rPr>
          <w:rFonts w:ascii="Cambria" w:hAnsi="Cambria"/>
        </w:rPr>
        <w:t xml:space="preserve"> zisk</w:t>
      </w:r>
      <w:r w:rsidR="0054033A" w:rsidRPr="007F0177">
        <w:rPr>
          <w:rFonts w:ascii="Cambria" w:hAnsi="Cambria"/>
        </w:rPr>
        <w:t>u podľa Ponuky Dopravcu</w:t>
      </w:r>
      <w:r w:rsidR="004D3A93" w:rsidRPr="007F0177">
        <w:rPr>
          <w:rFonts w:ascii="Cambria" w:hAnsi="Cambria"/>
        </w:rPr>
        <w:t xml:space="preserve"> </w:t>
      </w:r>
      <w:r w:rsidR="00753FAC">
        <w:rPr>
          <w:rFonts w:ascii="Cambria" w:hAnsi="Cambria"/>
        </w:rPr>
        <w:t>po</w:t>
      </w:r>
      <w:r w:rsidR="004A5826">
        <w:rPr>
          <w:rFonts w:ascii="Cambria" w:hAnsi="Cambria"/>
        </w:rPr>
        <w:t xml:space="preserve"> odpočítaní Výnosov, Záloh </w:t>
      </w:r>
      <w:r w:rsidR="003A7AEB">
        <w:rPr>
          <w:rFonts w:ascii="Cambria" w:hAnsi="Cambria"/>
        </w:rPr>
        <w:t xml:space="preserve">na Preukázanú stratu </w:t>
      </w:r>
      <w:r w:rsidR="004A5826">
        <w:rPr>
          <w:rFonts w:ascii="Cambria" w:hAnsi="Cambria"/>
        </w:rPr>
        <w:t>a</w:t>
      </w:r>
      <w:r w:rsidR="007C762E">
        <w:rPr>
          <w:rFonts w:ascii="Cambria" w:hAnsi="Cambria"/>
        </w:rPr>
        <w:t xml:space="preserve">  </w:t>
      </w:r>
      <w:r w:rsidR="004A5826">
        <w:rPr>
          <w:rFonts w:ascii="Cambria" w:hAnsi="Cambria"/>
        </w:rPr>
        <w:t>Doplatk</w:t>
      </w:r>
      <w:r w:rsidR="0009527A">
        <w:rPr>
          <w:rFonts w:ascii="Cambria" w:hAnsi="Cambria"/>
        </w:rPr>
        <w:t>ov</w:t>
      </w:r>
      <w:r w:rsidR="00FE3A16">
        <w:rPr>
          <w:rFonts w:ascii="Cambria" w:hAnsi="Cambria"/>
        </w:rPr>
        <w:t xml:space="preserve"> za </w:t>
      </w:r>
      <w:r w:rsidR="0009527A">
        <w:rPr>
          <w:rFonts w:ascii="Cambria" w:hAnsi="Cambria"/>
        </w:rPr>
        <w:t xml:space="preserve">predchádzajúce mesiace </w:t>
      </w:r>
      <w:r w:rsidR="003A7AEB">
        <w:rPr>
          <w:rFonts w:ascii="Cambria" w:hAnsi="Cambria"/>
        </w:rPr>
        <w:t>P</w:t>
      </w:r>
      <w:r w:rsidR="0009527A">
        <w:rPr>
          <w:rFonts w:ascii="Cambria" w:hAnsi="Cambria"/>
        </w:rPr>
        <w:t>rí</w:t>
      </w:r>
      <w:r w:rsidR="00FE3A16">
        <w:rPr>
          <w:rFonts w:ascii="Cambria" w:hAnsi="Cambria"/>
        </w:rPr>
        <w:t>slušné</w:t>
      </w:r>
      <w:r w:rsidR="0009527A">
        <w:rPr>
          <w:rFonts w:ascii="Cambria" w:hAnsi="Cambria"/>
        </w:rPr>
        <w:t>ho</w:t>
      </w:r>
      <w:r w:rsidR="00FE3A16">
        <w:rPr>
          <w:rFonts w:ascii="Cambria" w:hAnsi="Cambria"/>
        </w:rPr>
        <w:t xml:space="preserve"> obdobi</w:t>
      </w:r>
      <w:r w:rsidR="0009527A">
        <w:rPr>
          <w:rFonts w:ascii="Cambria" w:hAnsi="Cambria"/>
        </w:rPr>
        <w:t>a</w:t>
      </w:r>
      <w:r w:rsidR="004A5826">
        <w:rPr>
          <w:rFonts w:ascii="Cambria" w:hAnsi="Cambria"/>
        </w:rPr>
        <w:t>.</w:t>
      </w:r>
      <w:r w:rsidR="00E22482">
        <w:rPr>
          <w:rFonts w:ascii="Cambria" w:hAnsi="Cambria"/>
        </w:rPr>
        <w:t xml:space="preserve"> </w:t>
      </w:r>
      <w:r w:rsidR="00FE3A16">
        <w:rPr>
          <w:rFonts w:ascii="Cambria" w:hAnsi="Cambria"/>
        </w:rPr>
        <w:t xml:space="preserve">Objednávateľ </w:t>
      </w:r>
      <w:r w:rsidR="003A7AEB">
        <w:rPr>
          <w:rFonts w:ascii="Cambria" w:hAnsi="Cambria"/>
        </w:rPr>
        <w:t xml:space="preserve">zároveň </w:t>
      </w:r>
      <w:r w:rsidR="00FE3A16">
        <w:rPr>
          <w:rFonts w:ascii="Cambria" w:hAnsi="Cambria"/>
        </w:rPr>
        <w:t xml:space="preserve">uzná </w:t>
      </w:r>
      <w:r w:rsidR="00FE3A16" w:rsidRPr="007F0177">
        <w:rPr>
          <w:rFonts w:ascii="Cambria" w:hAnsi="Cambria"/>
        </w:rPr>
        <w:t>skutočn</w:t>
      </w:r>
      <w:r w:rsidR="00FE3A16">
        <w:rPr>
          <w:rFonts w:ascii="Cambria" w:hAnsi="Cambria"/>
        </w:rPr>
        <w:t>é</w:t>
      </w:r>
      <w:r w:rsidR="00FE3A16" w:rsidRPr="007F0177">
        <w:rPr>
          <w:rFonts w:ascii="Cambria" w:hAnsi="Cambria"/>
        </w:rPr>
        <w:t xml:space="preserve"> náklad</w:t>
      </w:r>
      <w:r w:rsidR="00FE3A16">
        <w:rPr>
          <w:rFonts w:ascii="Cambria" w:hAnsi="Cambria"/>
        </w:rPr>
        <w:t>y</w:t>
      </w:r>
      <w:r w:rsidR="00FE3A16" w:rsidRPr="007F0177">
        <w:rPr>
          <w:rFonts w:ascii="Cambria" w:hAnsi="Cambria"/>
        </w:rPr>
        <w:t xml:space="preserve"> </w:t>
      </w:r>
      <w:r w:rsidR="00FE3A16">
        <w:rPr>
          <w:rFonts w:ascii="Cambria" w:hAnsi="Cambria"/>
        </w:rPr>
        <w:t>podľa</w:t>
      </w:r>
      <w:r w:rsidR="00FE3A16" w:rsidRPr="007F0177">
        <w:rPr>
          <w:rFonts w:ascii="Cambria" w:hAnsi="Cambria"/>
        </w:rPr>
        <w:t xml:space="preserve"> prvotnej účtovnej evidencie Dopravcu a Primeran</w:t>
      </w:r>
      <w:r w:rsidR="00FE3A16">
        <w:rPr>
          <w:rFonts w:ascii="Cambria" w:hAnsi="Cambria"/>
        </w:rPr>
        <w:t>ý</w:t>
      </w:r>
      <w:r w:rsidR="00FE3A16" w:rsidRPr="007F0177">
        <w:rPr>
          <w:rFonts w:ascii="Cambria" w:hAnsi="Cambria"/>
        </w:rPr>
        <w:t xml:space="preserve"> zisk podľa Ponuky Dopravcu </w:t>
      </w:r>
      <w:r w:rsidR="003A7AEB">
        <w:rPr>
          <w:rFonts w:ascii="Cambria" w:hAnsi="Cambria"/>
        </w:rPr>
        <w:t xml:space="preserve">vždy </w:t>
      </w:r>
      <w:r w:rsidR="002B73E9" w:rsidRPr="007F0177">
        <w:rPr>
          <w:rFonts w:ascii="Cambria" w:hAnsi="Cambria"/>
        </w:rPr>
        <w:t xml:space="preserve">maximálne </w:t>
      </w:r>
      <w:r w:rsidR="003A7AEB">
        <w:rPr>
          <w:rFonts w:ascii="Cambria" w:hAnsi="Cambria"/>
        </w:rPr>
        <w:t>iba</w:t>
      </w:r>
      <w:r w:rsidR="002B73E9" w:rsidRPr="007F0177">
        <w:rPr>
          <w:rFonts w:ascii="Cambria" w:hAnsi="Cambria"/>
        </w:rPr>
        <w:t xml:space="preserve"> do výšky </w:t>
      </w:r>
      <w:r w:rsidR="001F074C">
        <w:rPr>
          <w:rFonts w:ascii="Cambria" w:hAnsi="Cambria"/>
        </w:rPr>
        <w:t xml:space="preserve">súčtu </w:t>
      </w:r>
      <w:r w:rsidR="004A5826">
        <w:rPr>
          <w:rFonts w:ascii="Cambria" w:hAnsi="Cambria"/>
        </w:rPr>
        <w:t>maximáln</w:t>
      </w:r>
      <w:r w:rsidR="00FE3A16">
        <w:rPr>
          <w:rFonts w:ascii="Cambria" w:hAnsi="Cambria"/>
        </w:rPr>
        <w:t xml:space="preserve">ej Ceny služby </w:t>
      </w:r>
      <w:r w:rsidR="003642D8">
        <w:rPr>
          <w:rFonts w:ascii="Cambria" w:hAnsi="Cambria"/>
        </w:rPr>
        <w:t xml:space="preserve">v jednotlivých kalendárnych </w:t>
      </w:r>
      <w:r w:rsidR="003642D8" w:rsidRPr="00B21633">
        <w:rPr>
          <w:rFonts w:ascii="Cambria" w:hAnsi="Cambria"/>
        </w:rPr>
        <w:t xml:space="preserve">mesiacoch </w:t>
      </w:r>
      <w:r w:rsidR="00753FAC">
        <w:rPr>
          <w:rFonts w:ascii="Cambria" w:hAnsi="Cambria"/>
        </w:rPr>
        <w:t>Príslušného obdobia</w:t>
      </w:r>
      <w:r w:rsidR="003642D8" w:rsidRPr="00B21633">
        <w:rPr>
          <w:rFonts w:ascii="Cambria" w:hAnsi="Cambria"/>
        </w:rPr>
        <w:t xml:space="preserve"> </w:t>
      </w:r>
      <w:r w:rsidR="00C50479">
        <w:rPr>
          <w:rFonts w:ascii="Cambria" w:hAnsi="Cambria"/>
        </w:rPr>
        <w:t>ktorej hodnota</w:t>
      </w:r>
      <w:r w:rsidR="003642D8" w:rsidRPr="00B21633">
        <w:rPr>
          <w:rFonts w:ascii="Cambria" w:hAnsi="Cambria"/>
        </w:rPr>
        <w:t xml:space="preserve"> </w:t>
      </w:r>
      <w:r w:rsidR="00D1168A" w:rsidRPr="00B21633">
        <w:rPr>
          <w:rFonts w:ascii="Cambria" w:hAnsi="Cambria"/>
        </w:rPr>
        <w:t>sa v každom mesiaci vypočíta postupom</w:t>
      </w:r>
      <w:r w:rsidR="003642D8" w:rsidRPr="00B21633">
        <w:rPr>
          <w:rFonts w:ascii="Cambria" w:hAnsi="Cambria"/>
        </w:rPr>
        <w:t xml:space="preserve"> </w:t>
      </w:r>
      <w:r w:rsidR="002B73E9" w:rsidRPr="00B21633">
        <w:rPr>
          <w:rFonts w:ascii="Cambria" w:hAnsi="Cambria"/>
        </w:rPr>
        <w:t xml:space="preserve">podľa </w:t>
      </w:r>
      <w:r w:rsidR="003D289B" w:rsidRPr="00B21633">
        <w:rPr>
          <w:rFonts w:ascii="Cambria" w:hAnsi="Cambria"/>
        </w:rPr>
        <w:t>bodu</w:t>
      </w:r>
      <w:r w:rsidR="00F9142E">
        <w:rPr>
          <w:rFonts w:ascii="Cambria" w:hAnsi="Cambria"/>
        </w:rPr>
        <w:t xml:space="preserve"> </w:t>
      </w:r>
      <w:r w:rsidR="00F9142E">
        <w:rPr>
          <w:rFonts w:ascii="Cambria" w:hAnsi="Cambria"/>
        </w:rPr>
        <w:fldChar w:fldCharType="begin"/>
      </w:r>
      <w:r w:rsidR="00F9142E">
        <w:rPr>
          <w:rFonts w:ascii="Cambria" w:hAnsi="Cambria"/>
        </w:rPr>
        <w:instrText xml:space="preserve"> REF _Ref75190023 \r \h </w:instrText>
      </w:r>
      <w:r w:rsidR="00F9142E">
        <w:rPr>
          <w:rFonts w:ascii="Cambria" w:hAnsi="Cambria"/>
        </w:rPr>
      </w:r>
      <w:r w:rsidR="00F9142E">
        <w:rPr>
          <w:rFonts w:ascii="Cambria" w:hAnsi="Cambria"/>
        </w:rPr>
        <w:fldChar w:fldCharType="separate"/>
      </w:r>
      <w:r w:rsidR="009A6329">
        <w:rPr>
          <w:rFonts w:ascii="Cambria" w:hAnsi="Cambria"/>
        </w:rPr>
        <w:t>8.5</w:t>
      </w:r>
      <w:r w:rsidR="00F9142E">
        <w:rPr>
          <w:rFonts w:ascii="Cambria" w:hAnsi="Cambria"/>
        </w:rPr>
        <w:fldChar w:fldCharType="end"/>
      </w:r>
      <w:r w:rsidR="00BF369A" w:rsidRPr="000D76E9">
        <w:rPr>
          <w:rFonts w:ascii="Cambria" w:hAnsi="Cambria"/>
        </w:rPr>
        <w:t xml:space="preserve"> </w:t>
      </w:r>
      <w:r w:rsidR="003D289B" w:rsidRPr="00B21633">
        <w:rPr>
          <w:rFonts w:ascii="Cambria" w:hAnsi="Cambria"/>
        </w:rPr>
        <w:t>tejto Zmluvy</w:t>
      </w:r>
      <w:r w:rsidR="0088372C" w:rsidRPr="00B21633">
        <w:rPr>
          <w:rFonts w:ascii="Cambria" w:hAnsi="Cambria"/>
        </w:rPr>
        <w:t xml:space="preserve"> nižšie</w:t>
      </w:r>
      <w:r w:rsidR="002B73E9" w:rsidRPr="00B21633">
        <w:rPr>
          <w:rFonts w:ascii="Cambria" w:hAnsi="Cambria"/>
        </w:rPr>
        <w:t>.</w:t>
      </w:r>
      <w:bookmarkEnd w:id="111"/>
    </w:p>
    <w:p w14:paraId="38410903" w14:textId="3E85F3AB" w:rsidR="008304A7" w:rsidRDefault="00CB6D80" w:rsidP="00D1168A">
      <w:pPr>
        <w:pStyle w:val="Heading2"/>
        <w:numPr>
          <w:ilvl w:val="0"/>
          <w:numId w:val="0"/>
        </w:numPr>
        <w:ind w:left="720"/>
        <w:rPr>
          <w:rFonts w:ascii="Cambria" w:hAnsi="Cambria"/>
        </w:rPr>
      </w:pPr>
      <w:r w:rsidRPr="00B21633">
        <w:rPr>
          <w:rFonts w:ascii="Cambria" w:hAnsi="Cambria"/>
        </w:rPr>
        <w:t xml:space="preserve">Zároveň, </w:t>
      </w:r>
      <w:r w:rsidR="00AC1C79" w:rsidRPr="00B21633">
        <w:rPr>
          <w:rFonts w:ascii="Cambria" w:hAnsi="Cambria"/>
        </w:rPr>
        <w:t>h</w:t>
      </w:r>
      <w:r w:rsidRPr="00B21633">
        <w:rPr>
          <w:rFonts w:ascii="Cambria" w:hAnsi="Cambria"/>
        </w:rPr>
        <w:t>oc sa</w:t>
      </w:r>
      <w:r w:rsidR="00D942E3" w:rsidRPr="00B21633">
        <w:rPr>
          <w:rFonts w:ascii="Cambria" w:hAnsi="Cambria"/>
        </w:rPr>
        <w:t xml:space="preserve"> výška nákladov vstupujúcich do výpočtu Preukázanej straty preukazuje účtovnou evidenciou</w:t>
      </w:r>
      <w:r w:rsidR="00D942E3">
        <w:rPr>
          <w:rFonts w:ascii="Cambria" w:hAnsi="Cambria"/>
        </w:rPr>
        <w:t xml:space="preserve"> Dopravcu, </w:t>
      </w:r>
      <w:r w:rsidR="00ED47F2">
        <w:rPr>
          <w:rFonts w:ascii="Cambria" w:hAnsi="Cambria"/>
        </w:rPr>
        <w:t xml:space="preserve">tak </w:t>
      </w:r>
      <w:r w:rsidR="00083C1F">
        <w:rPr>
          <w:rFonts w:ascii="Cambria" w:hAnsi="Cambria"/>
        </w:rPr>
        <w:t>pokiaľ Objednávateľ s ohľadom na okolnosti hodné osobitného zreteľa neurčí inak</w:t>
      </w:r>
      <w:r w:rsidR="00ED47F2">
        <w:rPr>
          <w:rFonts w:ascii="Cambria" w:hAnsi="Cambria"/>
        </w:rPr>
        <w:t xml:space="preserve"> platí, </w:t>
      </w:r>
      <w:r w:rsidR="00D942E3">
        <w:rPr>
          <w:rFonts w:ascii="Cambria" w:hAnsi="Cambria"/>
        </w:rPr>
        <w:t>že v žiadnom mesiac</w:t>
      </w:r>
      <w:r w:rsidR="00ED47F2">
        <w:rPr>
          <w:rFonts w:ascii="Cambria" w:hAnsi="Cambria"/>
        </w:rPr>
        <w:t>i</w:t>
      </w:r>
      <w:r w:rsidR="00D942E3">
        <w:rPr>
          <w:rFonts w:ascii="Cambria" w:hAnsi="Cambria"/>
        </w:rPr>
        <w:t xml:space="preserve"> nebude ako </w:t>
      </w:r>
      <w:r w:rsidR="00ED47F2">
        <w:rPr>
          <w:rFonts w:ascii="Cambria" w:hAnsi="Cambria"/>
        </w:rPr>
        <w:t xml:space="preserve">oprávnený </w:t>
      </w:r>
      <w:r w:rsidR="00D942E3">
        <w:rPr>
          <w:rFonts w:ascii="Cambria" w:hAnsi="Cambria"/>
        </w:rPr>
        <w:t xml:space="preserve">náklad </w:t>
      </w:r>
      <w:r w:rsidR="00ED47F2">
        <w:rPr>
          <w:rFonts w:ascii="Cambria" w:hAnsi="Cambria"/>
        </w:rPr>
        <w:t xml:space="preserve">Preukázanej straty </w:t>
      </w:r>
      <w:r w:rsidR="00D942E3">
        <w:rPr>
          <w:rFonts w:ascii="Cambria" w:hAnsi="Cambria"/>
        </w:rPr>
        <w:t xml:space="preserve">uznaná </w:t>
      </w:r>
      <w:r w:rsidR="00ED47F2">
        <w:rPr>
          <w:rFonts w:ascii="Cambria" w:hAnsi="Cambria"/>
        </w:rPr>
        <w:t xml:space="preserve">žiadna čiastka (hoc v účtovnej evidencii </w:t>
      </w:r>
      <w:r>
        <w:rPr>
          <w:rFonts w:ascii="Cambria" w:hAnsi="Cambria"/>
        </w:rPr>
        <w:t xml:space="preserve">Dopravcu riadne </w:t>
      </w:r>
      <w:r w:rsidR="00ED47F2">
        <w:rPr>
          <w:rFonts w:ascii="Cambria" w:hAnsi="Cambria"/>
        </w:rPr>
        <w:t xml:space="preserve">evidovaná), ktorá presahuje maximálnu hodnotu </w:t>
      </w:r>
      <w:r w:rsidR="00AC1C79">
        <w:rPr>
          <w:rFonts w:ascii="Cambria" w:hAnsi="Cambria"/>
        </w:rPr>
        <w:t>pre takúto čiastku</w:t>
      </w:r>
      <w:r>
        <w:rPr>
          <w:rFonts w:ascii="Cambria" w:hAnsi="Cambria"/>
        </w:rPr>
        <w:t xml:space="preserve"> (ako veličiny vstupujúcej do výpočtu Preukázanej straty) vypočítan</w:t>
      </w:r>
      <w:r w:rsidR="00AC1C79">
        <w:rPr>
          <w:rFonts w:ascii="Cambria" w:hAnsi="Cambria"/>
        </w:rPr>
        <w:t>ú</w:t>
      </w:r>
      <w:r>
        <w:rPr>
          <w:rFonts w:ascii="Cambria" w:hAnsi="Cambria"/>
        </w:rPr>
        <w:t xml:space="preserve"> podľa vzorcov uvedených v tomto článku </w:t>
      </w:r>
      <w:r>
        <w:rPr>
          <w:rFonts w:ascii="Cambria" w:hAnsi="Cambria"/>
        </w:rPr>
        <w:fldChar w:fldCharType="begin"/>
      </w:r>
      <w:r>
        <w:rPr>
          <w:rFonts w:ascii="Cambria" w:hAnsi="Cambria"/>
        </w:rPr>
        <w:instrText xml:space="preserve"> REF _Ref73702106 \r \h </w:instrText>
      </w:r>
      <w:r>
        <w:rPr>
          <w:rFonts w:ascii="Cambria" w:hAnsi="Cambria"/>
        </w:rPr>
      </w:r>
      <w:r>
        <w:rPr>
          <w:rFonts w:ascii="Cambria" w:hAnsi="Cambria"/>
        </w:rPr>
        <w:fldChar w:fldCharType="separate"/>
      </w:r>
      <w:r w:rsidR="009A6329">
        <w:rPr>
          <w:rFonts w:ascii="Cambria" w:hAnsi="Cambria"/>
        </w:rPr>
        <w:t>8</w:t>
      </w:r>
      <w:r>
        <w:rPr>
          <w:rFonts w:ascii="Cambria" w:hAnsi="Cambria"/>
        </w:rPr>
        <w:fldChar w:fldCharType="end"/>
      </w:r>
      <w:r>
        <w:rPr>
          <w:rFonts w:ascii="Cambria" w:hAnsi="Cambria"/>
        </w:rPr>
        <w:t xml:space="preserve"> Zmluvy</w:t>
      </w:r>
      <w:r w:rsidR="00760F91">
        <w:rPr>
          <w:rFonts w:ascii="Cambria" w:hAnsi="Cambria"/>
        </w:rPr>
        <w:t xml:space="preserve">; </w:t>
      </w:r>
      <w:r w:rsidR="009C4E6D">
        <w:rPr>
          <w:rFonts w:ascii="Cambria" w:hAnsi="Cambria"/>
        </w:rPr>
        <w:t xml:space="preserve">Uvedené znamená, že spôsob výpočtu </w:t>
      </w:r>
      <w:r w:rsidR="008304A7">
        <w:rPr>
          <w:rFonts w:ascii="Cambria" w:hAnsi="Cambria"/>
        </w:rPr>
        <w:t>jednotlivých hodnôt, ktoré vstupujú do výpočtu maximálnej Preukázanej straty limituj</w:t>
      </w:r>
      <w:r w:rsidR="00D35B32">
        <w:rPr>
          <w:rFonts w:ascii="Cambria" w:hAnsi="Cambria"/>
        </w:rPr>
        <w:t>e</w:t>
      </w:r>
      <w:r w:rsidR="008304A7">
        <w:rPr>
          <w:rFonts w:ascii="Cambria" w:hAnsi="Cambria"/>
        </w:rPr>
        <w:t xml:space="preserve"> nie len </w:t>
      </w:r>
      <w:r w:rsidR="00D35B32">
        <w:rPr>
          <w:rFonts w:ascii="Cambria" w:hAnsi="Cambria"/>
        </w:rPr>
        <w:t xml:space="preserve">celkovú </w:t>
      </w:r>
      <w:r w:rsidR="008304A7">
        <w:rPr>
          <w:rFonts w:ascii="Cambria" w:hAnsi="Cambria"/>
        </w:rPr>
        <w:t xml:space="preserve">výšku maximálnej </w:t>
      </w:r>
      <w:r w:rsidR="00D35B32">
        <w:rPr>
          <w:rFonts w:ascii="Cambria" w:hAnsi="Cambria"/>
        </w:rPr>
        <w:t>P</w:t>
      </w:r>
      <w:r w:rsidR="008304A7">
        <w:rPr>
          <w:rFonts w:ascii="Cambria" w:hAnsi="Cambria"/>
        </w:rPr>
        <w:t xml:space="preserve">reukázanej straty, ale zároveň </w:t>
      </w:r>
      <w:r w:rsidR="00D35B32">
        <w:rPr>
          <w:rFonts w:ascii="Cambria" w:hAnsi="Cambria"/>
        </w:rPr>
        <w:t xml:space="preserve">aj celkovú výšku nákladov </w:t>
      </w:r>
      <w:r w:rsidR="008304A7">
        <w:rPr>
          <w:rFonts w:ascii="Cambria" w:hAnsi="Cambria"/>
        </w:rPr>
        <w:t xml:space="preserve">každej jednotlivej </w:t>
      </w:r>
      <w:r w:rsidR="00D35B32">
        <w:rPr>
          <w:rFonts w:ascii="Cambria" w:hAnsi="Cambria"/>
        </w:rPr>
        <w:t>veličiny</w:t>
      </w:r>
      <w:r w:rsidR="008304A7">
        <w:rPr>
          <w:rFonts w:ascii="Cambria" w:hAnsi="Cambria"/>
        </w:rPr>
        <w:t xml:space="preserve"> </w:t>
      </w:r>
      <w:r w:rsidR="00AC3D41">
        <w:rPr>
          <w:rFonts w:ascii="Cambria" w:hAnsi="Cambria"/>
        </w:rPr>
        <w:t xml:space="preserve">ovplyvňujúcej výšku </w:t>
      </w:r>
      <w:r w:rsidR="00785A25">
        <w:rPr>
          <w:rFonts w:ascii="Cambria" w:hAnsi="Cambria"/>
        </w:rPr>
        <w:t xml:space="preserve">Preukázanej </w:t>
      </w:r>
      <w:r w:rsidR="00AC3D41">
        <w:rPr>
          <w:rFonts w:ascii="Cambria" w:hAnsi="Cambria"/>
        </w:rPr>
        <w:t xml:space="preserve">straty </w:t>
      </w:r>
      <w:r w:rsidR="008304A7">
        <w:rPr>
          <w:rFonts w:ascii="Cambria" w:hAnsi="Cambria"/>
        </w:rPr>
        <w:t xml:space="preserve">samostatne. </w:t>
      </w:r>
    </w:p>
    <w:p w14:paraId="455F6E63" w14:textId="384BCA0C" w:rsidR="00385D39" w:rsidRPr="00AC0459" w:rsidRDefault="00B21633" w:rsidP="00AC0459">
      <w:pPr>
        <w:pStyle w:val="Heading2"/>
        <w:rPr>
          <w:rFonts w:ascii="Cambria" w:hAnsi="Cambria"/>
        </w:rPr>
      </w:pPr>
      <w:r>
        <w:rPr>
          <w:rFonts w:ascii="Cambria" w:hAnsi="Cambria"/>
        </w:rPr>
        <w:t xml:space="preserve">Pre účely výpočtu </w:t>
      </w:r>
      <w:r w:rsidR="00385D39">
        <w:rPr>
          <w:rFonts w:ascii="Cambria" w:hAnsi="Cambria"/>
        </w:rPr>
        <w:t>maximálnej Preukázanej straty</w:t>
      </w:r>
      <w:r w:rsidR="009C3412">
        <w:rPr>
          <w:rFonts w:ascii="Cambria" w:hAnsi="Cambria"/>
        </w:rPr>
        <w:t xml:space="preserve"> </w:t>
      </w:r>
      <w:r w:rsidR="009C3412" w:rsidRPr="007F0177">
        <w:rPr>
          <w:rFonts w:ascii="Cambria" w:hAnsi="Cambria"/>
        </w:rPr>
        <w:t xml:space="preserve">za </w:t>
      </w:r>
      <w:r w:rsidR="00C50479">
        <w:rPr>
          <w:rFonts w:ascii="Cambria" w:hAnsi="Cambria"/>
        </w:rPr>
        <w:t>Príslušné obdobie</w:t>
      </w:r>
      <w:r w:rsidR="00385D39">
        <w:rPr>
          <w:rFonts w:ascii="Cambria" w:hAnsi="Cambria"/>
        </w:rPr>
        <w:t xml:space="preserve"> sa maximálna výška Preukázanej straty v každom kalendárnom mesiaci vypočíta nasledovným vzorcom:</w:t>
      </w:r>
      <w:r w:rsidR="009C3412">
        <w:rPr>
          <w:rFonts w:ascii="Cambria" w:hAnsi="Cambria"/>
        </w:rPr>
        <w:t xml:space="preserve"> </w:t>
      </w:r>
      <w:bookmarkStart w:id="112" w:name="_Ref75190023"/>
    </w:p>
    <w:bookmarkEnd w:id="112"/>
    <w:p w14:paraId="589D22F9" w14:textId="6A48402B" w:rsidR="00AC0459" w:rsidRDefault="00AC0459" w:rsidP="00AC0459">
      <w:pPr>
        <w:spacing w:after="180"/>
        <w:ind w:left="709"/>
        <w:jc w:val="both"/>
        <w:rPr>
          <w:rFonts w:ascii="Cambria" w:eastAsia="Calibri" w:hAnsi="Cambria" w:cs="Calibri"/>
          <w:b/>
          <w:bCs/>
        </w:rPr>
      </w:pPr>
      <w:r w:rsidRPr="007F0177">
        <w:rPr>
          <w:rFonts w:ascii="Cambria" w:eastAsia="Calibri" w:hAnsi="Cambria" w:cs="Calibri"/>
          <w:b/>
          <w:bCs/>
        </w:rPr>
        <w:t>PS</w:t>
      </w:r>
      <w:r w:rsidR="004709B8">
        <w:rPr>
          <w:rFonts w:ascii="Cambria" w:eastAsia="Calibri" w:hAnsi="Cambria" w:cs="Calibri"/>
          <w:b/>
          <w:bCs/>
          <w:vertAlign w:val="subscript"/>
        </w:rPr>
        <w:t>M</w:t>
      </w:r>
      <w:r w:rsidRPr="007F0177">
        <w:rPr>
          <w:rFonts w:ascii="Cambria" w:eastAsia="Calibri" w:hAnsi="Cambria" w:cs="Calibri"/>
          <w:b/>
          <w:bCs/>
        </w:rPr>
        <w:t xml:space="preserve"> =  </w:t>
      </w:r>
      <w:r w:rsidR="00A2063A" w:rsidRPr="00B005B7">
        <w:rPr>
          <w:rFonts w:ascii="Cambria" w:hAnsi="Cambria"/>
          <w:b/>
          <w:bCs/>
        </w:rPr>
        <w:t>CS</w:t>
      </w:r>
      <w:r w:rsidR="00A2063A" w:rsidRPr="000E39E2">
        <w:rPr>
          <w:b/>
          <w:bCs/>
          <w:vertAlign w:val="subscript"/>
        </w:rPr>
        <w:t>MAXA</w:t>
      </w:r>
      <w:r w:rsidR="00007D3A">
        <w:rPr>
          <w:b/>
          <w:bCs/>
          <w:vertAlign w:val="subscript"/>
        </w:rPr>
        <w:t>PO</w:t>
      </w:r>
      <w:r w:rsidR="00950BB6">
        <w:rPr>
          <w:b/>
          <w:bCs/>
          <w:vertAlign w:val="subscript"/>
        </w:rPr>
        <w:t xml:space="preserve"> </w:t>
      </w:r>
      <w:r w:rsidRPr="007F0177">
        <w:rPr>
          <w:rFonts w:ascii="Cambria" w:eastAsia="Calibri" w:hAnsi="Cambria" w:cs="Calibri"/>
          <w:b/>
          <w:bCs/>
        </w:rPr>
        <w:t xml:space="preserve">– V - Z </w:t>
      </w:r>
      <w:r w:rsidR="00426882">
        <w:rPr>
          <w:rFonts w:ascii="Cambria" w:eastAsia="Calibri" w:hAnsi="Cambria" w:cs="Calibri"/>
          <w:b/>
          <w:bCs/>
        </w:rPr>
        <w:t>- D</w:t>
      </w:r>
    </w:p>
    <w:p w14:paraId="4656A17E" w14:textId="77777777" w:rsidR="00E70952" w:rsidRPr="007F0177" w:rsidRDefault="00E70952" w:rsidP="00E70952">
      <w:pPr>
        <w:pStyle w:val="Heading2"/>
        <w:numPr>
          <w:ilvl w:val="0"/>
          <w:numId w:val="0"/>
        </w:numPr>
        <w:ind w:left="720"/>
        <w:rPr>
          <w:rFonts w:ascii="Cambria" w:eastAsia="Calibri" w:hAnsi="Cambria" w:cs="Calibri"/>
        </w:rPr>
      </w:pPr>
      <w:r w:rsidRPr="007F0177">
        <w:rPr>
          <w:rFonts w:ascii="Cambria" w:eastAsia="Calibri" w:hAnsi="Cambria" w:cs="Calibri"/>
        </w:rPr>
        <w:t xml:space="preserve">kde jednotlivé </w:t>
      </w:r>
      <w:r w:rsidRPr="007F0177">
        <w:rPr>
          <w:rFonts w:ascii="Cambria" w:hAnsi="Cambria"/>
        </w:rPr>
        <w:t>skratky</w:t>
      </w:r>
      <w:r w:rsidRPr="007F0177">
        <w:rPr>
          <w:rFonts w:ascii="Cambria" w:eastAsia="Calibri" w:hAnsi="Cambria" w:cs="Calibri"/>
        </w:rPr>
        <w:t xml:space="preserve"> majú nasledovný význam:</w:t>
      </w:r>
    </w:p>
    <w:p w14:paraId="1F537E14" w14:textId="21215535" w:rsidR="00AC0459" w:rsidRDefault="004709B8" w:rsidP="00AC0459">
      <w:pPr>
        <w:spacing w:after="180"/>
        <w:ind w:left="1701" w:hanging="992"/>
        <w:jc w:val="both"/>
        <w:rPr>
          <w:rFonts w:ascii="Cambria" w:hAnsi="Cambria"/>
        </w:rPr>
      </w:pPr>
      <w:r w:rsidRPr="007F0177">
        <w:rPr>
          <w:rFonts w:ascii="Cambria" w:eastAsia="Calibri" w:hAnsi="Cambria" w:cs="Calibri"/>
          <w:b/>
          <w:bCs/>
        </w:rPr>
        <w:t>PS</w:t>
      </w:r>
      <w:r>
        <w:rPr>
          <w:rFonts w:ascii="Cambria" w:eastAsia="Calibri" w:hAnsi="Cambria" w:cs="Calibri"/>
          <w:b/>
          <w:bCs/>
          <w:vertAlign w:val="subscript"/>
        </w:rPr>
        <w:t>M</w:t>
      </w:r>
      <w:r w:rsidRPr="007F0177" w:rsidDel="004709B8">
        <w:rPr>
          <w:rFonts w:ascii="Cambria" w:eastAsia="Calibri" w:hAnsi="Cambria" w:cs="Calibri"/>
          <w:b/>
          <w:bCs/>
        </w:rPr>
        <w:t xml:space="preserve"> </w:t>
      </w:r>
      <w:r w:rsidR="00AC0459" w:rsidRPr="007F0177">
        <w:rPr>
          <w:rFonts w:ascii="Cambria" w:eastAsia="Calibri" w:hAnsi="Cambria" w:cs="Calibri"/>
          <w:b/>
          <w:bCs/>
        </w:rPr>
        <w:tab/>
      </w:r>
      <w:r w:rsidR="00785A25">
        <w:rPr>
          <w:rFonts w:ascii="Cambria" w:hAnsi="Cambria"/>
        </w:rPr>
        <w:t>P</w:t>
      </w:r>
      <w:r w:rsidR="00785A25" w:rsidRPr="007F0177">
        <w:rPr>
          <w:rFonts w:ascii="Cambria" w:hAnsi="Cambria"/>
        </w:rPr>
        <w:t xml:space="preserve">reukázaná </w:t>
      </w:r>
      <w:r w:rsidR="00AC0459" w:rsidRPr="007F0177">
        <w:rPr>
          <w:rFonts w:ascii="Cambria" w:hAnsi="Cambria"/>
        </w:rPr>
        <w:t>strata za príslušný kalendárny mesiac</w:t>
      </w:r>
    </w:p>
    <w:p w14:paraId="5B7A4A51" w14:textId="739832DC" w:rsidR="00E70952" w:rsidRPr="00E70952" w:rsidRDefault="00A2063A" w:rsidP="00AC0459">
      <w:pPr>
        <w:spacing w:after="180"/>
        <w:ind w:left="1701" w:hanging="992"/>
        <w:jc w:val="both"/>
        <w:rPr>
          <w:rFonts w:ascii="Cambria" w:eastAsia="Calibri" w:hAnsi="Cambria" w:cs="Calibri"/>
        </w:rPr>
      </w:pPr>
      <w:r w:rsidRPr="00B005B7">
        <w:rPr>
          <w:rFonts w:ascii="Cambria" w:hAnsi="Cambria"/>
          <w:b/>
          <w:bCs/>
        </w:rPr>
        <w:t>CS</w:t>
      </w:r>
      <w:r w:rsidRPr="000E39E2">
        <w:rPr>
          <w:b/>
          <w:bCs/>
          <w:vertAlign w:val="subscript"/>
        </w:rPr>
        <w:t>MAXA</w:t>
      </w:r>
      <w:r w:rsidR="00950BB6">
        <w:rPr>
          <w:b/>
          <w:bCs/>
          <w:vertAlign w:val="subscript"/>
        </w:rPr>
        <w:t>PO</w:t>
      </w:r>
      <w:r w:rsidR="00E70952">
        <w:rPr>
          <w:rFonts w:ascii="Cambria" w:eastAsia="Calibri" w:hAnsi="Cambria" w:cs="Calibri"/>
          <w:b/>
          <w:bCs/>
        </w:rPr>
        <w:tab/>
      </w:r>
      <w:r w:rsidRPr="000D76E9">
        <w:rPr>
          <w:rFonts w:ascii="Cambria" w:eastAsia="Calibri" w:hAnsi="Cambria" w:cs="Calibri"/>
        </w:rPr>
        <w:t xml:space="preserve">Maximálna </w:t>
      </w:r>
      <w:r w:rsidR="00950BB6">
        <w:rPr>
          <w:rFonts w:ascii="Cambria" w:eastAsia="Calibri" w:hAnsi="Cambria" w:cs="Calibri"/>
        </w:rPr>
        <w:t>C</w:t>
      </w:r>
      <w:r w:rsidR="00E70952" w:rsidRPr="000D76E9">
        <w:rPr>
          <w:rFonts w:ascii="Cambria" w:hAnsi="Cambria"/>
        </w:rPr>
        <w:t>ena</w:t>
      </w:r>
      <w:r w:rsidR="00950BB6">
        <w:rPr>
          <w:rFonts w:ascii="Cambria" w:hAnsi="Cambria"/>
        </w:rPr>
        <w:t xml:space="preserve"> služby</w:t>
      </w:r>
      <w:r w:rsidR="00E70952" w:rsidRPr="000D76E9">
        <w:rPr>
          <w:rFonts w:ascii="Cambria" w:hAnsi="Cambria"/>
        </w:rPr>
        <w:t xml:space="preserve"> za </w:t>
      </w:r>
      <w:r w:rsidR="00950BB6">
        <w:rPr>
          <w:rFonts w:ascii="Cambria" w:hAnsi="Cambria"/>
        </w:rPr>
        <w:t xml:space="preserve">celé uplynulé Príslušné obdobie, ktorá sa vypočíta ako súčet </w:t>
      </w:r>
      <w:r w:rsidR="00950BB6" w:rsidRPr="00B005B7">
        <w:rPr>
          <w:rFonts w:ascii="Cambria" w:hAnsi="Cambria"/>
          <w:b/>
          <w:bCs/>
        </w:rPr>
        <w:t>CS</w:t>
      </w:r>
      <w:r w:rsidR="00950BB6" w:rsidRPr="000E39E2">
        <w:rPr>
          <w:b/>
          <w:bCs/>
          <w:vertAlign w:val="subscript"/>
        </w:rPr>
        <w:t>MAXA</w:t>
      </w:r>
      <w:r w:rsidR="00950BB6">
        <w:rPr>
          <w:b/>
          <w:bCs/>
          <w:vertAlign w:val="subscript"/>
        </w:rPr>
        <w:t xml:space="preserve"> </w:t>
      </w:r>
      <w:r w:rsidR="00667943">
        <w:rPr>
          <w:rFonts w:ascii="Cambria" w:hAnsi="Cambria"/>
        </w:rPr>
        <w:t xml:space="preserve">vypočítaných podľa bodu </w:t>
      </w:r>
      <w:r w:rsidR="00667943">
        <w:rPr>
          <w:rFonts w:ascii="Cambria" w:hAnsi="Cambria"/>
        </w:rPr>
        <w:fldChar w:fldCharType="begin"/>
      </w:r>
      <w:r w:rsidR="00667943">
        <w:rPr>
          <w:rFonts w:ascii="Cambria" w:hAnsi="Cambria"/>
        </w:rPr>
        <w:instrText xml:space="preserve"> REF _Ref75186491 \r \h </w:instrText>
      </w:r>
      <w:r w:rsidR="00667943">
        <w:rPr>
          <w:rFonts w:ascii="Cambria" w:hAnsi="Cambria"/>
        </w:rPr>
      </w:r>
      <w:r w:rsidR="00667943">
        <w:rPr>
          <w:rFonts w:ascii="Cambria" w:hAnsi="Cambria"/>
        </w:rPr>
        <w:fldChar w:fldCharType="separate"/>
      </w:r>
      <w:r w:rsidR="009A6329">
        <w:rPr>
          <w:rFonts w:ascii="Cambria" w:hAnsi="Cambria"/>
        </w:rPr>
        <w:t>8.6</w:t>
      </w:r>
      <w:r w:rsidR="00667943">
        <w:rPr>
          <w:rFonts w:ascii="Cambria" w:hAnsi="Cambria"/>
        </w:rPr>
        <w:fldChar w:fldCharType="end"/>
      </w:r>
      <w:r w:rsidR="00667943">
        <w:rPr>
          <w:rFonts w:ascii="Cambria" w:hAnsi="Cambria"/>
        </w:rPr>
        <w:t xml:space="preserve"> tejto Zmluvy za všetky jednotlivé mesiace Príslušného obdobia </w:t>
      </w:r>
    </w:p>
    <w:p w14:paraId="4EB0FABA" w14:textId="38B45585" w:rsidR="00AC0459" w:rsidRPr="007F0177" w:rsidRDefault="00AC0459" w:rsidP="00AC0459">
      <w:pPr>
        <w:spacing w:after="180"/>
        <w:ind w:left="1701" w:hanging="992"/>
        <w:jc w:val="both"/>
        <w:rPr>
          <w:rFonts w:ascii="Cambria" w:eastAsia="Calibri" w:hAnsi="Cambria" w:cs="Calibri"/>
        </w:rPr>
      </w:pPr>
      <w:r w:rsidRPr="00B60B6C">
        <w:rPr>
          <w:rFonts w:ascii="Cambria" w:eastAsia="Calibri" w:hAnsi="Cambria" w:cs="Calibri"/>
          <w:b/>
          <w:bCs/>
        </w:rPr>
        <w:t>V</w:t>
      </w:r>
      <w:r w:rsidRPr="007F0177">
        <w:rPr>
          <w:rFonts w:ascii="Cambria" w:eastAsia="Calibri" w:hAnsi="Cambria" w:cs="Calibri"/>
          <w:vertAlign w:val="subscript"/>
        </w:rPr>
        <w:t xml:space="preserve"> </w:t>
      </w:r>
      <w:r w:rsidRPr="007F0177">
        <w:rPr>
          <w:rFonts w:ascii="Cambria" w:eastAsia="Calibri" w:hAnsi="Cambria" w:cs="Calibri"/>
          <w:vertAlign w:val="subscript"/>
        </w:rPr>
        <w:tab/>
      </w:r>
      <w:r w:rsidRPr="007F0177">
        <w:rPr>
          <w:rFonts w:ascii="Cambria" w:eastAsia="Calibri" w:hAnsi="Cambria" w:cs="Calibri"/>
        </w:rPr>
        <w:t xml:space="preserve">Výnosy, ktoré tvoria súčet tržieb Dopravcu z cestovného a ďalšie výnosy Dopravcu podľa Prílohy č. </w:t>
      </w:r>
      <w:r w:rsidR="00AE1BA6">
        <w:rPr>
          <w:rFonts w:ascii="Cambria" w:eastAsia="Calibri" w:hAnsi="Cambria" w:cs="Calibri"/>
        </w:rPr>
        <w:t>7</w:t>
      </w:r>
      <w:r w:rsidR="00AE1BA6" w:rsidRPr="007F0177">
        <w:rPr>
          <w:rFonts w:ascii="Cambria" w:eastAsia="Calibri" w:hAnsi="Cambria" w:cs="Calibri"/>
        </w:rPr>
        <w:t xml:space="preserve"> </w:t>
      </w:r>
      <w:r w:rsidRPr="007F0177">
        <w:rPr>
          <w:rFonts w:ascii="Cambria" w:eastAsia="Calibri" w:hAnsi="Cambria" w:cs="Calibri"/>
        </w:rPr>
        <w:t>tejto Zmluvy</w:t>
      </w:r>
      <w:r w:rsidR="00774FCF">
        <w:rPr>
          <w:rFonts w:ascii="Cambria" w:eastAsia="Calibri" w:hAnsi="Cambria" w:cs="Calibri"/>
        </w:rPr>
        <w:t xml:space="preserve"> </w:t>
      </w:r>
      <w:r w:rsidR="00774FCF" w:rsidRPr="007F0177">
        <w:rPr>
          <w:rFonts w:ascii="Cambria" w:eastAsia="Calibri" w:hAnsi="Cambria" w:cs="Calibri"/>
        </w:rPr>
        <w:t xml:space="preserve">za </w:t>
      </w:r>
      <w:r w:rsidR="00774FCF">
        <w:rPr>
          <w:rFonts w:ascii="Cambria" w:eastAsia="Calibri" w:hAnsi="Cambria" w:cs="Calibri"/>
        </w:rPr>
        <w:t>celé Príslušné obdobie</w:t>
      </w:r>
    </w:p>
    <w:p w14:paraId="768F91B3" w14:textId="4515BCE2" w:rsidR="00AC0459" w:rsidRDefault="00AC0459" w:rsidP="00AC0459">
      <w:pPr>
        <w:spacing w:after="180"/>
        <w:ind w:left="1701" w:hanging="992"/>
        <w:jc w:val="both"/>
        <w:rPr>
          <w:rFonts w:ascii="Cambria" w:eastAsia="Calibri" w:hAnsi="Cambria" w:cs="Calibri"/>
        </w:rPr>
      </w:pPr>
      <w:r w:rsidRPr="00B60B6C">
        <w:rPr>
          <w:rFonts w:ascii="Cambria" w:eastAsia="Calibri" w:hAnsi="Cambria" w:cs="Calibri"/>
          <w:b/>
          <w:bCs/>
        </w:rPr>
        <w:t>Z</w:t>
      </w:r>
      <w:r w:rsidRPr="007F0177">
        <w:rPr>
          <w:rFonts w:ascii="Cambria" w:eastAsia="Calibri" w:hAnsi="Cambria" w:cs="Calibri"/>
          <w:vertAlign w:val="subscript"/>
        </w:rPr>
        <w:tab/>
      </w:r>
      <w:r w:rsidRPr="007F0177">
        <w:rPr>
          <w:rFonts w:ascii="Cambria" w:eastAsia="Calibri" w:hAnsi="Cambria" w:cs="Calibri"/>
        </w:rPr>
        <w:t xml:space="preserve">výška Záloh na </w:t>
      </w:r>
      <w:r w:rsidR="00FB6C1A">
        <w:rPr>
          <w:rFonts w:ascii="Cambria" w:eastAsia="Calibri" w:hAnsi="Cambria" w:cs="Calibri"/>
        </w:rPr>
        <w:t>P</w:t>
      </w:r>
      <w:r w:rsidR="00FB6C1A" w:rsidRPr="007F0177">
        <w:rPr>
          <w:rFonts w:ascii="Cambria" w:eastAsia="Calibri" w:hAnsi="Cambria" w:cs="Calibri"/>
        </w:rPr>
        <w:t xml:space="preserve">reukázanú </w:t>
      </w:r>
      <w:r w:rsidRPr="007F0177">
        <w:rPr>
          <w:rFonts w:ascii="Cambria" w:eastAsia="Calibri" w:hAnsi="Cambria" w:cs="Calibri"/>
        </w:rPr>
        <w:t xml:space="preserve">stratu za </w:t>
      </w:r>
      <w:r w:rsidR="00FB6C1A">
        <w:rPr>
          <w:rFonts w:ascii="Cambria" w:eastAsia="Calibri" w:hAnsi="Cambria" w:cs="Calibri"/>
        </w:rPr>
        <w:t>celé Príslušné obdobie</w:t>
      </w:r>
    </w:p>
    <w:p w14:paraId="3CE3CD1F" w14:textId="739C5AEE" w:rsidR="00E850C6" w:rsidRPr="007F0177" w:rsidRDefault="00E850C6" w:rsidP="00AC0459">
      <w:pPr>
        <w:spacing w:after="180"/>
        <w:ind w:left="1701" w:hanging="992"/>
        <w:jc w:val="both"/>
        <w:rPr>
          <w:rFonts w:ascii="Cambria" w:eastAsia="Calibri" w:hAnsi="Cambria" w:cs="Calibri"/>
        </w:rPr>
      </w:pPr>
      <w:r w:rsidRPr="00B60B6C">
        <w:rPr>
          <w:rFonts w:ascii="Cambria" w:eastAsia="Calibri" w:hAnsi="Cambria" w:cs="Calibri"/>
          <w:b/>
          <w:bCs/>
        </w:rPr>
        <w:t>D</w:t>
      </w:r>
      <w:r>
        <w:rPr>
          <w:rFonts w:ascii="Cambria" w:eastAsia="Calibri" w:hAnsi="Cambria" w:cs="Calibri"/>
        </w:rPr>
        <w:tab/>
        <w:t>súhrnná výška všetkých Doplatkov</w:t>
      </w:r>
      <w:r w:rsidR="00E90259">
        <w:rPr>
          <w:rFonts w:ascii="Cambria" w:eastAsia="Calibri" w:hAnsi="Cambria" w:cs="Calibri"/>
        </w:rPr>
        <w:t xml:space="preserve"> za celé Príslušné obdobie</w:t>
      </w:r>
    </w:p>
    <w:p w14:paraId="2C5EFB0D" w14:textId="161F8D15" w:rsidR="003B7C57" w:rsidRPr="00C57D00" w:rsidRDefault="000E39E2" w:rsidP="003B7C57">
      <w:pPr>
        <w:pStyle w:val="Heading2"/>
        <w:rPr>
          <w:rFonts w:ascii="Cambria" w:hAnsi="Cambria"/>
        </w:rPr>
      </w:pPr>
      <w:bookmarkStart w:id="113" w:name="_Ref75186491"/>
      <w:r>
        <w:rPr>
          <w:rFonts w:ascii="Cambria" w:hAnsi="Cambria"/>
        </w:rPr>
        <w:t xml:space="preserve">Pre účely výpočtu Preukázanej straty sa hodnota </w:t>
      </w:r>
      <w:r w:rsidR="007C762E">
        <w:rPr>
          <w:rFonts w:ascii="Cambria" w:hAnsi="Cambria"/>
        </w:rPr>
        <w:t xml:space="preserve">maximálnej Ceny služby </w:t>
      </w:r>
      <w:r w:rsidRPr="000D76E9">
        <w:rPr>
          <w:rFonts w:ascii="Cambria" w:hAnsi="Cambria"/>
          <w:b/>
          <w:bCs/>
        </w:rPr>
        <w:t>CS</w:t>
      </w:r>
      <w:r w:rsidRPr="000E39E2">
        <w:rPr>
          <w:b/>
          <w:bCs/>
          <w:vertAlign w:val="subscript"/>
        </w:rPr>
        <w:t>MAXA</w:t>
      </w:r>
      <w:r>
        <w:rPr>
          <w:rFonts w:ascii="Cambria" w:hAnsi="Cambria"/>
        </w:rPr>
        <w:t xml:space="preserve"> </w:t>
      </w:r>
      <w:r w:rsidR="00027035">
        <w:rPr>
          <w:rFonts w:ascii="Cambria" w:hAnsi="Cambria"/>
        </w:rPr>
        <w:t xml:space="preserve">za </w:t>
      </w:r>
      <w:r w:rsidR="003B7C57" w:rsidRPr="007F0177">
        <w:rPr>
          <w:rFonts w:ascii="Cambria" w:hAnsi="Cambria"/>
        </w:rPr>
        <w:t xml:space="preserve">príslušný kalendárny </w:t>
      </w:r>
      <w:r w:rsidR="00027035">
        <w:rPr>
          <w:rFonts w:ascii="Cambria" w:hAnsi="Cambria"/>
        </w:rPr>
        <w:t>mesiac</w:t>
      </w:r>
      <w:r w:rsidR="003B7C57" w:rsidRPr="007F0177">
        <w:rPr>
          <w:rFonts w:ascii="Cambria" w:hAnsi="Cambria"/>
        </w:rPr>
        <w:t xml:space="preserve"> vypočíta </w:t>
      </w:r>
      <w:r w:rsidR="003B7C57" w:rsidRPr="00C57D00">
        <w:rPr>
          <w:rFonts w:ascii="Cambria" w:hAnsi="Cambria"/>
        </w:rPr>
        <w:t>podľa nasledovného vzorca</w:t>
      </w:r>
      <w:bookmarkEnd w:id="113"/>
    </w:p>
    <w:p w14:paraId="29B376A8" w14:textId="061FF398" w:rsidR="007C762E" w:rsidRPr="00C57D00" w:rsidRDefault="00027035" w:rsidP="00075B1D">
      <w:pPr>
        <w:pStyle w:val="wText1"/>
        <w:rPr>
          <w:rFonts w:ascii="Cambria" w:eastAsia="Calibri" w:hAnsi="Cambria" w:cs="Calibri"/>
          <w:b/>
          <w:bCs/>
          <w:vertAlign w:val="subscript"/>
        </w:rPr>
      </w:pPr>
      <w:r w:rsidRPr="00C57D00">
        <w:rPr>
          <w:b/>
          <w:bCs/>
        </w:rPr>
        <w:t>CS</w:t>
      </w:r>
      <w:r w:rsidRPr="00C57D00">
        <w:rPr>
          <w:b/>
          <w:bCs/>
          <w:vertAlign w:val="subscript"/>
        </w:rPr>
        <w:t>MAXA</w:t>
      </w:r>
      <w:r w:rsidRPr="00C57D00">
        <w:rPr>
          <w:b/>
          <w:bCs/>
        </w:rPr>
        <w:t xml:space="preserve"> = C</w:t>
      </w:r>
      <w:r w:rsidRPr="00C57D00">
        <w:rPr>
          <w:b/>
          <w:bCs/>
          <w:vertAlign w:val="subscript"/>
        </w:rPr>
        <w:t>NAFTA</w:t>
      </w:r>
      <w:r w:rsidR="00681DF3" w:rsidRPr="000D76E9">
        <w:rPr>
          <w:b/>
          <w:bCs/>
          <w:vertAlign w:val="subscript"/>
        </w:rPr>
        <w:t>A</w:t>
      </w:r>
      <w:r w:rsidRPr="00C57D00">
        <w:rPr>
          <w:b/>
          <w:bCs/>
          <w:vertAlign w:val="subscript"/>
        </w:rPr>
        <w:t xml:space="preserve"> </w:t>
      </w:r>
      <w:r w:rsidRPr="00C57D00">
        <w:rPr>
          <w:rFonts w:ascii="Cambria" w:eastAsia="Calibri" w:hAnsi="Cambria" w:cs="Calibri"/>
          <w:b/>
          <w:bCs/>
        </w:rPr>
        <w:t>x KM</w:t>
      </w:r>
      <w:r w:rsidRPr="00C57D00">
        <w:rPr>
          <w:rFonts w:ascii="Cambria" w:eastAsia="Calibri" w:hAnsi="Cambria" w:cs="Calibri"/>
          <w:b/>
          <w:bCs/>
          <w:vertAlign w:val="subscript"/>
        </w:rPr>
        <w:t>VOZDNAFTA</w:t>
      </w:r>
      <w:r w:rsidRPr="00C57D00">
        <w:rPr>
          <w:b/>
          <w:bCs/>
          <w:vertAlign w:val="subscript"/>
        </w:rPr>
        <w:t xml:space="preserve"> </w:t>
      </w:r>
      <w:r w:rsidRPr="00C57D00">
        <w:rPr>
          <w:rFonts w:ascii="Cambria" w:eastAsia="Calibri" w:hAnsi="Cambria" w:cs="Calibri"/>
          <w:b/>
          <w:bCs/>
        </w:rPr>
        <w:t>+</w:t>
      </w:r>
      <w:r w:rsidR="000D76E9">
        <w:rPr>
          <w:b/>
          <w:bCs/>
        </w:rPr>
        <w:t xml:space="preserve"> </w:t>
      </w:r>
      <w:r w:rsidRPr="00C57D00">
        <w:rPr>
          <w:b/>
          <w:bCs/>
        </w:rPr>
        <w:t>C</w:t>
      </w:r>
      <w:r w:rsidRPr="00C57D00">
        <w:rPr>
          <w:b/>
          <w:bCs/>
          <w:vertAlign w:val="subscript"/>
        </w:rPr>
        <w:t>CNG</w:t>
      </w:r>
      <w:r w:rsidR="00681DF3" w:rsidRPr="000D76E9">
        <w:rPr>
          <w:b/>
          <w:bCs/>
          <w:vertAlign w:val="subscript"/>
        </w:rPr>
        <w:t>A</w:t>
      </w:r>
      <w:r w:rsidRPr="00C57D00">
        <w:rPr>
          <w:b/>
          <w:bCs/>
          <w:vertAlign w:val="subscript"/>
        </w:rPr>
        <w:t xml:space="preserve"> </w:t>
      </w:r>
      <w:r w:rsidRPr="00C57D00">
        <w:rPr>
          <w:rFonts w:ascii="Cambria" w:eastAsia="Calibri" w:hAnsi="Cambria" w:cs="Calibri"/>
          <w:b/>
          <w:bCs/>
        </w:rPr>
        <w:t>x KM</w:t>
      </w:r>
      <w:r w:rsidRPr="00C57D00">
        <w:rPr>
          <w:rFonts w:ascii="Cambria" w:eastAsia="Calibri" w:hAnsi="Cambria" w:cs="Calibri"/>
          <w:b/>
          <w:bCs/>
          <w:vertAlign w:val="subscript"/>
        </w:rPr>
        <w:t>VOZDCNG</w:t>
      </w:r>
      <w:r w:rsidRPr="00C57D00">
        <w:rPr>
          <w:b/>
          <w:bCs/>
          <w:vertAlign w:val="subscript"/>
        </w:rPr>
        <w:t xml:space="preserve"> </w:t>
      </w:r>
      <w:r w:rsidRPr="00C57D00">
        <w:rPr>
          <w:rFonts w:ascii="Cambria" w:eastAsia="Calibri" w:hAnsi="Cambria" w:cs="Calibri"/>
          <w:b/>
          <w:bCs/>
        </w:rPr>
        <w:t>+</w:t>
      </w:r>
      <w:r w:rsidR="000D76E9">
        <w:rPr>
          <w:b/>
          <w:bCs/>
        </w:rPr>
        <w:t xml:space="preserve"> </w:t>
      </w:r>
      <w:r w:rsidRPr="00C57D00">
        <w:rPr>
          <w:b/>
          <w:bCs/>
        </w:rPr>
        <w:t>C</w:t>
      </w:r>
      <w:r w:rsidRPr="00C57D00">
        <w:rPr>
          <w:b/>
          <w:bCs/>
          <w:vertAlign w:val="subscript"/>
        </w:rPr>
        <w:t>CNGVO</w:t>
      </w:r>
      <w:r w:rsidR="00681DF3" w:rsidRPr="00C57D00">
        <w:rPr>
          <w:b/>
          <w:bCs/>
          <w:vertAlign w:val="subscript"/>
        </w:rPr>
        <w:t>A</w:t>
      </w:r>
      <w:r w:rsidRPr="00C57D00">
        <w:rPr>
          <w:b/>
          <w:bCs/>
          <w:vertAlign w:val="subscript"/>
        </w:rPr>
        <w:t xml:space="preserve"> </w:t>
      </w:r>
      <w:r w:rsidRPr="00C57D00">
        <w:rPr>
          <w:rFonts w:ascii="Cambria" w:eastAsia="Calibri" w:hAnsi="Cambria" w:cs="Calibri"/>
          <w:b/>
          <w:bCs/>
        </w:rPr>
        <w:t>x KM</w:t>
      </w:r>
      <w:r w:rsidRPr="00C57D00">
        <w:rPr>
          <w:rFonts w:ascii="Cambria" w:eastAsia="Calibri" w:hAnsi="Cambria" w:cs="Calibri"/>
          <w:b/>
          <w:bCs/>
          <w:vertAlign w:val="subscript"/>
        </w:rPr>
        <w:t>VOZDVO</w:t>
      </w:r>
      <w:r w:rsidRPr="00C57D00">
        <w:rPr>
          <w:b/>
          <w:bCs/>
        </w:rPr>
        <w:t xml:space="preserve"> </w:t>
      </w:r>
      <w:r w:rsidRPr="00C57D00">
        <w:rPr>
          <w:rFonts w:ascii="Cambria" w:eastAsia="Calibri" w:hAnsi="Cambria" w:cs="Calibri"/>
          <w:b/>
          <w:bCs/>
        </w:rPr>
        <w:t>+ PV</w:t>
      </w:r>
      <w:r w:rsidRPr="00C57D00">
        <w:rPr>
          <w:rFonts w:ascii="Cambria" w:eastAsia="Calibri" w:hAnsi="Cambria" w:cs="Calibri"/>
          <w:b/>
          <w:bCs/>
          <w:vertAlign w:val="subscript"/>
        </w:rPr>
        <w:t>NAFTA</w:t>
      </w:r>
      <w:r w:rsidRPr="00C57D00">
        <w:rPr>
          <w:rFonts w:ascii="Cambria" w:eastAsia="Calibri" w:hAnsi="Cambria" w:cs="Calibri"/>
          <w:b/>
          <w:bCs/>
        </w:rPr>
        <w:t xml:space="preserve"> x C</w:t>
      </w:r>
      <w:r w:rsidRPr="00C57D00">
        <w:rPr>
          <w:rFonts w:ascii="Cambria" w:eastAsia="Calibri" w:hAnsi="Cambria" w:cs="Calibri"/>
          <w:b/>
          <w:bCs/>
          <w:vertAlign w:val="subscript"/>
        </w:rPr>
        <w:t xml:space="preserve">MVOZNAFTA  </w:t>
      </w:r>
      <w:r w:rsidRPr="00C57D00">
        <w:rPr>
          <w:rFonts w:ascii="Cambria" w:eastAsia="Calibri" w:hAnsi="Cambria" w:cs="Calibri"/>
          <w:b/>
          <w:bCs/>
        </w:rPr>
        <w:t>+  PV</w:t>
      </w:r>
      <w:r w:rsidRPr="00C57D00">
        <w:rPr>
          <w:rFonts w:ascii="Cambria" w:eastAsia="Calibri" w:hAnsi="Cambria" w:cs="Calibri"/>
          <w:b/>
          <w:bCs/>
          <w:vertAlign w:val="subscript"/>
        </w:rPr>
        <w:t>CNG</w:t>
      </w:r>
      <w:r w:rsidRPr="00C57D00">
        <w:rPr>
          <w:rFonts w:ascii="Cambria" w:eastAsia="Calibri" w:hAnsi="Cambria" w:cs="Calibri"/>
          <w:b/>
          <w:bCs/>
        </w:rPr>
        <w:t xml:space="preserve"> x C</w:t>
      </w:r>
      <w:r w:rsidRPr="00C57D00">
        <w:rPr>
          <w:rFonts w:ascii="Cambria" w:eastAsia="Calibri" w:hAnsi="Cambria" w:cs="Calibri"/>
          <w:b/>
          <w:bCs/>
          <w:vertAlign w:val="subscript"/>
        </w:rPr>
        <w:t xml:space="preserve">MVOZCNG  </w:t>
      </w:r>
      <w:r w:rsidRPr="00C57D00">
        <w:rPr>
          <w:rFonts w:ascii="Cambria" w:eastAsia="Calibri" w:hAnsi="Cambria" w:cs="Calibri"/>
          <w:b/>
          <w:bCs/>
        </w:rPr>
        <w:t>+ PV</w:t>
      </w:r>
      <w:r w:rsidRPr="00C57D00">
        <w:rPr>
          <w:rFonts w:ascii="Cambria" w:eastAsia="Calibri" w:hAnsi="Cambria" w:cs="Calibri"/>
          <w:b/>
          <w:bCs/>
          <w:vertAlign w:val="subscript"/>
        </w:rPr>
        <w:t>NAFTADOC</w:t>
      </w:r>
      <w:r w:rsidRPr="00C57D00">
        <w:rPr>
          <w:rFonts w:ascii="Cambria" w:eastAsia="Calibri" w:hAnsi="Cambria" w:cs="Calibri"/>
          <w:b/>
          <w:bCs/>
        </w:rPr>
        <w:t xml:space="preserve"> x C</w:t>
      </w:r>
      <w:r w:rsidRPr="00C57D00">
        <w:rPr>
          <w:rFonts w:ascii="Cambria" w:eastAsia="Calibri" w:hAnsi="Cambria" w:cs="Calibri"/>
          <w:b/>
          <w:bCs/>
          <w:vertAlign w:val="subscript"/>
        </w:rPr>
        <w:t xml:space="preserve">MVOZNAFTADOC  </w:t>
      </w:r>
      <w:r w:rsidRPr="00C57D00">
        <w:rPr>
          <w:rFonts w:ascii="Cambria" w:eastAsia="Calibri" w:hAnsi="Cambria" w:cs="Calibri"/>
          <w:b/>
          <w:bCs/>
        </w:rPr>
        <w:t>+  PV</w:t>
      </w:r>
      <w:r w:rsidRPr="00C57D00">
        <w:rPr>
          <w:rFonts w:ascii="Cambria" w:eastAsia="Calibri" w:hAnsi="Cambria" w:cs="Calibri"/>
          <w:b/>
          <w:bCs/>
          <w:vertAlign w:val="subscript"/>
        </w:rPr>
        <w:t>CNGDOC</w:t>
      </w:r>
      <w:r w:rsidRPr="00C57D00">
        <w:rPr>
          <w:rFonts w:ascii="Cambria" w:eastAsia="Calibri" w:hAnsi="Cambria" w:cs="Calibri"/>
          <w:b/>
          <w:bCs/>
        </w:rPr>
        <w:t xml:space="preserve"> x C</w:t>
      </w:r>
      <w:r w:rsidRPr="00C57D00">
        <w:rPr>
          <w:rFonts w:ascii="Cambria" w:eastAsia="Calibri" w:hAnsi="Cambria" w:cs="Calibri"/>
          <w:b/>
          <w:bCs/>
          <w:vertAlign w:val="subscript"/>
        </w:rPr>
        <w:t xml:space="preserve">DMVOZDOC  </w:t>
      </w:r>
      <w:r w:rsidR="007C762E" w:rsidRPr="00C57D00">
        <w:rPr>
          <w:rFonts w:ascii="Cambria" w:eastAsia="Calibri" w:hAnsi="Cambria" w:cs="Calibri"/>
          <w:b/>
          <w:bCs/>
        </w:rPr>
        <w:t>+</w:t>
      </w:r>
      <w:r w:rsidR="00E90259">
        <w:rPr>
          <w:rFonts w:ascii="Cambria" w:eastAsia="Calibri" w:hAnsi="Cambria" w:cs="Calibri"/>
          <w:b/>
          <w:bCs/>
        </w:rPr>
        <w:t xml:space="preserve"> </w:t>
      </w:r>
      <w:r w:rsidR="007C762E" w:rsidRPr="007F0177">
        <w:rPr>
          <w:rFonts w:ascii="Cambria" w:eastAsia="Calibri" w:hAnsi="Cambria" w:cs="Calibri"/>
          <w:b/>
          <w:bCs/>
        </w:rPr>
        <w:t>N</w:t>
      </w:r>
      <w:r w:rsidR="007C762E" w:rsidRPr="007F0177">
        <w:rPr>
          <w:rFonts w:ascii="Cambria" w:eastAsia="Calibri" w:hAnsi="Cambria" w:cs="Calibri"/>
          <w:b/>
          <w:bCs/>
          <w:vertAlign w:val="subscript"/>
        </w:rPr>
        <w:t>EON</w:t>
      </w:r>
    </w:p>
    <w:p w14:paraId="34F518F5" w14:textId="3825C9BE" w:rsidR="00C14C32" w:rsidRPr="00C57D00" w:rsidRDefault="00C14C32" w:rsidP="00C14C32">
      <w:pPr>
        <w:pStyle w:val="Heading2"/>
        <w:numPr>
          <w:ilvl w:val="0"/>
          <w:numId w:val="0"/>
        </w:numPr>
        <w:ind w:left="720"/>
        <w:rPr>
          <w:rFonts w:ascii="Cambria" w:eastAsia="Calibri" w:hAnsi="Cambria" w:cs="Calibri"/>
        </w:rPr>
      </w:pPr>
      <w:r w:rsidRPr="00C57D00">
        <w:rPr>
          <w:rFonts w:ascii="Cambria" w:eastAsia="Calibri" w:hAnsi="Cambria" w:cs="Calibri"/>
        </w:rPr>
        <w:t xml:space="preserve">kde jednotlivé </w:t>
      </w:r>
      <w:r w:rsidRPr="00C57D00">
        <w:rPr>
          <w:rFonts w:ascii="Cambria" w:hAnsi="Cambria"/>
        </w:rPr>
        <w:t>skratky</w:t>
      </w:r>
      <w:r w:rsidRPr="00C57D00">
        <w:rPr>
          <w:rFonts w:ascii="Cambria" w:eastAsia="Calibri" w:hAnsi="Cambria" w:cs="Calibri"/>
        </w:rPr>
        <w:t xml:space="preserve"> majú nasledovný význam:</w:t>
      </w:r>
    </w:p>
    <w:p w14:paraId="10CC0D5D" w14:textId="2A0FEB31" w:rsidR="00C14C32" w:rsidRPr="00C57D00" w:rsidRDefault="00C14C32" w:rsidP="00B60B6C">
      <w:pPr>
        <w:spacing w:after="180"/>
        <w:ind w:left="2127" w:hanging="1418"/>
        <w:jc w:val="both"/>
        <w:rPr>
          <w:rFonts w:ascii="Cambria" w:eastAsia="Calibri" w:hAnsi="Cambria" w:cs="Calibri"/>
          <w:vertAlign w:val="subscript"/>
        </w:rPr>
      </w:pPr>
      <w:r w:rsidRPr="000D76E9">
        <w:rPr>
          <w:rFonts w:ascii="Cambria" w:eastAsia="Calibri" w:hAnsi="Cambria" w:cs="Calibri"/>
          <w:b/>
          <w:bCs/>
        </w:rPr>
        <w:t>CS</w:t>
      </w:r>
      <w:r w:rsidRPr="000D76E9">
        <w:rPr>
          <w:rFonts w:ascii="Cambria" w:eastAsia="Calibri" w:hAnsi="Cambria" w:cs="Calibri"/>
          <w:b/>
          <w:bCs/>
          <w:vertAlign w:val="subscript"/>
        </w:rPr>
        <w:t>MAXA</w:t>
      </w:r>
      <w:r w:rsidRPr="00C57D00">
        <w:rPr>
          <w:rFonts w:ascii="Cambria" w:eastAsia="Calibri" w:hAnsi="Cambria" w:cs="Calibri"/>
          <w:vertAlign w:val="subscript"/>
        </w:rPr>
        <w:t xml:space="preserve"> </w:t>
      </w:r>
      <w:r w:rsidRPr="00C57D00">
        <w:rPr>
          <w:rFonts w:ascii="Cambria" w:eastAsia="Calibri" w:hAnsi="Cambria" w:cs="Calibri"/>
        </w:rPr>
        <w:t xml:space="preserve"> </w:t>
      </w:r>
      <w:r w:rsidRPr="00C57D00">
        <w:rPr>
          <w:rFonts w:ascii="Cambria" w:eastAsia="Calibri" w:hAnsi="Cambria" w:cs="Calibri"/>
        </w:rPr>
        <w:tab/>
        <w:t xml:space="preserve">výška maximálnej Ceny služby za príslušný kalendárny </w:t>
      </w:r>
      <w:r w:rsidR="005343E7" w:rsidRPr="00C57D00">
        <w:rPr>
          <w:rFonts w:ascii="Cambria" w:eastAsia="Calibri" w:hAnsi="Cambria" w:cs="Calibri"/>
        </w:rPr>
        <w:t>mesiac</w:t>
      </w:r>
    </w:p>
    <w:p w14:paraId="491D431A" w14:textId="6C10A296" w:rsidR="0006089A" w:rsidRPr="00C57D00" w:rsidRDefault="000D76E9" w:rsidP="00B60B6C">
      <w:pPr>
        <w:spacing w:after="180"/>
        <w:ind w:left="2127" w:hanging="1418"/>
        <w:jc w:val="both"/>
        <w:rPr>
          <w:rFonts w:ascii="Cambria" w:eastAsia="Calibri" w:hAnsi="Cambria" w:cs="Calibri"/>
          <w:b/>
          <w:bCs/>
          <w:vertAlign w:val="subscript"/>
        </w:rPr>
      </w:pPr>
      <w:r w:rsidRPr="00B60B6C">
        <w:rPr>
          <w:rFonts w:ascii="Cambria" w:hAnsi="Cambria"/>
          <w:b/>
          <w:bCs/>
        </w:rPr>
        <w:t>C</w:t>
      </w:r>
      <w:r w:rsidRPr="00B60B6C">
        <w:rPr>
          <w:rFonts w:ascii="Cambria" w:hAnsi="Cambria"/>
          <w:b/>
          <w:bCs/>
          <w:vertAlign w:val="subscript"/>
        </w:rPr>
        <w:t>NAFTAA</w:t>
      </w:r>
      <w:r w:rsidRPr="00B60B6C">
        <w:rPr>
          <w:rFonts w:ascii="Cambria" w:hAnsi="Cambria"/>
        </w:rPr>
        <w:t xml:space="preserve"> </w:t>
      </w:r>
      <w:r w:rsidRPr="00B60B6C">
        <w:rPr>
          <w:rFonts w:ascii="Cambria" w:hAnsi="Cambria"/>
        </w:rPr>
        <w:tab/>
      </w:r>
      <w:r w:rsidRPr="00B60B6C">
        <w:rPr>
          <w:rFonts w:ascii="Cambria" w:eastAsia="Calibri" w:hAnsi="Cambria" w:cs="Calibri"/>
        </w:rPr>
        <w:t>aktualizované</w:t>
      </w:r>
      <w:r w:rsidRPr="00B60B6C">
        <w:rPr>
          <w:rFonts w:ascii="Cambria" w:hAnsi="Cambria"/>
        </w:rPr>
        <w:t xml:space="preserve"> náklady na 1 km </w:t>
      </w:r>
      <w:r w:rsidR="00075B1D">
        <w:rPr>
          <w:rFonts w:ascii="Cambria" w:hAnsi="Cambria"/>
        </w:rPr>
        <w:t>Vozidla Dopravcu</w:t>
      </w:r>
      <w:r w:rsidR="00FD5CC5" w:rsidRPr="00B60B6C">
        <w:rPr>
          <w:rFonts w:ascii="Cambria" w:hAnsi="Cambria"/>
        </w:rPr>
        <w:t xml:space="preserve"> s </w:t>
      </w:r>
      <w:r w:rsidR="00FD5CC5" w:rsidRPr="00B60B6C">
        <w:rPr>
          <w:rFonts w:ascii="Cambria" w:eastAsia="Calibri" w:hAnsi="Cambria" w:cs="Calibri"/>
        </w:rPr>
        <w:t>naftovým</w:t>
      </w:r>
      <w:r w:rsidR="00FD5CC5" w:rsidRPr="00B60B6C">
        <w:rPr>
          <w:rFonts w:ascii="Cambria" w:hAnsi="Cambria"/>
        </w:rPr>
        <w:t xml:space="preserve"> pohonom</w:t>
      </w:r>
      <w:r w:rsidR="00075B1D">
        <w:rPr>
          <w:rFonts w:ascii="Cambria" w:hAnsi="Cambria"/>
        </w:rPr>
        <w:t xml:space="preserve"> vypočítané vzorcom </w:t>
      </w:r>
      <w:r w:rsidR="0006089A" w:rsidRPr="000D76E9">
        <w:rPr>
          <w:b/>
          <w:bCs/>
        </w:rPr>
        <w:t>C</w:t>
      </w:r>
      <w:r w:rsidR="0006089A" w:rsidRPr="000D76E9">
        <w:rPr>
          <w:b/>
          <w:bCs/>
          <w:vertAlign w:val="subscript"/>
        </w:rPr>
        <w:t>NAFTA</w:t>
      </w:r>
      <w:r w:rsidR="0006089A" w:rsidRPr="003D64BC">
        <w:rPr>
          <w:b/>
          <w:bCs/>
          <w:vertAlign w:val="subscript"/>
        </w:rPr>
        <w:t>A</w:t>
      </w:r>
      <w:r w:rsidR="0006089A" w:rsidRPr="00C57D00">
        <w:t xml:space="preserve"> = </w:t>
      </w:r>
      <w:r w:rsidR="0006089A" w:rsidRPr="000D76E9">
        <w:rPr>
          <w:rFonts w:ascii="Cambria" w:eastAsia="Calibri" w:hAnsi="Cambria" w:cs="Calibri"/>
        </w:rPr>
        <w:t>C</w:t>
      </w:r>
      <w:r w:rsidR="0006089A" w:rsidRPr="000D76E9">
        <w:rPr>
          <w:rFonts w:ascii="Cambria" w:eastAsia="Calibri" w:hAnsi="Cambria" w:cs="Calibri"/>
          <w:vertAlign w:val="subscript"/>
        </w:rPr>
        <w:t xml:space="preserve">PHMA </w:t>
      </w:r>
      <w:r w:rsidR="0006089A" w:rsidRPr="000D76E9">
        <w:rPr>
          <w:rFonts w:ascii="Cambria" w:eastAsia="Calibri" w:hAnsi="Cambria" w:cs="Calibri"/>
        </w:rPr>
        <w:t>+ C</w:t>
      </w:r>
      <w:r w:rsidR="0006089A" w:rsidRPr="000D76E9">
        <w:rPr>
          <w:rFonts w:ascii="Cambria" w:eastAsia="Calibri" w:hAnsi="Cambria" w:cs="Calibri"/>
          <w:vertAlign w:val="subscript"/>
        </w:rPr>
        <w:t>PNA</w:t>
      </w:r>
      <w:r w:rsidR="00AD446F">
        <w:rPr>
          <w:rFonts w:ascii="Cambria" w:eastAsia="Calibri" w:hAnsi="Cambria" w:cs="Calibri"/>
          <w:vertAlign w:val="subscript"/>
        </w:rPr>
        <w:t xml:space="preserve"> </w:t>
      </w:r>
      <w:r w:rsidR="0006089A">
        <w:rPr>
          <w:rFonts w:ascii="Cambria" w:eastAsia="Calibri" w:hAnsi="Cambria" w:cs="Calibri"/>
          <w:vertAlign w:val="subscript"/>
        </w:rPr>
        <w:t xml:space="preserve"> </w:t>
      </w:r>
      <w:r w:rsidR="0006089A" w:rsidRPr="000D76E9">
        <w:rPr>
          <w:rFonts w:ascii="Cambria" w:eastAsia="Calibri" w:hAnsi="Cambria" w:cs="Calibri"/>
        </w:rPr>
        <w:t>+</w:t>
      </w:r>
      <w:r w:rsidR="00AD446F">
        <w:rPr>
          <w:rFonts w:ascii="Cambria" w:eastAsia="Calibri" w:hAnsi="Cambria" w:cs="Calibri"/>
        </w:rPr>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NPVA</w:t>
      </w:r>
      <w:r w:rsidR="0006089A" w:rsidRPr="000D76E9">
        <w:rPr>
          <w:rFonts w:ascii="Cambria" w:eastAsia="Calibri" w:hAnsi="Cambria" w:cs="Calibri"/>
        </w:rPr>
        <w:t xml:space="preserve"> +C</w:t>
      </w:r>
      <w:r w:rsidR="0006089A" w:rsidRPr="000D76E9">
        <w:rPr>
          <w:rFonts w:ascii="Cambria" w:eastAsia="Calibri" w:hAnsi="Cambria" w:cs="Calibri"/>
          <w:vertAlign w:val="subscript"/>
        </w:rPr>
        <w:t>NPOA</w:t>
      </w:r>
      <w:r w:rsidR="0006089A" w:rsidRPr="000D76E9">
        <w:rPr>
          <w:rFonts w:ascii="Cambria" w:eastAsia="Calibri" w:hAnsi="Cambria" w:cs="Calibri"/>
        </w:rPr>
        <w:t xml:space="preserve"> + C</w:t>
      </w:r>
      <w:r w:rsidR="0006089A" w:rsidRPr="000D76E9">
        <w:rPr>
          <w:rFonts w:ascii="Cambria" w:eastAsia="Calibri" w:hAnsi="Cambria" w:cs="Calibri"/>
          <w:vertAlign w:val="subscript"/>
        </w:rPr>
        <w:t>NNA</w:t>
      </w:r>
      <w:r w:rsidR="0006089A" w:rsidRPr="000D76E9">
        <w:rPr>
          <w:rFonts w:ascii="Cambria" w:eastAsia="Calibri" w:hAnsi="Cambria" w:cs="Calibri"/>
        </w:rPr>
        <w:t>+ C</w:t>
      </w:r>
      <w:r w:rsidR="0006089A" w:rsidRPr="000D76E9">
        <w:rPr>
          <w:rFonts w:ascii="Cambria" w:eastAsia="Calibri" w:hAnsi="Cambria" w:cs="Calibri"/>
          <w:vertAlign w:val="subscript"/>
        </w:rPr>
        <w:t>ZISK</w:t>
      </w:r>
    </w:p>
    <w:p w14:paraId="732F5E79" w14:textId="553A34ED" w:rsidR="0006089A" w:rsidRPr="00C57D00" w:rsidRDefault="000D76E9" w:rsidP="00B60B6C">
      <w:pPr>
        <w:spacing w:after="180"/>
        <w:ind w:left="2127" w:hanging="1418"/>
        <w:jc w:val="both"/>
      </w:pPr>
      <w:r w:rsidRPr="00B60B6C">
        <w:rPr>
          <w:rFonts w:ascii="Cambria" w:hAnsi="Cambria"/>
          <w:b/>
          <w:bCs/>
        </w:rPr>
        <w:t>C</w:t>
      </w:r>
      <w:r w:rsidRPr="00B60B6C">
        <w:rPr>
          <w:rFonts w:ascii="Cambria" w:hAnsi="Cambria"/>
          <w:b/>
          <w:bCs/>
          <w:vertAlign w:val="subscript"/>
        </w:rPr>
        <w:t>CNGAA</w:t>
      </w:r>
      <w:r w:rsidRPr="00B60B6C">
        <w:rPr>
          <w:rFonts w:ascii="Cambria" w:hAnsi="Cambria"/>
        </w:rPr>
        <w:t xml:space="preserve"> </w:t>
      </w:r>
      <w:r w:rsidRPr="00B60B6C">
        <w:rPr>
          <w:rFonts w:ascii="Cambria" w:hAnsi="Cambria"/>
        </w:rPr>
        <w:tab/>
      </w:r>
      <w:r w:rsidR="00FD5CC5" w:rsidRPr="00B60B6C">
        <w:rPr>
          <w:rFonts w:ascii="Cambria" w:eastAsia="Calibri" w:hAnsi="Cambria" w:cs="Calibri"/>
        </w:rPr>
        <w:t>aktualizované</w:t>
      </w:r>
      <w:r w:rsidR="00FD5CC5" w:rsidRPr="00B60B6C">
        <w:rPr>
          <w:rFonts w:ascii="Cambria" w:hAnsi="Cambria"/>
        </w:rPr>
        <w:t xml:space="preserve"> náklady na 1 km vozidla dopravcu s CNG pohonom</w:t>
      </w:r>
      <w:r w:rsidR="0006089A" w:rsidRPr="0006089A">
        <w:rPr>
          <w:rFonts w:ascii="Cambria" w:hAnsi="Cambria"/>
        </w:rPr>
        <w:t xml:space="preserve"> </w:t>
      </w:r>
      <w:r w:rsidR="0006089A">
        <w:rPr>
          <w:rFonts w:ascii="Cambria" w:hAnsi="Cambria"/>
        </w:rPr>
        <w:t>vypočítané vzorcom</w:t>
      </w:r>
      <w:r w:rsidR="0006089A" w:rsidRPr="0006089A">
        <w:rPr>
          <w:b/>
          <w:bCs/>
        </w:rPr>
        <w:t xml:space="preserve"> </w:t>
      </w:r>
      <w:r w:rsidR="0006089A" w:rsidRPr="000D76E9">
        <w:rPr>
          <w:b/>
          <w:bCs/>
        </w:rPr>
        <w:t>C</w:t>
      </w:r>
      <w:r w:rsidR="0006089A" w:rsidRPr="000D76E9">
        <w:rPr>
          <w:b/>
          <w:bCs/>
          <w:vertAlign w:val="subscript"/>
        </w:rPr>
        <w:t>CNG</w:t>
      </w:r>
      <w:r w:rsidR="0006089A" w:rsidRPr="003D64BC">
        <w:rPr>
          <w:b/>
          <w:bCs/>
          <w:vertAlign w:val="subscript"/>
        </w:rPr>
        <w:t>A</w:t>
      </w:r>
      <w:r w:rsidR="00632A00">
        <w:rPr>
          <w:b/>
          <w:bCs/>
          <w:vertAlign w:val="subscript"/>
        </w:rPr>
        <w:t xml:space="preserve"> </w:t>
      </w:r>
      <w:r w:rsidR="0006089A" w:rsidRPr="00C57D00">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 xml:space="preserve">PHMA </w:t>
      </w:r>
      <w:r w:rsidR="0006089A" w:rsidRPr="000D76E9">
        <w:rPr>
          <w:rFonts w:ascii="Cambria" w:eastAsia="Calibri" w:hAnsi="Cambria" w:cs="Calibri"/>
        </w:rPr>
        <w:t>+ C</w:t>
      </w:r>
      <w:r w:rsidR="0006089A" w:rsidRPr="000D76E9">
        <w:rPr>
          <w:rFonts w:ascii="Cambria" w:eastAsia="Calibri" w:hAnsi="Cambria" w:cs="Calibri"/>
          <w:vertAlign w:val="subscript"/>
        </w:rPr>
        <w:t>PNA</w:t>
      </w:r>
      <w:r w:rsidR="0006089A">
        <w:rPr>
          <w:rFonts w:ascii="Cambria" w:eastAsia="Calibri" w:hAnsi="Cambria" w:cs="Calibri"/>
          <w:vertAlign w:val="subscript"/>
        </w:rPr>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NPVA</w:t>
      </w:r>
      <w:r w:rsidR="0006089A" w:rsidRPr="000D76E9">
        <w:rPr>
          <w:rFonts w:ascii="Cambria" w:eastAsia="Calibri" w:hAnsi="Cambria" w:cs="Calibri"/>
        </w:rPr>
        <w:t xml:space="preserve"> +C</w:t>
      </w:r>
      <w:r w:rsidR="0006089A" w:rsidRPr="000D76E9">
        <w:rPr>
          <w:rFonts w:ascii="Cambria" w:eastAsia="Calibri" w:hAnsi="Cambria" w:cs="Calibri"/>
          <w:vertAlign w:val="subscript"/>
        </w:rPr>
        <w:t>NPOA</w:t>
      </w:r>
      <w:r w:rsidR="0006089A" w:rsidRPr="000D76E9">
        <w:rPr>
          <w:rFonts w:ascii="Cambria" w:eastAsia="Calibri" w:hAnsi="Cambria" w:cs="Calibri"/>
        </w:rPr>
        <w:t xml:space="preserve"> + C</w:t>
      </w:r>
      <w:r w:rsidR="0006089A" w:rsidRPr="000D76E9">
        <w:rPr>
          <w:rFonts w:ascii="Cambria" w:eastAsia="Calibri" w:hAnsi="Cambria" w:cs="Calibri"/>
          <w:vertAlign w:val="subscript"/>
        </w:rPr>
        <w:t>NNA</w:t>
      </w:r>
      <w:r w:rsidR="0006089A" w:rsidRPr="000D76E9">
        <w:rPr>
          <w:rFonts w:ascii="Cambria" w:eastAsia="Calibri" w:hAnsi="Cambria" w:cs="Calibri"/>
        </w:rPr>
        <w:t>+ C</w:t>
      </w:r>
      <w:r w:rsidR="0006089A" w:rsidRPr="000D76E9">
        <w:rPr>
          <w:rFonts w:ascii="Cambria" w:eastAsia="Calibri" w:hAnsi="Cambria" w:cs="Calibri"/>
          <w:vertAlign w:val="subscript"/>
        </w:rPr>
        <w:t>ZISK</w:t>
      </w:r>
    </w:p>
    <w:p w14:paraId="774114F1" w14:textId="588E9247" w:rsidR="0006089A" w:rsidRPr="00C57D00" w:rsidRDefault="000D76E9" w:rsidP="00B60B6C">
      <w:pPr>
        <w:spacing w:after="180"/>
        <w:ind w:left="2127" w:hanging="1418"/>
        <w:jc w:val="both"/>
        <w:rPr>
          <w:rFonts w:ascii="Cambria" w:eastAsia="Calibri" w:hAnsi="Cambria" w:cs="Calibri"/>
          <w:b/>
          <w:bCs/>
          <w:vertAlign w:val="subscript"/>
        </w:rPr>
      </w:pPr>
      <w:r w:rsidRPr="00B60B6C">
        <w:rPr>
          <w:rFonts w:ascii="Cambria" w:hAnsi="Cambria"/>
          <w:b/>
          <w:bCs/>
        </w:rPr>
        <w:lastRenderedPageBreak/>
        <w:t>C</w:t>
      </w:r>
      <w:r w:rsidRPr="00B60B6C">
        <w:rPr>
          <w:rFonts w:ascii="Cambria" w:hAnsi="Cambria"/>
          <w:b/>
          <w:bCs/>
          <w:vertAlign w:val="subscript"/>
        </w:rPr>
        <w:t>CNGVOA</w:t>
      </w:r>
      <w:r w:rsidRPr="00B60B6C">
        <w:rPr>
          <w:rFonts w:ascii="Cambria" w:hAnsi="Cambria"/>
        </w:rPr>
        <w:t xml:space="preserve"> </w:t>
      </w:r>
      <w:r w:rsidRPr="00B60B6C">
        <w:rPr>
          <w:rFonts w:ascii="Cambria" w:hAnsi="Cambria"/>
        </w:rPr>
        <w:tab/>
      </w:r>
      <w:r w:rsidR="00FD5CC5" w:rsidRPr="00B60B6C">
        <w:rPr>
          <w:rFonts w:ascii="Cambria" w:eastAsia="Calibri" w:hAnsi="Cambria" w:cs="Calibri"/>
        </w:rPr>
        <w:t>aktualizované</w:t>
      </w:r>
      <w:r w:rsidR="00FD5CC5" w:rsidRPr="00B60B6C">
        <w:rPr>
          <w:rFonts w:ascii="Cambria" w:hAnsi="Cambria"/>
        </w:rPr>
        <w:t xml:space="preserve"> náklady na 1 km </w:t>
      </w:r>
      <w:r w:rsidR="00872FCC">
        <w:rPr>
          <w:rFonts w:ascii="Cambria" w:hAnsi="Cambria"/>
        </w:rPr>
        <w:t>V</w:t>
      </w:r>
      <w:r w:rsidR="00872FCC" w:rsidRPr="00B60B6C">
        <w:rPr>
          <w:rFonts w:ascii="Cambria" w:hAnsi="Cambria"/>
        </w:rPr>
        <w:t xml:space="preserve">ozidla </w:t>
      </w:r>
      <w:r w:rsidR="00872FCC">
        <w:rPr>
          <w:rFonts w:ascii="Cambria" w:hAnsi="Cambria"/>
        </w:rPr>
        <w:t>O</w:t>
      </w:r>
      <w:r w:rsidR="00872FCC" w:rsidRPr="00B60B6C">
        <w:rPr>
          <w:rFonts w:ascii="Cambria" w:hAnsi="Cambria"/>
        </w:rPr>
        <w:t xml:space="preserve">bjednávateľa </w:t>
      </w:r>
      <w:r w:rsidR="00FD5CC5" w:rsidRPr="00B60B6C">
        <w:rPr>
          <w:rFonts w:ascii="Cambria" w:hAnsi="Cambria"/>
        </w:rPr>
        <w:t>s CNG pohonom</w:t>
      </w:r>
      <w:r w:rsidR="0006089A" w:rsidRPr="0006089A">
        <w:rPr>
          <w:rFonts w:ascii="Cambria" w:hAnsi="Cambria"/>
        </w:rPr>
        <w:t xml:space="preserve"> </w:t>
      </w:r>
      <w:r w:rsidR="0006089A">
        <w:rPr>
          <w:rFonts w:ascii="Cambria" w:hAnsi="Cambria"/>
        </w:rPr>
        <w:t>vypočítané vzorcom</w:t>
      </w:r>
      <w:r w:rsidR="0006089A" w:rsidRPr="0006089A">
        <w:rPr>
          <w:b/>
          <w:bCs/>
        </w:rPr>
        <w:t xml:space="preserve"> </w:t>
      </w:r>
      <w:r w:rsidR="0006089A" w:rsidRPr="000D76E9">
        <w:rPr>
          <w:b/>
          <w:bCs/>
        </w:rPr>
        <w:t>C</w:t>
      </w:r>
      <w:r w:rsidR="0006089A" w:rsidRPr="000D76E9">
        <w:rPr>
          <w:b/>
          <w:bCs/>
          <w:vertAlign w:val="subscript"/>
        </w:rPr>
        <w:t>CNGVOA</w:t>
      </w:r>
      <w:r w:rsidR="0006089A" w:rsidRPr="00C57D00">
        <w:tab/>
        <w:t>=</w:t>
      </w:r>
      <w:r w:rsidR="0006089A">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PNVOA</w:t>
      </w:r>
      <w:r w:rsidR="0006089A" w:rsidRPr="000D76E9">
        <w:rPr>
          <w:rFonts w:ascii="Cambria" w:eastAsia="Calibri" w:hAnsi="Cambria" w:cs="Calibri"/>
        </w:rPr>
        <w:t>+C</w:t>
      </w:r>
      <w:r w:rsidR="0006089A" w:rsidRPr="000D76E9">
        <w:rPr>
          <w:rFonts w:ascii="Cambria" w:eastAsia="Calibri" w:hAnsi="Cambria" w:cs="Calibri"/>
          <w:vertAlign w:val="subscript"/>
        </w:rPr>
        <w:t>NPVA</w:t>
      </w:r>
      <w:r w:rsidR="0006089A" w:rsidRPr="000D76E9">
        <w:rPr>
          <w:rFonts w:ascii="Cambria" w:eastAsia="Calibri" w:hAnsi="Cambria" w:cs="Calibri"/>
        </w:rPr>
        <w:t xml:space="preserve"> +</w:t>
      </w:r>
      <w:r w:rsidR="00AD446F">
        <w:rPr>
          <w:rFonts w:ascii="Cambria" w:eastAsia="Calibri" w:hAnsi="Cambria" w:cs="Calibri"/>
        </w:rPr>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NPOA</w:t>
      </w:r>
      <w:r w:rsidR="0006089A" w:rsidRPr="000D76E9">
        <w:rPr>
          <w:rFonts w:ascii="Cambria" w:eastAsia="Calibri" w:hAnsi="Cambria" w:cs="Calibri"/>
        </w:rPr>
        <w:t xml:space="preserve"> + C</w:t>
      </w:r>
      <w:r w:rsidR="0006089A" w:rsidRPr="000D76E9">
        <w:rPr>
          <w:rFonts w:ascii="Cambria" w:eastAsia="Calibri" w:hAnsi="Cambria" w:cs="Calibri"/>
          <w:vertAlign w:val="subscript"/>
        </w:rPr>
        <w:t>NNA</w:t>
      </w:r>
      <w:r w:rsidR="0006089A" w:rsidRPr="000D76E9">
        <w:rPr>
          <w:rFonts w:ascii="Cambria" w:eastAsia="Calibri" w:hAnsi="Cambria" w:cs="Calibri"/>
        </w:rPr>
        <w:t>+ C</w:t>
      </w:r>
      <w:r w:rsidR="0006089A" w:rsidRPr="000D76E9">
        <w:rPr>
          <w:rFonts w:ascii="Cambria" w:eastAsia="Calibri" w:hAnsi="Cambria" w:cs="Calibri"/>
          <w:vertAlign w:val="subscript"/>
        </w:rPr>
        <w:t>ZISK</w:t>
      </w:r>
    </w:p>
    <w:p w14:paraId="3DAD5668" w14:textId="55AAED28" w:rsidR="003B7C57" w:rsidRPr="000D76E9" w:rsidRDefault="00AE0CEB" w:rsidP="003B7C57">
      <w:pPr>
        <w:pStyle w:val="wText1"/>
        <w:rPr>
          <w:i/>
          <w:iCs/>
        </w:rPr>
      </w:pPr>
      <w:r w:rsidRPr="00B60B6C">
        <w:rPr>
          <w:rFonts w:ascii="Cambria" w:hAnsi="Cambria"/>
          <w:i/>
          <w:iCs/>
        </w:rPr>
        <w:t>(pozn.: pričom pri vyššie uvedených</w:t>
      </w:r>
      <w:r w:rsidRPr="000D76E9">
        <w:rPr>
          <w:i/>
          <w:iCs/>
        </w:rPr>
        <w:t xml:space="preserve"> vzorcoch na výpočet </w:t>
      </w:r>
      <w:r w:rsidRPr="000D76E9">
        <w:rPr>
          <w:b/>
          <w:bCs/>
          <w:i/>
          <w:iCs/>
        </w:rPr>
        <w:t>C</w:t>
      </w:r>
      <w:r w:rsidRPr="000D76E9">
        <w:rPr>
          <w:b/>
          <w:bCs/>
          <w:i/>
          <w:iCs/>
          <w:vertAlign w:val="subscript"/>
        </w:rPr>
        <w:t>NAFTA</w:t>
      </w:r>
      <w:r w:rsidR="00FD5CC5">
        <w:rPr>
          <w:b/>
          <w:bCs/>
          <w:i/>
          <w:iCs/>
          <w:vertAlign w:val="subscript"/>
        </w:rPr>
        <w:t>A</w:t>
      </w:r>
      <w:r w:rsidRPr="000D76E9">
        <w:rPr>
          <w:b/>
          <w:bCs/>
          <w:i/>
          <w:iCs/>
          <w:vertAlign w:val="subscript"/>
        </w:rPr>
        <w:t xml:space="preserve">, </w:t>
      </w:r>
      <w:r w:rsidRPr="000D76E9">
        <w:rPr>
          <w:b/>
          <w:bCs/>
          <w:i/>
          <w:iCs/>
        </w:rPr>
        <w:t>C</w:t>
      </w:r>
      <w:r w:rsidRPr="000D76E9">
        <w:rPr>
          <w:b/>
          <w:bCs/>
          <w:i/>
          <w:iCs/>
          <w:vertAlign w:val="subscript"/>
        </w:rPr>
        <w:t>CNGA</w:t>
      </w:r>
      <w:r w:rsidRPr="000D76E9">
        <w:rPr>
          <w:i/>
          <w:iCs/>
        </w:rPr>
        <w:t xml:space="preserve"> a </w:t>
      </w:r>
      <w:r w:rsidRPr="000D76E9">
        <w:rPr>
          <w:b/>
          <w:bCs/>
          <w:i/>
          <w:iCs/>
        </w:rPr>
        <w:t>C</w:t>
      </w:r>
      <w:r w:rsidRPr="000D76E9">
        <w:rPr>
          <w:b/>
          <w:bCs/>
          <w:i/>
          <w:iCs/>
          <w:vertAlign w:val="subscript"/>
        </w:rPr>
        <w:t>CNGVOA</w:t>
      </w:r>
      <w:r w:rsidRPr="000D76E9">
        <w:rPr>
          <w:i/>
          <w:iCs/>
        </w:rPr>
        <w:t xml:space="preserve"> sa pri</w:t>
      </w:r>
      <w:r w:rsidR="003B7C57" w:rsidRPr="000D76E9">
        <w:rPr>
          <w:i/>
          <w:iCs/>
        </w:rPr>
        <w:t xml:space="preserve"> výpočte </w:t>
      </w:r>
      <w:r w:rsidRPr="000D76E9">
        <w:rPr>
          <w:i/>
          <w:iCs/>
        </w:rPr>
        <w:t xml:space="preserve">vždy </w:t>
      </w:r>
      <w:r w:rsidR="003B7C57" w:rsidRPr="000D76E9">
        <w:rPr>
          <w:i/>
          <w:iCs/>
        </w:rPr>
        <w:t xml:space="preserve">použijú vstupné hodnoty </w:t>
      </w:r>
      <w:r w:rsidR="003B7C57" w:rsidRPr="00B60B6C">
        <w:rPr>
          <w:b/>
          <w:bCs/>
          <w:i/>
          <w:iCs/>
        </w:rPr>
        <w:t xml:space="preserve">podľa </w:t>
      </w:r>
      <w:r w:rsidRPr="00B60B6C">
        <w:rPr>
          <w:b/>
          <w:bCs/>
          <w:i/>
          <w:iCs/>
        </w:rPr>
        <w:t xml:space="preserve">príslušného </w:t>
      </w:r>
      <w:r w:rsidR="003B7C57" w:rsidRPr="00B60B6C">
        <w:rPr>
          <w:b/>
          <w:bCs/>
          <w:i/>
          <w:iCs/>
        </w:rPr>
        <w:t>typu paliva</w:t>
      </w:r>
      <w:r w:rsidRPr="000D76E9">
        <w:rPr>
          <w:i/>
          <w:iCs/>
        </w:rPr>
        <w:t>)</w:t>
      </w:r>
    </w:p>
    <w:p w14:paraId="47D8445D" w14:textId="3985683D"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PHMA</w:t>
      </w:r>
      <w:r w:rsidRPr="00C57D00">
        <w:rPr>
          <w:rFonts w:ascii="Cambria" w:eastAsia="Calibri" w:hAnsi="Cambria" w:cs="Calibri"/>
          <w:vertAlign w:val="subscript"/>
        </w:rPr>
        <w:t xml:space="preserve"> </w:t>
      </w:r>
      <w:r w:rsidR="00512C82" w:rsidRPr="00C57D00">
        <w:rPr>
          <w:rFonts w:ascii="Cambria" w:eastAsia="Calibri" w:hAnsi="Cambria" w:cs="Calibri"/>
        </w:rPr>
        <w:tab/>
      </w:r>
      <w:r w:rsidRPr="00C57D00">
        <w:rPr>
          <w:rFonts w:ascii="Cambria" w:eastAsia="Calibri" w:hAnsi="Cambria" w:cs="Calibri"/>
        </w:rPr>
        <w:t xml:space="preserve">aktualizovaná cena za </w:t>
      </w:r>
      <w:r w:rsidR="00D44021" w:rsidRPr="00C57D00">
        <w:rPr>
          <w:rFonts w:ascii="Cambria" w:eastAsia="Calibri" w:hAnsi="Cambria" w:cs="Calibri"/>
        </w:rPr>
        <w:t xml:space="preserve">príslušné </w:t>
      </w:r>
      <w:r w:rsidRPr="00C57D00">
        <w:rPr>
          <w:rFonts w:ascii="Cambria" w:eastAsia="Calibri" w:hAnsi="Cambria" w:cs="Calibri"/>
        </w:rPr>
        <w:t xml:space="preserve">palivo </w:t>
      </w:r>
      <w:r w:rsidR="00BC407B" w:rsidRPr="00C57D00">
        <w:rPr>
          <w:rFonts w:ascii="Cambria" w:eastAsia="Calibri" w:hAnsi="Cambria" w:cs="Calibri"/>
        </w:rPr>
        <w:t xml:space="preserve">za 1 km </w:t>
      </w:r>
      <w:r w:rsidR="00681DF3" w:rsidRPr="00C57D00">
        <w:rPr>
          <w:rFonts w:ascii="Cambria" w:eastAsia="Calibri" w:hAnsi="Cambria" w:cs="Calibri"/>
        </w:rPr>
        <w:t xml:space="preserve">vypočítaná podľa bodu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_Ref75189169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9A6329">
        <w:rPr>
          <w:rFonts w:ascii="Cambria" w:eastAsia="Calibri" w:hAnsi="Cambria" w:cs="Calibri"/>
        </w:rPr>
        <w:t>8.7(a)</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4EC3742F" w14:textId="759DDBA9"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PNA</w:t>
      </w:r>
      <w:r w:rsidR="00512C82" w:rsidRPr="00C57D00">
        <w:rPr>
          <w:rFonts w:ascii="Cambria" w:eastAsia="Calibri" w:hAnsi="Cambria" w:cs="Calibri"/>
        </w:rPr>
        <w:tab/>
      </w:r>
      <w:r w:rsidRPr="00C57D00">
        <w:rPr>
          <w:rFonts w:ascii="Cambria" w:eastAsia="Calibri" w:hAnsi="Cambria" w:cs="Calibri"/>
        </w:rPr>
        <w:t>aktualizovaná cena za priamy materiál, opravy a</w:t>
      </w:r>
      <w:r w:rsidR="00681DF3" w:rsidRPr="00C57D00">
        <w:rPr>
          <w:rFonts w:ascii="Cambria" w:eastAsia="Calibri" w:hAnsi="Cambria" w:cs="Calibri"/>
        </w:rPr>
        <w:t> </w:t>
      </w:r>
      <w:r w:rsidRPr="00C57D00">
        <w:rPr>
          <w:rFonts w:ascii="Cambria" w:eastAsia="Calibri" w:hAnsi="Cambria" w:cs="Calibri"/>
        </w:rPr>
        <w:t>údržbu</w:t>
      </w:r>
      <w:r w:rsidR="00BC407B" w:rsidRPr="00C57D00">
        <w:rPr>
          <w:rFonts w:ascii="Cambria" w:eastAsia="Calibri" w:hAnsi="Cambria" w:cs="Calibri"/>
        </w:rPr>
        <w:t xml:space="preserve"> za 1 km</w:t>
      </w:r>
      <w:r w:rsidR="00681DF3" w:rsidRPr="00C57D00">
        <w:rPr>
          <w:rFonts w:ascii="Cambria" w:eastAsia="Calibri" w:hAnsi="Cambria" w:cs="Calibri"/>
        </w:rPr>
        <w:t xml:space="preserve"> </w:t>
      </w:r>
      <w:r w:rsidR="000E63C8" w:rsidRPr="00C57D00">
        <w:rPr>
          <w:rFonts w:ascii="Cambria" w:eastAsia="Calibri" w:hAnsi="Cambria" w:cs="Calibri"/>
        </w:rPr>
        <w:t xml:space="preserve">vypočítaná podľa bodu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_Ref75189184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9A6329">
        <w:rPr>
          <w:rFonts w:ascii="Cambria" w:eastAsia="Calibri" w:hAnsi="Cambria" w:cs="Calibri"/>
        </w:rPr>
        <w:t>8.7(b)</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002F2A93" w14:textId="6F0ACFE2" w:rsidR="000E63C8" w:rsidRPr="00C57D00" w:rsidRDefault="000C5D2F"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PNV</w:t>
      </w:r>
      <w:r w:rsidR="000E63C8" w:rsidRPr="000D76E9">
        <w:rPr>
          <w:rFonts w:ascii="Cambria" w:eastAsia="Calibri" w:hAnsi="Cambria" w:cs="Calibri"/>
          <w:b/>
          <w:bCs/>
          <w:vertAlign w:val="subscript"/>
        </w:rPr>
        <w:t>O</w:t>
      </w:r>
      <w:r w:rsidRPr="000D76E9">
        <w:rPr>
          <w:rFonts w:ascii="Cambria" w:eastAsia="Calibri" w:hAnsi="Cambria" w:cs="Calibri"/>
          <w:b/>
          <w:bCs/>
          <w:vertAlign w:val="subscript"/>
        </w:rPr>
        <w:t>A</w:t>
      </w:r>
      <w:r w:rsidRPr="00C57D00">
        <w:rPr>
          <w:rFonts w:ascii="Cambria" w:eastAsia="Calibri" w:hAnsi="Cambria" w:cs="Calibri"/>
        </w:rPr>
        <w:tab/>
        <w:t>aktualizovaná cena za priamy materiál, opravy a údržbu za 1 km za Vozidlá Objednávateľa</w:t>
      </w:r>
      <w:r w:rsidR="000E63C8" w:rsidRPr="00C57D00">
        <w:rPr>
          <w:rFonts w:ascii="Cambria" w:eastAsia="Calibri" w:hAnsi="Cambria" w:cs="Calibri"/>
        </w:rPr>
        <w:t xml:space="preserve"> vypočítaná podľa bodu </w:t>
      </w:r>
      <w:r w:rsidR="000E63C8" w:rsidRPr="00C57D00">
        <w:rPr>
          <w:rFonts w:ascii="Cambria" w:eastAsia="Calibri" w:hAnsi="Cambria" w:cs="Calibri"/>
        </w:rPr>
        <w:fldChar w:fldCharType="begin"/>
      </w:r>
      <w:r w:rsidR="000E63C8" w:rsidRPr="00C57D00">
        <w:rPr>
          <w:rFonts w:ascii="Cambria" w:eastAsia="Calibri" w:hAnsi="Cambria" w:cs="Calibri"/>
        </w:rPr>
        <w:instrText xml:space="preserve"> REF _Ref75189184 \r \h </w:instrText>
      </w:r>
      <w:r w:rsidR="000E63C8" w:rsidRPr="00C57D00">
        <w:rPr>
          <w:rFonts w:ascii="Cambria" w:eastAsia="Calibri" w:hAnsi="Cambria" w:cs="Calibri"/>
        </w:rPr>
      </w:r>
      <w:r w:rsidR="000E63C8" w:rsidRPr="00C57D00">
        <w:rPr>
          <w:rFonts w:ascii="Cambria" w:eastAsia="Calibri" w:hAnsi="Cambria" w:cs="Calibri"/>
        </w:rPr>
        <w:fldChar w:fldCharType="separate"/>
      </w:r>
      <w:r w:rsidR="009A6329">
        <w:rPr>
          <w:rFonts w:ascii="Cambria" w:eastAsia="Calibri" w:hAnsi="Cambria" w:cs="Calibri"/>
        </w:rPr>
        <w:t>8.7(b)</w:t>
      </w:r>
      <w:r w:rsidR="000E63C8" w:rsidRPr="00C57D00">
        <w:rPr>
          <w:rFonts w:ascii="Cambria" w:eastAsia="Calibri" w:hAnsi="Cambria" w:cs="Calibri"/>
        </w:rPr>
        <w:fldChar w:fldCharType="end"/>
      </w:r>
      <w:r w:rsidR="000E63C8" w:rsidRPr="00C57D00">
        <w:rPr>
          <w:rFonts w:ascii="Cambria" w:eastAsia="Calibri" w:hAnsi="Cambria" w:cs="Calibri"/>
        </w:rPr>
        <w:t xml:space="preserve"> tejto Zmluvy</w:t>
      </w:r>
    </w:p>
    <w:p w14:paraId="3B4D0518" w14:textId="0A295D42"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NPVA</w:t>
      </w:r>
      <w:r w:rsidRPr="00C57D00">
        <w:rPr>
          <w:rFonts w:ascii="Cambria" w:eastAsia="Calibri" w:hAnsi="Cambria" w:cs="Calibri"/>
        </w:rPr>
        <w:t xml:space="preserve"> </w:t>
      </w:r>
      <w:r w:rsidR="00512C82" w:rsidRPr="00C57D00">
        <w:rPr>
          <w:rFonts w:ascii="Cambria" w:eastAsia="Calibri" w:hAnsi="Cambria" w:cs="Calibri"/>
        </w:rPr>
        <w:tab/>
      </w:r>
      <w:r w:rsidRPr="00C57D00">
        <w:rPr>
          <w:rFonts w:ascii="Cambria" w:eastAsia="Calibri" w:hAnsi="Cambria" w:cs="Calibri"/>
        </w:rPr>
        <w:t>aktualizovaná cena za náklady práce vodičov</w:t>
      </w:r>
      <w:r w:rsidR="00BC407B" w:rsidRPr="00C57D00">
        <w:rPr>
          <w:rFonts w:ascii="Cambria" w:eastAsia="Calibri" w:hAnsi="Cambria" w:cs="Calibri"/>
        </w:rPr>
        <w:t xml:space="preserve"> za 1 km</w:t>
      </w:r>
      <w:r w:rsidR="000E63C8" w:rsidRPr="00C57D00">
        <w:rPr>
          <w:rFonts w:ascii="Cambria" w:eastAsia="Calibri" w:hAnsi="Cambria" w:cs="Calibri"/>
        </w:rPr>
        <w:t xml:space="preserve"> vypočítaná podľa bodu</w:t>
      </w:r>
      <w:r w:rsidR="00681DF3" w:rsidRPr="00C57D00">
        <w:rPr>
          <w:rFonts w:ascii="Cambria" w:eastAsia="Calibri" w:hAnsi="Cambria" w:cs="Calibri"/>
        </w:rPr>
        <w:t xml:space="preserve">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_Ref75189191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9A6329">
        <w:rPr>
          <w:rFonts w:ascii="Cambria" w:eastAsia="Calibri" w:hAnsi="Cambria" w:cs="Calibri"/>
        </w:rPr>
        <w:t>8.7(c)</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14C93147" w14:textId="34392FCE"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NPOA</w:t>
      </w:r>
      <w:r w:rsidRPr="00C57D00">
        <w:rPr>
          <w:rFonts w:ascii="Cambria" w:eastAsia="Calibri" w:hAnsi="Cambria" w:cs="Calibri"/>
        </w:rPr>
        <w:t xml:space="preserve"> </w:t>
      </w:r>
      <w:r w:rsidR="00512C82" w:rsidRPr="00C57D00">
        <w:rPr>
          <w:rFonts w:ascii="Cambria" w:eastAsia="Calibri" w:hAnsi="Cambria" w:cs="Calibri"/>
        </w:rPr>
        <w:tab/>
      </w:r>
      <w:r w:rsidRPr="00C57D00">
        <w:rPr>
          <w:rFonts w:ascii="Cambria" w:eastAsia="Calibri" w:hAnsi="Cambria" w:cs="Calibri"/>
        </w:rPr>
        <w:t>aktualizovaná cena za náklady práce ostatných zamestnancov</w:t>
      </w:r>
      <w:r w:rsidR="00BC407B" w:rsidRPr="00C57D00">
        <w:rPr>
          <w:rFonts w:ascii="Cambria" w:eastAsia="Calibri" w:hAnsi="Cambria" w:cs="Calibri"/>
        </w:rPr>
        <w:t xml:space="preserve"> za 1 km</w:t>
      </w:r>
      <w:r w:rsidR="000E63C8" w:rsidRPr="00C57D00">
        <w:rPr>
          <w:rFonts w:ascii="Cambria" w:eastAsia="Calibri" w:hAnsi="Cambria" w:cs="Calibri"/>
        </w:rPr>
        <w:t xml:space="preserve"> vypočítaná podľa bodu</w:t>
      </w:r>
      <w:r w:rsidR="00681DF3" w:rsidRPr="00C57D00">
        <w:rPr>
          <w:rFonts w:ascii="Cambria" w:eastAsia="Calibri" w:hAnsi="Cambria" w:cs="Calibri"/>
        </w:rPr>
        <w:t xml:space="preserve">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_Ref75189194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9A6329">
        <w:rPr>
          <w:rFonts w:ascii="Cambria" w:eastAsia="Calibri" w:hAnsi="Cambria" w:cs="Calibri"/>
        </w:rPr>
        <w:t>8.7(d)</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0574362E" w14:textId="3EFD5406"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NNA</w:t>
      </w:r>
      <w:r w:rsidRPr="00C57D00">
        <w:rPr>
          <w:rFonts w:ascii="Cambria" w:eastAsia="Calibri" w:hAnsi="Cambria" w:cs="Calibri"/>
          <w:vertAlign w:val="subscript"/>
        </w:rPr>
        <w:t xml:space="preserve"> </w:t>
      </w:r>
      <w:r w:rsidR="00512C82" w:rsidRPr="00C57D00">
        <w:rPr>
          <w:rFonts w:ascii="Cambria" w:eastAsia="Calibri" w:hAnsi="Cambria" w:cs="Calibri"/>
        </w:rPr>
        <w:tab/>
        <w:t>a</w:t>
      </w:r>
      <w:r w:rsidRPr="00C57D00">
        <w:rPr>
          <w:rFonts w:ascii="Cambria" w:eastAsia="Calibri" w:hAnsi="Cambria" w:cs="Calibri"/>
        </w:rPr>
        <w:t>ktualizovaná cena za nepriame náklady (prevádzková a správna réžia)</w:t>
      </w:r>
      <w:r w:rsidR="00BC407B" w:rsidRPr="00C57D00">
        <w:rPr>
          <w:rFonts w:ascii="Cambria" w:eastAsia="Calibri" w:hAnsi="Cambria" w:cs="Calibri"/>
        </w:rPr>
        <w:t xml:space="preserve"> za 1 km</w:t>
      </w:r>
      <w:r w:rsidR="00681DF3" w:rsidRPr="00C57D00">
        <w:rPr>
          <w:rFonts w:ascii="Cambria" w:eastAsia="Calibri" w:hAnsi="Cambria" w:cs="Calibri"/>
        </w:rPr>
        <w:t xml:space="preserve"> </w:t>
      </w:r>
      <w:r w:rsidR="00770316" w:rsidRPr="00C57D00">
        <w:rPr>
          <w:rFonts w:ascii="Cambria" w:eastAsia="Calibri" w:hAnsi="Cambria" w:cs="Calibri"/>
        </w:rPr>
        <w:t xml:space="preserve">vypočítaná podľa bodu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_Ref75189199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9A6329">
        <w:rPr>
          <w:rFonts w:ascii="Cambria" w:eastAsia="Calibri" w:hAnsi="Cambria" w:cs="Calibri"/>
        </w:rPr>
        <w:t>8.7(e)</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564F3DD4" w14:textId="73083A75"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ZISK</w:t>
      </w:r>
      <w:r w:rsidR="00512C82" w:rsidRPr="00C57D00">
        <w:rPr>
          <w:rFonts w:ascii="Cambria" w:eastAsia="Calibri" w:hAnsi="Cambria" w:cs="Calibri"/>
        </w:rPr>
        <w:tab/>
      </w:r>
      <w:r w:rsidRPr="00C57D00">
        <w:rPr>
          <w:rFonts w:ascii="Cambria" w:eastAsia="Calibri" w:hAnsi="Cambria" w:cs="Calibri"/>
        </w:rPr>
        <w:t xml:space="preserve">zisk Dopravcu podľa </w:t>
      </w:r>
      <w:r w:rsidR="00512C82" w:rsidRPr="00C57D00">
        <w:rPr>
          <w:rFonts w:ascii="Cambria" w:eastAsia="Calibri" w:hAnsi="Cambria" w:cs="Calibri"/>
        </w:rPr>
        <w:t>Ponuky Dopravcu</w:t>
      </w:r>
      <w:r w:rsidR="00BC407B" w:rsidRPr="00C57D00">
        <w:rPr>
          <w:rFonts w:ascii="Cambria" w:eastAsia="Calibri" w:hAnsi="Cambria" w:cs="Calibri"/>
        </w:rPr>
        <w:t xml:space="preserve"> za 1 km</w:t>
      </w:r>
    </w:p>
    <w:p w14:paraId="3903D3EB" w14:textId="07FABCFB" w:rsidR="00597F77" w:rsidRPr="00C57D00" w:rsidRDefault="00EE442D" w:rsidP="000D76E9">
      <w:pPr>
        <w:spacing w:after="180"/>
        <w:ind w:left="2127" w:hanging="1418"/>
        <w:jc w:val="both"/>
        <w:rPr>
          <w:rFonts w:ascii="Cambria" w:eastAsia="Calibri" w:hAnsi="Cambria" w:cs="Calibri"/>
        </w:rPr>
      </w:pPr>
      <w:r w:rsidRPr="003D64BC">
        <w:rPr>
          <w:rFonts w:ascii="Cambria" w:eastAsia="Calibri" w:hAnsi="Cambria" w:cs="Calibri"/>
          <w:b/>
          <w:bCs/>
        </w:rPr>
        <w:t>KM</w:t>
      </w:r>
      <w:r w:rsidRPr="003D64BC">
        <w:rPr>
          <w:rFonts w:ascii="Cambria" w:eastAsia="Calibri" w:hAnsi="Cambria" w:cs="Calibri"/>
          <w:b/>
          <w:bCs/>
          <w:vertAlign w:val="subscript"/>
        </w:rPr>
        <w:t>VOZ</w:t>
      </w:r>
      <w:r w:rsidR="0090298C" w:rsidRPr="003D64BC">
        <w:rPr>
          <w:rFonts w:ascii="Cambria" w:eastAsia="Calibri" w:hAnsi="Cambria" w:cs="Calibri"/>
          <w:b/>
          <w:bCs/>
          <w:vertAlign w:val="subscript"/>
        </w:rPr>
        <w:t>D</w:t>
      </w:r>
      <w:r w:rsidR="000C5D2F" w:rsidRPr="003D64BC">
        <w:rPr>
          <w:rFonts w:ascii="Cambria" w:eastAsia="Calibri" w:hAnsi="Cambria" w:cs="Calibri"/>
          <w:b/>
          <w:bCs/>
          <w:vertAlign w:val="subscript"/>
        </w:rPr>
        <w:t>NAFTA</w:t>
      </w:r>
      <w:r w:rsidR="00512C82" w:rsidRPr="00C57D00">
        <w:rPr>
          <w:rFonts w:ascii="Cambria" w:eastAsia="Calibri" w:hAnsi="Cambria" w:cs="Calibri"/>
        </w:rPr>
        <w:tab/>
      </w:r>
      <w:r w:rsidR="00597F77" w:rsidRPr="00C57D00">
        <w:rPr>
          <w:rFonts w:ascii="Cambria" w:eastAsia="Calibri" w:hAnsi="Cambria" w:cs="Calibri"/>
        </w:rPr>
        <w:t xml:space="preserve">skutočný počet ubehnutých kilometrov </w:t>
      </w:r>
      <w:r w:rsidRPr="00C57D00">
        <w:rPr>
          <w:rFonts w:ascii="Cambria" w:eastAsia="Calibri" w:hAnsi="Cambria" w:cs="Calibri"/>
        </w:rPr>
        <w:t xml:space="preserve">Vozidlami Dopravcu (t. j . všetkými Vozidlami </w:t>
      </w:r>
      <w:r w:rsidR="00FD7B36" w:rsidRPr="00C57D00">
        <w:rPr>
          <w:rFonts w:ascii="Cambria" w:eastAsia="Calibri" w:hAnsi="Cambria" w:cs="Calibri"/>
        </w:rPr>
        <w:t xml:space="preserve">vrátane Dočasných Vozidiel </w:t>
      </w:r>
      <w:r w:rsidRPr="00C57D00">
        <w:rPr>
          <w:rFonts w:ascii="Cambria" w:eastAsia="Calibri" w:hAnsi="Cambria" w:cs="Calibri"/>
        </w:rPr>
        <w:t xml:space="preserve">okrem Vozidiel Objednávateľa) </w:t>
      </w:r>
      <w:r w:rsidR="000C5D2F" w:rsidRPr="00C57D00">
        <w:rPr>
          <w:rFonts w:ascii="Cambria" w:eastAsia="Calibri" w:hAnsi="Cambria" w:cs="Calibri"/>
        </w:rPr>
        <w:t xml:space="preserve">s naftovým pohonom, </w:t>
      </w:r>
      <w:r w:rsidR="00597F77" w:rsidRPr="00C57D00">
        <w:rPr>
          <w:rFonts w:ascii="Cambria" w:eastAsia="Calibri" w:hAnsi="Cambria" w:cs="Calibri"/>
        </w:rPr>
        <w:t xml:space="preserve">odsúhlasený Objednávateľom </w:t>
      </w:r>
      <w:r w:rsidR="00512C82" w:rsidRPr="00C57D00">
        <w:rPr>
          <w:rFonts w:ascii="Cambria" w:eastAsia="Calibri" w:hAnsi="Cambria" w:cs="Calibri"/>
        </w:rPr>
        <w:t xml:space="preserve">podľa bodu </w:t>
      </w:r>
      <w:r w:rsidR="00CF121F" w:rsidRPr="00C57D00">
        <w:rPr>
          <w:rFonts w:ascii="Cambria" w:eastAsia="Calibri" w:hAnsi="Cambria" w:cs="Calibri"/>
          <w:highlight w:val="yellow"/>
        </w:rPr>
        <w:fldChar w:fldCharType="begin"/>
      </w:r>
      <w:r w:rsidR="00CF121F" w:rsidRPr="00C57D00">
        <w:rPr>
          <w:rFonts w:ascii="Cambria" w:eastAsia="Calibri" w:hAnsi="Cambria" w:cs="Calibri"/>
        </w:rPr>
        <w:instrText xml:space="preserve"> REF _Ref73700723 \r \h </w:instrText>
      </w:r>
      <w:r w:rsidR="00DD423D" w:rsidRPr="00C57D00">
        <w:rPr>
          <w:rFonts w:ascii="Cambria" w:eastAsia="Calibri" w:hAnsi="Cambria" w:cs="Calibri"/>
          <w:highlight w:val="yellow"/>
        </w:rPr>
        <w:instrText xml:space="preserve"> \* MERGEFORMAT </w:instrText>
      </w:r>
      <w:r w:rsidR="00CF121F" w:rsidRPr="00C57D00">
        <w:rPr>
          <w:rFonts w:ascii="Cambria" w:eastAsia="Calibri" w:hAnsi="Cambria" w:cs="Calibri"/>
          <w:highlight w:val="yellow"/>
        </w:rPr>
      </w:r>
      <w:r w:rsidR="00CF121F" w:rsidRPr="00C57D00">
        <w:rPr>
          <w:rFonts w:ascii="Cambria" w:eastAsia="Calibri" w:hAnsi="Cambria" w:cs="Calibri"/>
          <w:highlight w:val="yellow"/>
        </w:rPr>
        <w:fldChar w:fldCharType="separate"/>
      </w:r>
      <w:r w:rsidR="009A6329">
        <w:rPr>
          <w:rFonts w:ascii="Cambria" w:eastAsia="Calibri" w:hAnsi="Cambria" w:cs="Calibri"/>
        </w:rPr>
        <w:t>8.8</w:t>
      </w:r>
      <w:r w:rsidR="00CF121F" w:rsidRPr="00C57D00">
        <w:rPr>
          <w:rFonts w:ascii="Cambria" w:eastAsia="Calibri" w:hAnsi="Cambria" w:cs="Calibri"/>
          <w:highlight w:val="yellow"/>
        </w:rPr>
        <w:fldChar w:fldCharType="end"/>
      </w:r>
      <w:r w:rsidR="00597F77" w:rsidRPr="00C57D00">
        <w:rPr>
          <w:rFonts w:ascii="Cambria" w:eastAsia="Calibri" w:hAnsi="Cambria" w:cs="Calibri"/>
        </w:rPr>
        <w:t xml:space="preserve"> </w:t>
      </w:r>
      <w:r w:rsidR="00C86D21" w:rsidRPr="00C57D00">
        <w:rPr>
          <w:rFonts w:ascii="Cambria" w:eastAsia="Calibri" w:hAnsi="Cambria" w:cs="Calibri"/>
        </w:rPr>
        <w:t>tejto Zmluvy</w:t>
      </w:r>
    </w:p>
    <w:p w14:paraId="0948503F" w14:textId="19FF452C" w:rsidR="000C5D2F" w:rsidRPr="00C57D00" w:rsidRDefault="000C5D2F" w:rsidP="000D76E9">
      <w:pPr>
        <w:spacing w:after="180"/>
        <w:ind w:left="2127" w:hanging="1418"/>
        <w:jc w:val="both"/>
        <w:rPr>
          <w:rFonts w:ascii="Cambria" w:eastAsia="Calibri" w:hAnsi="Cambria" w:cs="Calibri"/>
        </w:rPr>
      </w:pPr>
      <w:r w:rsidRPr="003D64BC">
        <w:rPr>
          <w:rFonts w:ascii="Cambria" w:eastAsia="Calibri" w:hAnsi="Cambria" w:cs="Calibri"/>
          <w:b/>
          <w:bCs/>
        </w:rPr>
        <w:t>KM</w:t>
      </w:r>
      <w:r w:rsidRPr="003D64BC">
        <w:rPr>
          <w:rFonts w:ascii="Cambria" w:eastAsia="Calibri" w:hAnsi="Cambria" w:cs="Calibri"/>
          <w:b/>
          <w:bCs/>
          <w:vertAlign w:val="subscript"/>
        </w:rPr>
        <w:t>VOZDCNG</w:t>
      </w:r>
      <w:r w:rsidRPr="00C57D00">
        <w:rPr>
          <w:rFonts w:ascii="Cambria" w:eastAsia="Calibri" w:hAnsi="Cambria" w:cs="Calibri"/>
          <w:b/>
          <w:bCs/>
          <w:vertAlign w:val="subscript"/>
        </w:rPr>
        <w:tab/>
      </w:r>
      <w:r w:rsidRPr="00C57D00">
        <w:rPr>
          <w:rFonts w:ascii="Cambria" w:eastAsia="Calibri" w:hAnsi="Cambria" w:cs="Calibri"/>
        </w:rPr>
        <w:t xml:space="preserve">skutočný počet ubehnutých kilometrov Vozidlami Dopravcu (t. j . všetkými Vozidlami vrátane Dočasných Vozidiel okrem Vozidiel Objednávateľa) s CNG pohonom, odsúhlasený Objednávateľom podľa bodu </w:t>
      </w:r>
      <w:r w:rsidRPr="00C57D00">
        <w:rPr>
          <w:rFonts w:ascii="Cambria" w:eastAsia="Calibri" w:hAnsi="Cambria" w:cs="Calibri"/>
          <w:highlight w:val="yellow"/>
        </w:rPr>
        <w:fldChar w:fldCharType="begin"/>
      </w:r>
      <w:r w:rsidRPr="00C57D00">
        <w:rPr>
          <w:rFonts w:ascii="Cambria" w:eastAsia="Calibri" w:hAnsi="Cambria" w:cs="Calibri"/>
        </w:rPr>
        <w:instrText xml:space="preserve"> REF _Ref73700723 \r \h </w:instrText>
      </w:r>
      <w:r w:rsidRPr="00C57D00">
        <w:rPr>
          <w:rFonts w:ascii="Cambria" w:eastAsia="Calibri" w:hAnsi="Cambria" w:cs="Calibri"/>
          <w:highlight w:val="yellow"/>
        </w:rPr>
        <w:instrText xml:space="preserve"> \* MERGEFORMAT </w:instrText>
      </w:r>
      <w:r w:rsidRPr="00C57D00">
        <w:rPr>
          <w:rFonts w:ascii="Cambria" w:eastAsia="Calibri" w:hAnsi="Cambria" w:cs="Calibri"/>
          <w:highlight w:val="yellow"/>
        </w:rPr>
      </w:r>
      <w:r w:rsidRPr="00C57D00">
        <w:rPr>
          <w:rFonts w:ascii="Cambria" w:eastAsia="Calibri" w:hAnsi="Cambria" w:cs="Calibri"/>
          <w:highlight w:val="yellow"/>
        </w:rPr>
        <w:fldChar w:fldCharType="separate"/>
      </w:r>
      <w:r w:rsidR="009A6329">
        <w:rPr>
          <w:rFonts w:ascii="Cambria" w:eastAsia="Calibri" w:hAnsi="Cambria" w:cs="Calibri"/>
        </w:rPr>
        <w:t>8.8</w:t>
      </w:r>
      <w:r w:rsidRPr="00C57D00">
        <w:rPr>
          <w:rFonts w:ascii="Cambria" w:eastAsia="Calibri" w:hAnsi="Cambria" w:cs="Calibri"/>
          <w:highlight w:val="yellow"/>
        </w:rPr>
        <w:fldChar w:fldCharType="end"/>
      </w:r>
      <w:r w:rsidRPr="00C57D00">
        <w:rPr>
          <w:rFonts w:ascii="Cambria" w:eastAsia="Calibri" w:hAnsi="Cambria" w:cs="Calibri"/>
        </w:rPr>
        <w:t xml:space="preserve"> tejto Zmluvy</w:t>
      </w:r>
    </w:p>
    <w:p w14:paraId="3128759B" w14:textId="293C258F" w:rsidR="000075B2" w:rsidRPr="00C57D00" w:rsidRDefault="000075B2" w:rsidP="000D76E9">
      <w:pPr>
        <w:spacing w:after="180"/>
        <w:ind w:left="2127" w:hanging="1418"/>
        <w:jc w:val="both"/>
        <w:rPr>
          <w:rFonts w:ascii="Cambria" w:eastAsia="Calibri" w:hAnsi="Cambria" w:cs="Calibri"/>
        </w:rPr>
      </w:pPr>
      <w:r w:rsidRPr="003D64BC">
        <w:rPr>
          <w:rFonts w:ascii="Cambria" w:eastAsia="Calibri" w:hAnsi="Cambria" w:cs="Calibri"/>
          <w:b/>
          <w:bCs/>
        </w:rPr>
        <w:t>KM</w:t>
      </w:r>
      <w:r w:rsidRPr="003D64BC">
        <w:rPr>
          <w:rFonts w:ascii="Cambria" w:eastAsia="Calibri" w:hAnsi="Cambria" w:cs="Calibri"/>
          <w:b/>
          <w:bCs/>
          <w:vertAlign w:val="subscript"/>
        </w:rPr>
        <w:t>VOZ</w:t>
      </w:r>
      <w:r w:rsidR="00060314" w:rsidRPr="003D64BC">
        <w:rPr>
          <w:rFonts w:ascii="Cambria" w:eastAsia="Calibri" w:hAnsi="Cambria" w:cs="Calibri"/>
          <w:b/>
          <w:bCs/>
          <w:vertAlign w:val="subscript"/>
        </w:rPr>
        <w:t>V</w:t>
      </w:r>
      <w:r w:rsidRPr="003D64BC">
        <w:rPr>
          <w:rFonts w:ascii="Cambria" w:eastAsia="Calibri" w:hAnsi="Cambria" w:cs="Calibri"/>
          <w:b/>
          <w:bCs/>
          <w:vertAlign w:val="subscript"/>
        </w:rPr>
        <w:t>O</w:t>
      </w:r>
      <w:r w:rsidRPr="00C57D00">
        <w:rPr>
          <w:rFonts w:ascii="Cambria" w:eastAsia="Calibri" w:hAnsi="Cambria" w:cs="Calibri"/>
        </w:rPr>
        <w:t xml:space="preserve"> </w:t>
      </w:r>
      <w:r w:rsidRPr="00C57D00">
        <w:rPr>
          <w:rFonts w:ascii="Cambria" w:eastAsia="Calibri" w:hAnsi="Cambria" w:cs="Calibri"/>
        </w:rPr>
        <w:tab/>
        <w:t xml:space="preserve">skutočný počet ubehnutých kilometrov Vozidlami Objednávateľa odsúhlasený Objednávateľom podľa bodu </w:t>
      </w:r>
      <w:r w:rsidRPr="00C57D00">
        <w:rPr>
          <w:rFonts w:ascii="Cambria" w:eastAsia="Calibri" w:hAnsi="Cambria" w:cs="Calibri"/>
          <w:highlight w:val="yellow"/>
        </w:rPr>
        <w:fldChar w:fldCharType="begin"/>
      </w:r>
      <w:r w:rsidRPr="00C57D00">
        <w:rPr>
          <w:rFonts w:ascii="Cambria" w:eastAsia="Calibri" w:hAnsi="Cambria" w:cs="Calibri"/>
        </w:rPr>
        <w:instrText xml:space="preserve"> REF _Ref73700723 \r \h </w:instrText>
      </w:r>
      <w:r w:rsidR="00DD423D" w:rsidRPr="00C57D00">
        <w:rPr>
          <w:rFonts w:ascii="Cambria" w:eastAsia="Calibri" w:hAnsi="Cambria" w:cs="Calibri"/>
          <w:highlight w:val="yellow"/>
        </w:rPr>
        <w:instrText xml:space="preserve"> \* MERGEFORMAT </w:instrText>
      </w:r>
      <w:r w:rsidRPr="00C57D00">
        <w:rPr>
          <w:rFonts w:ascii="Cambria" w:eastAsia="Calibri" w:hAnsi="Cambria" w:cs="Calibri"/>
          <w:highlight w:val="yellow"/>
        </w:rPr>
      </w:r>
      <w:r w:rsidRPr="00C57D00">
        <w:rPr>
          <w:rFonts w:ascii="Cambria" w:eastAsia="Calibri" w:hAnsi="Cambria" w:cs="Calibri"/>
          <w:highlight w:val="yellow"/>
        </w:rPr>
        <w:fldChar w:fldCharType="separate"/>
      </w:r>
      <w:r w:rsidR="009A6329">
        <w:rPr>
          <w:rFonts w:ascii="Cambria" w:eastAsia="Calibri" w:hAnsi="Cambria" w:cs="Calibri"/>
        </w:rPr>
        <w:t>8.8</w:t>
      </w:r>
      <w:r w:rsidRPr="00C57D00">
        <w:rPr>
          <w:rFonts w:ascii="Cambria" w:eastAsia="Calibri" w:hAnsi="Cambria" w:cs="Calibri"/>
          <w:highlight w:val="yellow"/>
        </w:rPr>
        <w:fldChar w:fldCharType="end"/>
      </w:r>
      <w:r w:rsidRPr="00C57D00">
        <w:rPr>
          <w:rFonts w:ascii="Cambria" w:eastAsia="Calibri" w:hAnsi="Cambria" w:cs="Calibri"/>
        </w:rPr>
        <w:t xml:space="preserve"> tejto Zmluvy</w:t>
      </w:r>
    </w:p>
    <w:p w14:paraId="62E5B968" w14:textId="708E8BE6" w:rsidR="00597F77" w:rsidRPr="00C57D00" w:rsidRDefault="00FD5CC5" w:rsidP="00357F91">
      <w:pPr>
        <w:spacing w:after="180"/>
        <w:ind w:left="2127" w:hanging="1418"/>
        <w:jc w:val="both"/>
        <w:rPr>
          <w:rFonts w:ascii="Cambria" w:eastAsia="Calibri" w:hAnsi="Cambria" w:cs="Calibri"/>
        </w:rPr>
      </w:pPr>
      <w:r w:rsidRPr="00C57D00">
        <w:rPr>
          <w:rFonts w:ascii="Cambria" w:eastAsia="Calibri" w:hAnsi="Cambria" w:cs="Calibri"/>
          <w:b/>
          <w:bCs/>
        </w:rPr>
        <w:t>PV</w:t>
      </w:r>
      <w:r w:rsidRPr="00C57D00">
        <w:rPr>
          <w:rFonts w:ascii="Cambria" w:eastAsia="Calibri" w:hAnsi="Cambria" w:cs="Calibri"/>
          <w:b/>
          <w:bCs/>
          <w:vertAlign w:val="subscript"/>
        </w:rPr>
        <w:t>NAFTA</w:t>
      </w:r>
      <w:r>
        <w:rPr>
          <w:rFonts w:ascii="Cambria" w:eastAsia="Calibri" w:hAnsi="Cambria" w:cs="Calibri"/>
          <w:b/>
          <w:bCs/>
        </w:rPr>
        <w:t xml:space="preserve">; </w:t>
      </w:r>
      <w:r w:rsidRPr="00C57D00">
        <w:rPr>
          <w:rFonts w:ascii="Cambria" w:eastAsia="Calibri" w:hAnsi="Cambria" w:cs="Calibri"/>
          <w:b/>
          <w:bCs/>
        </w:rPr>
        <w:t>PV</w:t>
      </w:r>
      <w:r w:rsidRPr="00C57D00">
        <w:rPr>
          <w:rFonts w:ascii="Cambria" w:eastAsia="Calibri" w:hAnsi="Cambria" w:cs="Calibri"/>
          <w:b/>
          <w:bCs/>
          <w:vertAlign w:val="subscript"/>
        </w:rPr>
        <w:t>CNG</w:t>
      </w:r>
      <w:r>
        <w:rPr>
          <w:rFonts w:ascii="Cambria" w:eastAsia="Calibri" w:hAnsi="Cambria" w:cs="Calibri"/>
          <w:b/>
          <w:bCs/>
        </w:rPr>
        <w:t xml:space="preserve">; </w:t>
      </w:r>
      <w:r w:rsidRPr="00C57D00">
        <w:rPr>
          <w:rFonts w:ascii="Cambria" w:eastAsia="Calibri" w:hAnsi="Cambria" w:cs="Calibri"/>
          <w:b/>
          <w:bCs/>
        </w:rPr>
        <w:t>PV</w:t>
      </w:r>
      <w:r w:rsidRPr="00C57D00">
        <w:rPr>
          <w:rFonts w:ascii="Cambria" w:eastAsia="Calibri" w:hAnsi="Cambria" w:cs="Calibri"/>
          <w:b/>
          <w:bCs/>
          <w:vertAlign w:val="subscript"/>
        </w:rPr>
        <w:t>NAFTADOC</w:t>
      </w:r>
      <w:r>
        <w:rPr>
          <w:rFonts w:ascii="Cambria" w:eastAsia="Calibri" w:hAnsi="Cambria" w:cs="Calibri"/>
          <w:b/>
          <w:bCs/>
        </w:rPr>
        <w:t xml:space="preserve">; </w:t>
      </w:r>
      <w:r w:rsidRPr="00C57D00">
        <w:rPr>
          <w:rFonts w:ascii="Cambria" w:eastAsia="Calibri" w:hAnsi="Cambria" w:cs="Calibri"/>
          <w:b/>
          <w:bCs/>
        </w:rPr>
        <w:t>PV</w:t>
      </w:r>
      <w:r w:rsidRPr="00C57D00">
        <w:rPr>
          <w:rFonts w:ascii="Cambria" w:eastAsia="Calibri" w:hAnsi="Cambria" w:cs="Calibri"/>
          <w:b/>
          <w:bCs/>
          <w:vertAlign w:val="subscript"/>
        </w:rPr>
        <w:t>CNGDOC</w:t>
      </w:r>
      <w:r w:rsidR="00CC66BA">
        <w:rPr>
          <w:rFonts w:ascii="Cambria" w:eastAsia="Calibri" w:hAnsi="Cambria" w:cs="Calibri"/>
          <w:b/>
          <w:bCs/>
        </w:rPr>
        <w:t xml:space="preserve">, </w:t>
      </w:r>
      <w:r w:rsidR="00597F77" w:rsidRPr="00C57D00">
        <w:rPr>
          <w:rFonts w:ascii="Cambria" w:eastAsia="Calibri" w:hAnsi="Cambria" w:cs="Calibri"/>
        </w:rPr>
        <w:t xml:space="preserve">Objednávateľom odsúhlasený počet </w:t>
      </w:r>
      <w:r w:rsidR="00DA2CAB" w:rsidRPr="00C57D00">
        <w:rPr>
          <w:rFonts w:ascii="Cambria" w:eastAsia="Calibri" w:hAnsi="Cambria" w:cs="Calibri"/>
        </w:rPr>
        <w:t>V</w:t>
      </w:r>
      <w:r w:rsidR="00597F77" w:rsidRPr="00C57D00">
        <w:rPr>
          <w:rFonts w:ascii="Cambria" w:eastAsia="Calibri" w:hAnsi="Cambria" w:cs="Calibri"/>
        </w:rPr>
        <w:t xml:space="preserve">ozidiel </w:t>
      </w:r>
      <w:r w:rsidR="00DB778E">
        <w:rPr>
          <w:rFonts w:ascii="Cambria" w:eastAsia="Calibri" w:hAnsi="Cambria" w:cs="Calibri"/>
        </w:rPr>
        <w:t xml:space="preserve">dopravcu </w:t>
      </w:r>
      <w:r w:rsidR="00590E8C" w:rsidRPr="00C57D00">
        <w:rPr>
          <w:rFonts w:ascii="Cambria" w:eastAsia="Calibri" w:hAnsi="Cambria" w:cs="Calibri"/>
        </w:rPr>
        <w:t>príslušného druhu (Vozidlá / Dočasné Vozidlá)</w:t>
      </w:r>
      <w:r w:rsidR="00060314" w:rsidRPr="00C57D00">
        <w:rPr>
          <w:rFonts w:ascii="Cambria" w:eastAsia="Calibri" w:hAnsi="Cambria" w:cs="Calibri"/>
        </w:rPr>
        <w:t xml:space="preserve"> a paliva (nafta/CNG)</w:t>
      </w:r>
      <w:r w:rsidR="00590E8C" w:rsidRPr="00C57D00">
        <w:rPr>
          <w:rFonts w:ascii="Cambria" w:eastAsia="Calibri" w:hAnsi="Cambria" w:cs="Calibri"/>
        </w:rPr>
        <w:t xml:space="preserve"> </w:t>
      </w:r>
      <w:r w:rsidR="00DA2CAB" w:rsidRPr="00C57D00">
        <w:rPr>
          <w:rFonts w:ascii="Cambria" w:eastAsia="Calibri" w:hAnsi="Cambria" w:cs="Calibri"/>
        </w:rPr>
        <w:t>využívaný na zabezpečenie Záväzku verejnej služby v danom kalendárnom mesiaci</w:t>
      </w:r>
      <w:r w:rsidR="00872FCC">
        <w:rPr>
          <w:rFonts w:ascii="Cambria" w:eastAsia="Calibri" w:hAnsi="Cambria" w:cs="Calibri"/>
        </w:rPr>
        <w:t>.</w:t>
      </w:r>
    </w:p>
    <w:p w14:paraId="2206BF39" w14:textId="596B38E9" w:rsidR="00597F77" w:rsidRPr="00C57D00" w:rsidRDefault="00597F77" w:rsidP="000D76E9">
      <w:pPr>
        <w:spacing w:after="180"/>
        <w:ind w:left="2127"/>
        <w:jc w:val="both"/>
        <w:rPr>
          <w:rFonts w:ascii="Cambria" w:eastAsia="Calibri" w:hAnsi="Cambria" w:cs="Calibri"/>
        </w:rPr>
      </w:pPr>
      <w:r w:rsidRPr="00C57D00">
        <w:rPr>
          <w:rFonts w:ascii="Cambria" w:eastAsia="Calibri" w:hAnsi="Cambria" w:cs="Calibri"/>
        </w:rPr>
        <w:t xml:space="preserve">Pre účely tohto výpočtu sa do počtu </w:t>
      </w:r>
      <w:r w:rsidR="00C83AA0">
        <w:rPr>
          <w:rFonts w:ascii="Cambria" w:eastAsia="Calibri" w:hAnsi="Cambria" w:cs="Calibri"/>
        </w:rPr>
        <w:t>Vozidiel Dopravcu</w:t>
      </w:r>
      <w:r w:rsidR="00C83AA0" w:rsidRPr="00C57D00">
        <w:rPr>
          <w:rFonts w:ascii="Cambria" w:eastAsia="Calibri" w:hAnsi="Cambria" w:cs="Calibri"/>
        </w:rPr>
        <w:t xml:space="preserve"> </w:t>
      </w:r>
      <w:r w:rsidRPr="00C57D00">
        <w:rPr>
          <w:rFonts w:ascii="Cambria" w:eastAsia="Calibri" w:hAnsi="Cambria" w:cs="Calibri"/>
        </w:rPr>
        <w:t>sa počítajú len:</w:t>
      </w:r>
    </w:p>
    <w:p w14:paraId="77E2AB85" w14:textId="0E525EFF" w:rsidR="00597F77" w:rsidRPr="007F0177" w:rsidRDefault="00597F77" w:rsidP="000D76E9">
      <w:pPr>
        <w:spacing w:after="180"/>
        <w:ind w:left="2127"/>
        <w:jc w:val="both"/>
        <w:rPr>
          <w:rFonts w:ascii="Cambria" w:eastAsia="Calibri" w:hAnsi="Cambria" w:cs="Calibri"/>
        </w:rPr>
      </w:pPr>
      <w:r w:rsidRPr="00C57D00">
        <w:rPr>
          <w:rFonts w:ascii="Cambria" w:eastAsia="Calibri" w:hAnsi="Cambria" w:cs="Calibri"/>
        </w:rPr>
        <w:t xml:space="preserve">Nové </w:t>
      </w:r>
      <w:r w:rsidR="00590E8C" w:rsidRPr="00C57D00">
        <w:rPr>
          <w:rFonts w:ascii="Cambria" w:eastAsia="Calibri" w:hAnsi="Cambria" w:cs="Calibri"/>
        </w:rPr>
        <w:t xml:space="preserve">Vozidlá </w:t>
      </w:r>
      <w:r w:rsidRPr="00C57D00">
        <w:rPr>
          <w:rFonts w:ascii="Cambria" w:eastAsia="Calibri" w:hAnsi="Cambria" w:cs="Calibri"/>
        </w:rPr>
        <w:t xml:space="preserve">do veku 120 mesiacov vrátane odo dňa </w:t>
      </w:r>
      <w:r w:rsidR="0023685A" w:rsidRPr="00C57D00">
        <w:rPr>
          <w:rFonts w:ascii="Cambria" w:eastAsia="Calibri" w:hAnsi="Cambria" w:cs="Calibri"/>
        </w:rPr>
        <w:t>Začatia prevádzky</w:t>
      </w:r>
      <w:r w:rsidRPr="00C57D00">
        <w:rPr>
          <w:rFonts w:ascii="Cambria" w:eastAsia="Calibri" w:hAnsi="Cambria" w:cs="Calibri"/>
        </w:rPr>
        <w:t xml:space="preserve">. Za </w:t>
      </w:r>
      <w:r w:rsidR="0023685A" w:rsidRPr="00C57D00">
        <w:rPr>
          <w:rFonts w:ascii="Cambria" w:eastAsia="Calibri" w:hAnsi="Cambria" w:cs="Calibri"/>
        </w:rPr>
        <w:t>n</w:t>
      </w:r>
      <w:r w:rsidRPr="00C57D00">
        <w:rPr>
          <w:rFonts w:ascii="Cambria" w:eastAsia="Calibri" w:hAnsi="Cambria" w:cs="Calibri"/>
        </w:rPr>
        <w:t xml:space="preserve">ové vozidlá sa považujú vozidlá, ktorých mesiac prvej evidencie je tri a menej mesiacov pred </w:t>
      </w:r>
      <w:r w:rsidR="00396F84" w:rsidRPr="00C57D00">
        <w:rPr>
          <w:rFonts w:ascii="Cambria" w:eastAsia="Calibri" w:hAnsi="Cambria" w:cs="Calibri"/>
        </w:rPr>
        <w:t>dňom Začatia prevádzky</w:t>
      </w:r>
      <w:r w:rsidRPr="007F0177">
        <w:rPr>
          <w:rFonts w:ascii="Cambria" w:eastAsia="Calibri" w:hAnsi="Cambria" w:cs="Calibri"/>
        </w:rPr>
        <w:t>;</w:t>
      </w:r>
      <w:r w:rsidR="00396F84" w:rsidRPr="007F0177">
        <w:rPr>
          <w:rFonts w:ascii="Cambria" w:eastAsia="Calibri" w:hAnsi="Cambria" w:cs="Calibri"/>
        </w:rPr>
        <w:t xml:space="preserve"> </w:t>
      </w:r>
    </w:p>
    <w:p w14:paraId="7BE02903" w14:textId="77777777" w:rsidR="005D61C0" w:rsidRDefault="00597F77" w:rsidP="000D76E9">
      <w:pPr>
        <w:spacing w:after="180"/>
        <w:ind w:left="2127"/>
        <w:jc w:val="both"/>
        <w:rPr>
          <w:rFonts w:ascii="Cambria" w:eastAsia="Calibri" w:hAnsi="Cambria" w:cs="Calibri"/>
        </w:rPr>
      </w:pPr>
      <w:r w:rsidRPr="007F0177">
        <w:rPr>
          <w:rFonts w:ascii="Cambria" w:eastAsia="Calibri" w:hAnsi="Cambria" w:cs="Calibri"/>
        </w:rPr>
        <w:t xml:space="preserve">Jazdené  </w:t>
      </w:r>
      <w:r w:rsidR="00590E8C" w:rsidRPr="007F0177">
        <w:rPr>
          <w:rFonts w:ascii="Cambria" w:eastAsia="Calibri" w:hAnsi="Cambria" w:cs="Calibri"/>
        </w:rPr>
        <w:t xml:space="preserve">Vozidlá </w:t>
      </w:r>
      <w:r w:rsidRPr="007F0177">
        <w:rPr>
          <w:rFonts w:ascii="Cambria" w:eastAsia="Calibri" w:hAnsi="Cambria" w:cs="Calibri"/>
        </w:rPr>
        <w:t xml:space="preserve">do veku 120 mesiacov vrátane od ich mesiaca prvej evidencie. Za </w:t>
      </w:r>
      <w:r w:rsidR="00396F84" w:rsidRPr="007F0177">
        <w:rPr>
          <w:rFonts w:ascii="Cambria" w:eastAsia="Calibri" w:hAnsi="Cambria" w:cs="Calibri"/>
        </w:rPr>
        <w:t>j</w:t>
      </w:r>
      <w:r w:rsidRPr="007F0177">
        <w:rPr>
          <w:rFonts w:ascii="Cambria" w:eastAsia="Calibri" w:hAnsi="Cambria" w:cs="Calibri"/>
        </w:rPr>
        <w:t xml:space="preserve">azdené vozidlá sa považujú vozidlá, ktorých mesiac prvej evidencie je štyri a viac mesiacov pred </w:t>
      </w:r>
      <w:r w:rsidR="00396F84" w:rsidRPr="007F0177">
        <w:rPr>
          <w:rFonts w:ascii="Cambria" w:eastAsia="Calibri" w:hAnsi="Cambria" w:cs="Calibri"/>
        </w:rPr>
        <w:t>dňom</w:t>
      </w:r>
      <w:r w:rsidRPr="007F0177">
        <w:rPr>
          <w:rFonts w:ascii="Cambria" w:eastAsia="Calibri" w:hAnsi="Cambria" w:cs="Calibri"/>
        </w:rPr>
        <w:t xml:space="preserve"> </w:t>
      </w:r>
      <w:r w:rsidR="00396F84" w:rsidRPr="007F0177">
        <w:rPr>
          <w:rFonts w:ascii="Cambria" w:eastAsia="Calibri" w:hAnsi="Cambria" w:cs="Calibri"/>
        </w:rPr>
        <w:t>Začatia prevádzky</w:t>
      </w:r>
      <w:r w:rsidR="0003159E" w:rsidRPr="007F0177">
        <w:rPr>
          <w:rFonts w:ascii="Cambria" w:eastAsia="Calibri" w:hAnsi="Cambria" w:cs="Calibri"/>
        </w:rPr>
        <w:t>.</w:t>
      </w:r>
    </w:p>
    <w:p w14:paraId="6747E7FD" w14:textId="6B0724DA" w:rsidR="00597F77" w:rsidRPr="007F0177"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MVOZ</w:t>
      </w:r>
      <w:r w:rsidR="00855735" w:rsidRPr="000D76E9">
        <w:rPr>
          <w:rFonts w:ascii="Cambria" w:eastAsia="Calibri" w:hAnsi="Cambria" w:cs="Calibri"/>
          <w:b/>
          <w:bCs/>
          <w:vertAlign w:val="subscript"/>
        </w:rPr>
        <w:t>NAFTA</w:t>
      </w:r>
      <w:r w:rsidRPr="007F0177">
        <w:rPr>
          <w:rFonts w:ascii="Cambria" w:eastAsia="Calibri" w:hAnsi="Cambria" w:cs="Calibri"/>
          <w:vertAlign w:val="subscript"/>
        </w:rPr>
        <w:t xml:space="preserve"> </w:t>
      </w:r>
      <w:r w:rsidR="00396F84" w:rsidRPr="007F0177">
        <w:rPr>
          <w:rFonts w:ascii="Cambria" w:eastAsia="Calibri" w:hAnsi="Cambria" w:cs="Calibri"/>
          <w:vertAlign w:val="subscript"/>
        </w:rPr>
        <w:tab/>
      </w:r>
      <w:r w:rsidRPr="007F0177">
        <w:rPr>
          <w:rFonts w:ascii="Cambria" w:eastAsia="Calibri" w:hAnsi="Cambria" w:cs="Calibri"/>
        </w:rPr>
        <w:t xml:space="preserve">Mesačné náklady na 1 </w:t>
      </w:r>
      <w:r w:rsidR="00927985" w:rsidRPr="007F0177">
        <w:rPr>
          <w:rFonts w:ascii="Cambria" w:eastAsia="Calibri" w:hAnsi="Cambria" w:cs="Calibri"/>
        </w:rPr>
        <w:t xml:space="preserve">Vozidlo </w:t>
      </w:r>
      <w:r w:rsidRPr="007F0177">
        <w:rPr>
          <w:rFonts w:ascii="Cambria" w:eastAsia="Calibri" w:hAnsi="Cambria" w:cs="Calibri"/>
        </w:rPr>
        <w:t xml:space="preserve">podľa </w:t>
      </w:r>
      <w:r w:rsidR="007E7800" w:rsidRPr="007F0177">
        <w:rPr>
          <w:rFonts w:ascii="Cambria" w:eastAsia="Calibri" w:hAnsi="Cambria" w:cs="Calibri"/>
        </w:rPr>
        <w:t xml:space="preserve">bodu </w:t>
      </w:r>
      <w:r w:rsidR="007E7800" w:rsidRPr="007F0177">
        <w:rPr>
          <w:rFonts w:ascii="Cambria" w:eastAsia="Calibri" w:hAnsi="Cambria" w:cs="Calibri"/>
        </w:rPr>
        <w:fldChar w:fldCharType="begin"/>
      </w:r>
      <w:r w:rsidR="007E7800"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7E7800" w:rsidRPr="007F0177">
        <w:rPr>
          <w:rFonts w:ascii="Cambria" w:eastAsia="Calibri" w:hAnsi="Cambria" w:cs="Calibri"/>
        </w:rPr>
      </w:r>
      <w:r w:rsidR="007E7800" w:rsidRPr="007F0177">
        <w:rPr>
          <w:rFonts w:ascii="Cambria" w:eastAsia="Calibri" w:hAnsi="Cambria" w:cs="Calibri"/>
        </w:rPr>
        <w:fldChar w:fldCharType="separate"/>
      </w:r>
      <w:r w:rsidR="009A6329">
        <w:rPr>
          <w:rFonts w:ascii="Cambria" w:eastAsia="Calibri" w:hAnsi="Cambria" w:cs="Calibri"/>
        </w:rPr>
        <w:t>8.3</w:t>
      </w:r>
      <w:r w:rsidR="007E7800" w:rsidRPr="007F0177">
        <w:rPr>
          <w:rFonts w:ascii="Cambria" w:eastAsia="Calibri" w:hAnsi="Cambria" w:cs="Calibri"/>
        </w:rPr>
        <w:fldChar w:fldCharType="end"/>
      </w:r>
      <w:r w:rsidR="007E7800" w:rsidRPr="007F0177">
        <w:rPr>
          <w:rFonts w:ascii="Cambria" w:eastAsia="Calibri" w:hAnsi="Cambria" w:cs="Calibri"/>
        </w:rPr>
        <w:t xml:space="preserve"> tejto Zmluvy</w:t>
      </w:r>
      <w:r w:rsidR="00855735" w:rsidRPr="007F0177">
        <w:rPr>
          <w:rFonts w:ascii="Cambria" w:eastAsia="Calibri" w:hAnsi="Cambria" w:cs="Calibri"/>
        </w:rPr>
        <w:t xml:space="preserve"> s naftovým pohonom</w:t>
      </w:r>
    </w:p>
    <w:p w14:paraId="000604D9" w14:textId="6A675344" w:rsidR="00927985" w:rsidRPr="007F0177" w:rsidRDefault="00927985" w:rsidP="000D76E9">
      <w:pPr>
        <w:spacing w:after="180"/>
        <w:ind w:left="2127" w:hanging="1418"/>
        <w:jc w:val="both"/>
        <w:rPr>
          <w:rFonts w:ascii="Cambria" w:eastAsia="Calibri" w:hAnsi="Cambria" w:cs="Calibri"/>
        </w:rPr>
      </w:pPr>
      <w:r w:rsidRPr="003D64BC">
        <w:rPr>
          <w:rFonts w:ascii="Cambria" w:eastAsia="Calibri" w:hAnsi="Cambria" w:cs="Calibri"/>
          <w:b/>
          <w:bCs/>
        </w:rPr>
        <w:t>C</w:t>
      </w:r>
      <w:r w:rsidRPr="003D64BC">
        <w:rPr>
          <w:rFonts w:ascii="Cambria" w:eastAsia="Calibri" w:hAnsi="Cambria" w:cs="Calibri"/>
          <w:b/>
          <w:bCs/>
          <w:vertAlign w:val="subscript"/>
        </w:rPr>
        <w:t>MVOZ</w:t>
      </w:r>
      <w:r w:rsidR="00855735" w:rsidRPr="003D64BC">
        <w:rPr>
          <w:rFonts w:ascii="Cambria" w:eastAsia="Calibri" w:hAnsi="Cambria" w:cs="Calibri"/>
          <w:b/>
          <w:bCs/>
          <w:vertAlign w:val="subscript"/>
        </w:rPr>
        <w:t>NAFTADOC</w:t>
      </w:r>
      <w:r w:rsidRPr="007F0177">
        <w:rPr>
          <w:rFonts w:ascii="Cambria" w:eastAsia="Calibri" w:hAnsi="Cambria" w:cs="Calibri"/>
          <w:b/>
          <w:bCs/>
          <w:vertAlign w:val="subscript"/>
        </w:rPr>
        <w:t xml:space="preserve">  </w:t>
      </w:r>
      <w:r w:rsidRPr="007F0177">
        <w:rPr>
          <w:rFonts w:ascii="Cambria" w:eastAsia="Calibri" w:hAnsi="Cambria" w:cs="Calibri"/>
          <w:b/>
          <w:bCs/>
          <w:vertAlign w:val="subscript"/>
        </w:rPr>
        <w:tab/>
      </w:r>
      <w:r w:rsidRPr="007F0177">
        <w:rPr>
          <w:rFonts w:ascii="Cambria" w:eastAsia="Calibri" w:hAnsi="Cambria" w:cs="Calibri"/>
        </w:rPr>
        <w:t xml:space="preserve">Mesačné náklady na 1 Dočasné vozidlo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w:t>
      </w:r>
      <w:r w:rsidR="00855735" w:rsidRPr="007F0177">
        <w:rPr>
          <w:rFonts w:ascii="Cambria" w:eastAsia="Calibri" w:hAnsi="Cambria" w:cs="Calibri"/>
        </w:rPr>
        <w:t xml:space="preserve"> s naftovým pohonom</w:t>
      </w:r>
    </w:p>
    <w:p w14:paraId="54AECD5A" w14:textId="242610D3" w:rsidR="00855735" w:rsidRPr="007F0177" w:rsidRDefault="00060314" w:rsidP="000D76E9">
      <w:pPr>
        <w:spacing w:after="180"/>
        <w:ind w:left="2127" w:hanging="1418"/>
        <w:jc w:val="both"/>
        <w:rPr>
          <w:rFonts w:ascii="Cambria" w:eastAsia="Calibri" w:hAnsi="Cambria" w:cs="Calibri"/>
        </w:rPr>
      </w:pPr>
      <w:r w:rsidRPr="000D76E9">
        <w:rPr>
          <w:rFonts w:ascii="Cambria" w:eastAsia="Calibri" w:hAnsi="Cambria" w:cs="Calibri"/>
          <w:b/>
          <w:bCs/>
        </w:rPr>
        <w:lastRenderedPageBreak/>
        <w:t>C</w:t>
      </w:r>
      <w:r w:rsidRPr="000D76E9">
        <w:rPr>
          <w:rFonts w:ascii="Cambria" w:eastAsia="Calibri" w:hAnsi="Cambria" w:cs="Calibri"/>
          <w:b/>
          <w:bCs/>
          <w:vertAlign w:val="subscript"/>
        </w:rPr>
        <w:t>MVOZ</w:t>
      </w:r>
      <w:r w:rsidR="00855735" w:rsidRPr="000D76E9">
        <w:rPr>
          <w:rFonts w:ascii="Cambria" w:eastAsia="Calibri" w:hAnsi="Cambria" w:cs="Calibri"/>
          <w:b/>
          <w:bCs/>
          <w:vertAlign w:val="subscript"/>
        </w:rPr>
        <w:t>CNG</w:t>
      </w:r>
      <w:r w:rsidRPr="007F0177">
        <w:rPr>
          <w:rFonts w:ascii="Cambria" w:eastAsia="Calibri" w:hAnsi="Cambria" w:cs="Calibri"/>
          <w:vertAlign w:val="subscript"/>
        </w:rPr>
        <w:t xml:space="preserve"> </w:t>
      </w:r>
      <w:r w:rsidRPr="007F0177">
        <w:rPr>
          <w:rFonts w:ascii="Cambria" w:eastAsia="Calibri" w:hAnsi="Cambria" w:cs="Calibri"/>
          <w:vertAlign w:val="subscript"/>
        </w:rPr>
        <w:tab/>
      </w:r>
      <w:r w:rsidRPr="007F0177">
        <w:rPr>
          <w:rFonts w:ascii="Cambria" w:eastAsia="Calibri" w:hAnsi="Cambria" w:cs="Calibri"/>
        </w:rPr>
        <w:t xml:space="preserve">Mesačné náklady na 1 Vozidlo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w:t>
      </w:r>
      <w:r w:rsidR="00855735" w:rsidRPr="007F0177">
        <w:rPr>
          <w:rFonts w:ascii="Cambria" w:eastAsia="Calibri" w:hAnsi="Cambria" w:cs="Calibri"/>
        </w:rPr>
        <w:t xml:space="preserve"> s pohonom CNG</w:t>
      </w:r>
    </w:p>
    <w:p w14:paraId="5F8650BC" w14:textId="7F1A8355" w:rsidR="00060314" w:rsidRDefault="00060314" w:rsidP="000D76E9">
      <w:pPr>
        <w:spacing w:after="180"/>
        <w:ind w:left="2127" w:hanging="1418"/>
        <w:jc w:val="both"/>
        <w:rPr>
          <w:rFonts w:ascii="Cambria" w:eastAsia="Calibri" w:hAnsi="Cambria" w:cs="Calibri"/>
        </w:rPr>
      </w:pPr>
      <w:r w:rsidRPr="003D64BC">
        <w:rPr>
          <w:rFonts w:ascii="Cambria" w:eastAsia="Calibri" w:hAnsi="Cambria" w:cs="Calibri"/>
          <w:b/>
          <w:bCs/>
        </w:rPr>
        <w:t>C</w:t>
      </w:r>
      <w:r w:rsidRPr="003D64BC">
        <w:rPr>
          <w:rFonts w:ascii="Cambria" w:eastAsia="Calibri" w:hAnsi="Cambria" w:cs="Calibri"/>
          <w:b/>
          <w:bCs/>
          <w:vertAlign w:val="subscript"/>
        </w:rPr>
        <w:t>DMVOZ</w:t>
      </w:r>
      <w:r w:rsidR="00855735" w:rsidRPr="003D64BC">
        <w:rPr>
          <w:rFonts w:ascii="Cambria" w:eastAsia="Calibri" w:hAnsi="Cambria" w:cs="Calibri"/>
          <w:b/>
          <w:bCs/>
          <w:vertAlign w:val="subscript"/>
        </w:rPr>
        <w:t>CNG</w:t>
      </w:r>
      <w:r w:rsidR="00962450" w:rsidRPr="003D64BC">
        <w:rPr>
          <w:rFonts w:ascii="Cambria" w:eastAsia="Calibri" w:hAnsi="Cambria" w:cs="Calibri"/>
          <w:b/>
          <w:bCs/>
          <w:vertAlign w:val="subscript"/>
        </w:rPr>
        <w:t>DOC</w:t>
      </w:r>
      <w:r w:rsidRPr="007F0177">
        <w:rPr>
          <w:rFonts w:ascii="Cambria" w:eastAsia="Calibri" w:hAnsi="Cambria" w:cs="Calibri"/>
          <w:b/>
          <w:bCs/>
          <w:vertAlign w:val="subscript"/>
        </w:rPr>
        <w:t xml:space="preserve">  </w:t>
      </w:r>
      <w:r w:rsidRPr="007F0177">
        <w:rPr>
          <w:rFonts w:ascii="Cambria" w:eastAsia="Calibri" w:hAnsi="Cambria" w:cs="Calibri"/>
          <w:b/>
          <w:bCs/>
          <w:vertAlign w:val="subscript"/>
        </w:rPr>
        <w:tab/>
      </w:r>
      <w:r w:rsidRPr="007F0177">
        <w:rPr>
          <w:rFonts w:ascii="Cambria" w:eastAsia="Calibri" w:hAnsi="Cambria" w:cs="Calibri"/>
        </w:rPr>
        <w:t xml:space="preserve">Mesačné náklady na 1 Dočasné vozidlo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w:t>
      </w:r>
      <w:r w:rsidR="00855735" w:rsidRPr="007F0177">
        <w:rPr>
          <w:rFonts w:ascii="Cambria" w:eastAsia="Calibri" w:hAnsi="Cambria" w:cs="Calibri"/>
        </w:rPr>
        <w:t xml:space="preserve"> s pohonom CNG</w:t>
      </w:r>
    </w:p>
    <w:p w14:paraId="6ED9034D" w14:textId="77777777" w:rsidR="007C762E" w:rsidRPr="007F0177" w:rsidRDefault="007C762E" w:rsidP="00B60B6C">
      <w:pPr>
        <w:spacing w:after="180"/>
        <w:ind w:left="2127" w:hanging="1418"/>
        <w:jc w:val="both"/>
        <w:rPr>
          <w:rFonts w:ascii="Cambria" w:eastAsia="Calibri" w:hAnsi="Cambria" w:cs="Calibri"/>
        </w:rPr>
      </w:pPr>
      <w:r w:rsidRPr="000D76E9">
        <w:rPr>
          <w:rFonts w:ascii="Cambria" w:eastAsia="Calibri" w:hAnsi="Cambria" w:cs="Calibri"/>
          <w:b/>
          <w:bCs/>
        </w:rPr>
        <w:t>N</w:t>
      </w:r>
      <w:r w:rsidRPr="000D76E9">
        <w:rPr>
          <w:rFonts w:ascii="Cambria" w:eastAsia="Calibri" w:hAnsi="Cambria" w:cs="Calibri"/>
          <w:b/>
          <w:bCs/>
          <w:vertAlign w:val="subscript"/>
        </w:rPr>
        <w:t>EON</w:t>
      </w:r>
      <w:r w:rsidRPr="007F0177">
        <w:rPr>
          <w:rFonts w:ascii="Cambria" w:eastAsia="Calibri" w:hAnsi="Cambria" w:cs="Calibri"/>
        </w:rPr>
        <w:t xml:space="preserve">  </w:t>
      </w:r>
      <w:r w:rsidRPr="007F0177">
        <w:rPr>
          <w:rFonts w:ascii="Cambria" w:eastAsia="Calibri" w:hAnsi="Cambria" w:cs="Calibri"/>
        </w:rPr>
        <w:tab/>
        <w:t>skutočné ekonomicky oprávnené a preukázané náklady za príslušný mesiac. Za ekonomicky oprávnené náklady sa považujú výlučne nasledovné náklady:</w:t>
      </w:r>
    </w:p>
    <w:p w14:paraId="0F4004B5"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t>daň z motorových vozidiel podľa platných Právnych predpisov v prípade zavedenia povinnosti uhrádzať túto daň aj pre Dopravcu;</w:t>
      </w:r>
    </w:p>
    <w:p w14:paraId="26015518"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t>mýto spojené s používaním diaľnic a rýchlostných ciest, v prípade, ak počas trvania zmluvy bude MHD prechádzať aj cez takéto úseky;</w:t>
      </w:r>
    </w:p>
    <w:p w14:paraId="1C2A3C2F"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t>poplatky za užívanie Autobusovej stanice Zvolen, v prípade, ak počas trvania zmluvy vznikne povinnosť tieto poplatky uhrádzať;</w:t>
      </w:r>
    </w:p>
    <w:p w14:paraId="1B538EF9"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t>ďalšie dane a poplatky, ktoré bude mať Dopravca povinnosť uhrádzať podľa platných Právnych predpisov a v čase uplynutia lehoty na predkladanie ponúk vo Verejnom obstarávaní neexistovali, ani ich existenciu nebolo možné s istotou predvídať; a</w:t>
      </w:r>
    </w:p>
    <w:p w14:paraId="6FA0AD43"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t>prevádzk</w:t>
      </w:r>
      <w:r>
        <w:rPr>
          <w:rFonts w:ascii="Cambria" w:eastAsia="Calibri" w:hAnsi="Cambria" w:cs="Calibri"/>
        </w:rPr>
        <w:t>a</w:t>
      </w:r>
      <w:r w:rsidRPr="007F0177">
        <w:rPr>
          <w:rFonts w:ascii="Cambria" w:eastAsia="Calibri" w:hAnsi="Cambria" w:cs="Calibri"/>
        </w:rPr>
        <w:t xml:space="preserve"> Vozidiel Objednávateľa</w:t>
      </w:r>
      <w:r>
        <w:rPr>
          <w:rFonts w:ascii="Cambria" w:eastAsia="Calibri" w:hAnsi="Cambria" w:cs="Calibri"/>
        </w:rPr>
        <w:t>, za ktoré sa považujú výlučne</w:t>
      </w:r>
      <w:r w:rsidRPr="007F0177">
        <w:rPr>
          <w:rFonts w:ascii="Cambria" w:eastAsia="Calibri" w:hAnsi="Cambria" w:cs="Calibri"/>
        </w:rPr>
        <w:t xml:space="preserve"> nasledovné náklady:</w:t>
      </w:r>
    </w:p>
    <w:p w14:paraId="0223D622" w14:textId="4FABEF4D" w:rsidR="007C762E" w:rsidRPr="007F0177" w:rsidRDefault="007C762E" w:rsidP="00B60B6C">
      <w:pPr>
        <w:pStyle w:val="ListParagraph"/>
        <w:numPr>
          <w:ilvl w:val="1"/>
          <w:numId w:val="14"/>
        </w:numPr>
        <w:spacing w:after="180"/>
        <w:ind w:left="2977" w:hanging="425"/>
        <w:contextualSpacing w:val="0"/>
        <w:jc w:val="both"/>
        <w:rPr>
          <w:rFonts w:ascii="Cambria" w:eastAsia="Calibri" w:hAnsi="Cambria" w:cs="Calibri"/>
        </w:rPr>
      </w:pPr>
      <w:r w:rsidRPr="007F0177">
        <w:rPr>
          <w:rFonts w:ascii="Cambria" w:eastAsia="Calibri" w:hAnsi="Cambria" w:cs="Calibri"/>
        </w:rPr>
        <w:t>Náklady na opravy a údržbu Vozidiel Objednávateľa uhradené Dopravco</w:t>
      </w:r>
      <w:r>
        <w:rPr>
          <w:rFonts w:ascii="Cambria" w:eastAsia="Calibri" w:hAnsi="Cambria" w:cs="Calibri"/>
        </w:rPr>
        <w:t>m</w:t>
      </w:r>
      <w:r w:rsidRPr="007F0177">
        <w:rPr>
          <w:rFonts w:ascii="Cambria" w:eastAsia="Calibri" w:hAnsi="Cambria" w:cs="Calibri"/>
        </w:rPr>
        <w:t xml:space="preserve"> v rozsahu podľa bodu </w:t>
      </w:r>
      <w:r w:rsidRPr="007F0177">
        <w:rPr>
          <w:rFonts w:ascii="Cambria" w:eastAsia="Calibri" w:hAnsi="Cambria" w:cs="Calibri"/>
        </w:rPr>
        <w:fldChar w:fldCharType="begin"/>
      </w:r>
      <w:r w:rsidRPr="007F0177">
        <w:rPr>
          <w:rFonts w:ascii="Cambria" w:eastAsia="Calibri" w:hAnsi="Cambria" w:cs="Calibri"/>
        </w:rPr>
        <w:instrText xml:space="preserve"> REF _Ref74652255 \r \h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6.15</w:t>
      </w:r>
      <w:r w:rsidRPr="007F0177">
        <w:rPr>
          <w:rFonts w:ascii="Cambria" w:eastAsia="Calibri" w:hAnsi="Cambria" w:cs="Calibri"/>
        </w:rPr>
        <w:fldChar w:fldCharType="end"/>
      </w:r>
      <w:r w:rsidRPr="007F0177">
        <w:rPr>
          <w:rFonts w:ascii="Cambria" w:eastAsia="Calibri" w:hAnsi="Cambria" w:cs="Calibri"/>
        </w:rPr>
        <w:t xml:space="preserve"> tejto Zmluvy;</w:t>
      </w:r>
    </w:p>
    <w:p w14:paraId="33DA9451" w14:textId="482587D8" w:rsidR="007C762E" w:rsidRPr="000D76E9" w:rsidDel="006345C8" w:rsidRDefault="007C762E" w:rsidP="006345C8">
      <w:pPr>
        <w:pStyle w:val="ListParagraph"/>
        <w:numPr>
          <w:ilvl w:val="1"/>
          <w:numId w:val="14"/>
        </w:numPr>
        <w:spacing w:after="180"/>
        <w:ind w:left="2977" w:hanging="425"/>
        <w:contextualSpacing w:val="0"/>
        <w:jc w:val="both"/>
        <w:rPr>
          <w:del w:id="114" w:author="Tomas Uricek" w:date="2021-09-17T12:33:00Z"/>
          <w:rFonts w:ascii="Cambria" w:eastAsia="Calibri" w:hAnsi="Cambria" w:cs="Calibri"/>
        </w:rPr>
      </w:pPr>
      <w:del w:id="115" w:author="Tomas Uricek" w:date="2021-09-17T12:30:00Z">
        <w:r w:rsidRPr="00BB4E31" w:rsidDel="005558AB">
          <w:rPr>
            <w:rFonts w:ascii="Cambria" w:eastAsia="Calibri" w:hAnsi="Cambria" w:cs="Calibri"/>
          </w:rPr>
          <w:delText>Aktualizované n</w:delText>
        </w:r>
      </w:del>
      <w:ins w:id="116" w:author="Tomas Uricek" w:date="2021-09-17T12:30:00Z">
        <w:r w:rsidR="005558AB">
          <w:rPr>
            <w:rFonts w:ascii="Cambria" w:eastAsia="Calibri" w:hAnsi="Cambria" w:cs="Calibri"/>
          </w:rPr>
          <w:t>N</w:t>
        </w:r>
      </w:ins>
      <w:r w:rsidRPr="00BB4E31">
        <w:rPr>
          <w:rFonts w:ascii="Cambria" w:eastAsia="Calibri" w:hAnsi="Cambria" w:cs="Calibri"/>
        </w:rPr>
        <w:t>áklady</w:t>
      </w:r>
      <w:r w:rsidRPr="000D76E9">
        <w:rPr>
          <w:rFonts w:ascii="Cambria" w:eastAsia="Calibri" w:hAnsi="Cambria" w:cs="Calibri"/>
        </w:rPr>
        <w:t xml:space="preserve"> na palivo</w:t>
      </w:r>
      <w:ins w:id="117" w:author="Tomas Uricek" w:date="2021-09-17T12:30:00Z">
        <w:r w:rsidR="005558AB">
          <w:rPr>
            <w:rFonts w:ascii="Cambria" w:eastAsia="Calibri" w:hAnsi="Cambria" w:cs="Calibri"/>
          </w:rPr>
          <w:t xml:space="preserve"> CNG</w:t>
        </w:r>
      </w:ins>
      <w:r w:rsidRPr="000D76E9">
        <w:rPr>
          <w:rFonts w:ascii="Cambria" w:eastAsia="Calibri" w:hAnsi="Cambria" w:cs="Calibri"/>
        </w:rPr>
        <w:t xml:space="preserve"> </w:t>
      </w:r>
      <w:del w:id="118" w:author="Tomas Uricek" w:date="2021-09-17T12:30:00Z">
        <w:r w:rsidRPr="000D76E9" w:rsidDel="005558AB">
          <w:rPr>
            <w:rFonts w:ascii="Cambria" w:eastAsia="Calibri" w:hAnsi="Cambria" w:cs="Calibri"/>
          </w:rPr>
          <w:delText xml:space="preserve">vypočítane </w:delText>
        </w:r>
      </w:del>
      <w:ins w:id="119" w:author="Tomas Uricek" w:date="2021-09-17T12:33:00Z">
        <w:r w:rsidR="006345C8">
          <w:rPr>
            <w:rFonts w:ascii="Cambria" w:eastAsia="Calibri" w:hAnsi="Cambria" w:cs="Calibri"/>
          </w:rPr>
          <w:t xml:space="preserve">podľa skutočnej spotreby paliva odmeranej certifikovaným meradlom spotreby inštalovaným vo Vozidle Objednávateľa, a to v rozsahu podľa bodu </w:t>
        </w:r>
        <w:r w:rsidR="006345C8">
          <w:rPr>
            <w:rFonts w:ascii="Cambria" w:eastAsia="Calibri" w:hAnsi="Cambria" w:cs="Calibri"/>
          </w:rPr>
          <w:fldChar w:fldCharType="begin"/>
        </w:r>
        <w:r w:rsidR="006345C8">
          <w:rPr>
            <w:rFonts w:ascii="Cambria" w:eastAsia="Calibri" w:hAnsi="Cambria" w:cs="Calibri"/>
          </w:rPr>
          <w:instrText xml:space="preserve"> REF _Ref82774439 \r \h </w:instrText>
        </w:r>
      </w:ins>
      <w:r w:rsidR="006345C8">
        <w:rPr>
          <w:rFonts w:ascii="Cambria" w:eastAsia="Calibri" w:hAnsi="Cambria" w:cs="Calibri"/>
        </w:rPr>
      </w:r>
      <w:r w:rsidR="006345C8">
        <w:rPr>
          <w:rFonts w:ascii="Cambria" w:eastAsia="Calibri" w:hAnsi="Cambria" w:cs="Calibri"/>
        </w:rPr>
        <w:fldChar w:fldCharType="separate"/>
      </w:r>
      <w:ins w:id="120" w:author="Tomas Uricek" w:date="2021-09-17T12:33:00Z">
        <w:r w:rsidR="006345C8">
          <w:rPr>
            <w:rFonts w:ascii="Cambria" w:eastAsia="Calibri" w:hAnsi="Cambria" w:cs="Calibri"/>
          </w:rPr>
          <w:t>6.1</w:t>
        </w:r>
        <w:r w:rsidR="006345C8">
          <w:rPr>
            <w:rFonts w:ascii="Cambria" w:eastAsia="Calibri" w:hAnsi="Cambria" w:cs="Calibri"/>
          </w:rPr>
          <w:t>5</w:t>
        </w:r>
        <w:r w:rsidR="006345C8">
          <w:rPr>
            <w:rFonts w:ascii="Cambria" w:eastAsia="Calibri" w:hAnsi="Cambria" w:cs="Calibri"/>
          </w:rPr>
          <w:t>(d)</w:t>
        </w:r>
        <w:r w:rsidR="006345C8">
          <w:rPr>
            <w:rFonts w:ascii="Cambria" w:eastAsia="Calibri" w:hAnsi="Cambria" w:cs="Calibri"/>
          </w:rPr>
          <w:fldChar w:fldCharType="end"/>
        </w:r>
        <w:r w:rsidR="006345C8">
          <w:rPr>
            <w:rFonts w:ascii="Cambria" w:eastAsia="Calibri" w:hAnsi="Cambria" w:cs="Calibri"/>
          </w:rPr>
          <w:t xml:space="preserve"> tejto Zmluvy. </w:t>
        </w:r>
      </w:ins>
      <w:del w:id="121" w:author="Tomas Uricek" w:date="2021-09-17T12:33:00Z">
        <w:r w:rsidRPr="00BB4E31" w:rsidDel="006345C8">
          <w:rPr>
            <w:rFonts w:ascii="Cambria" w:eastAsia="Calibri" w:hAnsi="Cambria" w:cs="Calibri"/>
          </w:rPr>
          <w:delText>nasledovným vzorcom</w:delText>
        </w:r>
        <w:r w:rsidRPr="000D76E9" w:rsidDel="006345C8">
          <w:rPr>
            <w:rFonts w:ascii="Cambria" w:eastAsia="Calibri" w:hAnsi="Cambria" w:cs="Calibri"/>
          </w:rPr>
          <w:delText>:</w:delText>
        </w:r>
      </w:del>
    </w:p>
    <w:p w14:paraId="6378C995" w14:textId="760C517C" w:rsidR="007C762E" w:rsidRPr="000D76E9" w:rsidDel="006345C8" w:rsidRDefault="007C762E">
      <w:pPr>
        <w:pStyle w:val="ListParagraph"/>
        <w:numPr>
          <w:ilvl w:val="1"/>
          <w:numId w:val="14"/>
        </w:numPr>
        <w:spacing w:after="180"/>
        <w:ind w:left="2977" w:hanging="425"/>
        <w:contextualSpacing w:val="0"/>
        <w:jc w:val="both"/>
        <w:rPr>
          <w:del w:id="122" w:author="Tomas Uricek" w:date="2021-09-17T12:33:00Z"/>
          <w:rFonts w:ascii="Cambria" w:eastAsia="Calibri" w:hAnsi="Cambria" w:cs="Calibri"/>
          <w:vertAlign w:val="subscript"/>
        </w:rPr>
        <w:pPrChange w:id="123" w:author="Tomas Uricek" w:date="2021-09-17T12:33:00Z">
          <w:pPr>
            <w:pStyle w:val="ListParagraph"/>
            <w:spacing w:after="180"/>
            <w:ind w:left="2977"/>
            <w:contextualSpacing w:val="0"/>
            <w:jc w:val="both"/>
          </w:pPr>
        </w:pPrChange>
      </w:pPr>
      <w:del w:id="124" w:author="Tomas Uricek" w:date="2021-09-17T12:33:00Z">
        <w:r w:rsidRPr="00BB4E31" w:rsidDel="006345C8">
          <w:rPr>
            <w:rFonts w:ascii="Cambria" w:eastAsia="Calibri" w:hAnsi="Cambria" w:cs="Calibri"/>
          </w:rPr>
          <w:delText>Aktualizované náklady</w:delText>
        </w:r>
        <w:r w:rsidRPr="00B005B7" w:rsidDel="006345C8">
          <w:rPr>
            <w:rFonts w:ascii="Cambria" w:eastAsia="Calibri" w:hAnsi="Cambria" w:cs="Calibri"/>
          </w:rPr>
          <w:delText xml:space="preserve"> na palivo </w:delText>
        </w:r>
        <w:r w:rsidRPr="00BB4E31" w:rsidDel="006345C8">
          <w:rPr>
            <w:rFonts w:ascii="Cambria" w:eastAsia="Calibri" w:hAnsi="Cambria" w:cs="Calibri"/>
          </w:rPr>
          <w:delText xml:space="preserve">= </w:delText>
        </w:r>
        <w:r w:rsidRPr="000D76E9" w:rsidDel="006345C8">
          <w:rPr>
            <w:rFonts w:ascii="Cambria" w:eastAsia="Calibri" w:hAnsi="Cambria" w:cs="Calibri"/>
          </w:rPr>
          <w:delText>C</w:delText>
        </w:r>
        <w:r w:rsidRPr="000D76E9" w:rsidDel="006345C8">
          <w:rPr>
            <w:rFonts w:ascii="Cambria" w:eastAsia="Calibri" w:hAnsi="Cambria" w:cs="Calibri"/>
            <w:vertAlign w:val="subscript"/>
          </w:rPr>
          <w:delText>PALA</w:delText>
        </w:r>
        <w:r w:rsidRPr="000D76E9" w:rsidDel="006345C8">
          <w:rPr>
            <w:rFonts w:ascii="Cambria" w:eastAsia="Calibri" w:hAnsi="Cambria" w:cs="Calibri"/>
          </w:rPr>
          <w:delText xml:space="preserve"> x S</w:delText>
        </w:r>
        <w:r w:rsidRPr="000D76E9" w:rsidDel="006345C8">
          <w:rPr>
            <w:rFonts w:ascii="Cambria" w:eastAsia="Calibri" w:hAnsi="Cambria" w:cs="Calibri"/>
            <w:vertAlign w:val="subscript"/>
          </w:rPr>
          <w:delText>PAL</w:delText>
        </w:r>
      </w:del>
    </w:p>
    <w:p w14:paraId="2BDA4806" w14:textId="793BF998" w:rsidR="007C762E" w:rsidRPr="00BB4E31" w:rsidDel="006345C8" w:rsidRDefault="007C762E">
      <w:pPr>
        <w:pStyle w:val="ListParagraph"/>
        <w:numPr>
          <w:ilvl w:val="1"/>
          <w:numId w:val="14"/>
        </w:numPr>
        <w:spacing w:after="180"/>
        <w:ind w:left="2977" w:hanging="425"/>
        <w:contextualSpacing w:val="0"/>
        <w:jc w:val="both"/>
        <w:rPr>
          <w:del w:id="125" w:author="Tomas Uricek" w:date="2021-09-17T12:33:00Z"/>
          <w:rFonts w:ascii="Cambria" w:eastAsia="Calibri" w:hAnsi="Cambria" w:cs="Calibri"/>
        </w:rPr>
        <w:pPrChange w:id="126" w:author="Tomas Uricek" w:date="2021-09-17T12:33:00Z">
          <w:pPr>
            <w:pStyle w:val="ListParagraph"/>
            <w:spacing w:after="180"/>
            <w:ind w:left="2977"/>
            <w:contextualSpacing w:val="0"/>
            <w:jc w:val="both"/>
          </w:pPr>
        </w:pPrChange>
      </w:pPr>
      <w:del w:id="127" w:author="Tomas Uricek" w:date="2021-09-17T12:33:00Z">
        <w:r w:rsidRPr="000D76E9" w:rsidDel="006345C8">
          <w:rPr>
            <w:rFonts w:ascii="Cambria" w:eastAsia="Calibri" w:hAnsi="Cambria" w:cs="Calibri"/>
          </w:rPr>
          <w:delText xml:space="preserve">kde </w:delText>
        </w:r>
      </w:del>
    </w:p>
    <w:p w14:paraId="7009E16C" w14:textId="0220D16C" w:rsidR="007C762E" w:rsidRPr="000D76E9" w:rsidDel="006345C8" w:rsidRDefault="007C762E">
      <w:pPr>
        <w:pStyle w:val="ListParagraph"/>
        <w:numPr>
          <w:ilvl w:val="1"/>
          <w:numId w:val="14"/>
        </w:numPr>
        <w:spacing w:after="180"/>
        <w:ind w:left="2977" w:hanging="425"/>
        <w:contextualSpacing w:val="0"/>
        <w:jc w:val="both"/>
        <w:rPr>
          <w:del w:id="128" w:author="Tomas Uricek" w:date="2021-09-17T12:33:00Z"/>
          <w:rFonts w:ascii="Cambria" w:eastAsia="Calibri" w:hAnsi="Cambria" w:cs="Calibri"/>
        </w:rPr>
        <w:pPrChange w:id="129" w:author="Tomas Uricek" w:date="2021-09-17T12:33:00Z">
          <w:pPr>
            <w:pStyle w:val="ListParagraph"/>
            <w:spacing w:after="180"/>
            <w:ind w:left="2977"/>
            <w:contextualSpacing w:val="0"/>
            <w:jc w:val="both"/>
          </w:pPr>
        </w:pPrChange>
      </w:pPr>
      <w:del w:id="130" w:author="Tomas Uricek" w:date="2021-09-17T12:33:00Z">
        <w:r w:rsidRPr="000D76E9" w:rsidDel="006345C8">
          <w:rPr>
            <w:rFonts w:ascii="Cambria" w:eastAsia="Calibri" w:hAnsi="Cambria" w:cs="Calibri"/>
          </w:rPr>
          <w:delText>C</w:delText>
        </w:r>
        <w:r w:rsidRPr="000D76E9" w:rsidDel="006345C8">
          <w:rPr>
            <w:rFonts w:ascii="Cambria" w:eastAsia="Calibri" w:hAnsi="Cambria" w:cs="Calibri"/>
            <w:vertAlign w:val="subscript"/>
          </w:rPr>
          <w:delText>PALA</w:delText>
        </w:r>
        <w:r w:rsidRPr="000D76E9" w:rsidDel="006345C8">
          <w:rPr>
            <w:rFonts w:ascii="Cambria" w:eastAsia="Calibri" w:hAnsi="Cambria" w:cs="Calibri"/>
          </w:rPr>
          <w:delText xml:space="preserve"> znamená hodnotu vypočítanú podľa bodu </w:delText>
        </w:r>
        <w:r w:rsidDel="006345C8">
          <w:rPr>
            <w:rFonts w:ascii="Cambria" w:eastAsia="Calibri" w:hAnsi="Cambria" w:cs="Calibri"/>
            <w:highlight w:val="yellow"/>
          </w:rPr>
          <w:fldChar w:fldCharType="begin"/>
        </w:r>
        <w:r w:rsidDel="006345C8">
          <w:rPr>
            <w:rFonts w:ascii="Cambria" w:eastAsia="Calibri" w:hAnsi="Cambria" w:cs="Calibri"/>
          </w:rPr>
          <w:delInstrText xml:space="preserve"> REF _Ref75189169 \r \h </w:delInstrText>
        </w:r>
        <w:r w:rsidDel="006345C8">
          <w:rPr>
            <w:rFonts w:ascii="Cambria" w:eastAsia="Calibri" w:hAnsi="Cambria" w:cs="Calibri"/>
            <w:highlight w:val="yellow"/>
          </w:rPr>
        </w:r>
        <w:r w:rsidDel="006345C8">
          <w:rPr>
            <w:rFonts w:ascii="Cambria" w:eastAsia="Calibri" w:hAnsi="Cambria" w:cs="Calibri"/>
            <w:highlight w:val="yellow"/>
          </w:rPr>
          <w:fldChar w:fldCharType="separate"/>
        </w:r>
        <w:r w:rsidR="009A6329" w:rsidDel="006345C8">
          <w:rPr>
            <w:rFonts w:ascii="Cambria" w:eastAsia="Calibri" w:hAnsi="Cambria" w:cs="Calibri"/>
          </w:rPr>
          <w:delText>8.7(a)</w:delText>
        </w:r>
        <w:r w:rsidDel="006345C8">
          <w:rPr>
            <w:rFonts w:ascii="Cambria" w:eastAsia="Calibri" w:hAnsi="Cambria" w:cs="Calibri"/>
            <w:highlight w:val="yellow"/>
          </w:rPr>
          <w:fldChar w:fldCharType="end"/>
        </w:r>
        <w:r w:rsidRPr="000D76E9" w:rsidDel="006345C8">
          <w:rPr>
            <w:rFonts w:ascii="Cambria" w:eastAsia="Calibri" w:hAnsi="Cambria" w:cs="Calibri"/>
          </w:rPr>
          <w:delText xml:space="preserve"> tejto Zmluvy; a</w:delText>
        </w:r>
      </w:del>
    </w:p>
    <w:p w14:paraId="4619E4DE" w14:textId="47560C13" w:rsidR="007C762E" w:rsidRPr="00BB4E31" w:rsidDel="006345C8" w:rsidRDefault="007C762E">
      <w:pPr>
        <w:pStyle w:val="ListParagraph"/>
        <w:numPr>
          <w:ilvl w:val="1"/>
          <w:numId w:val="14"/>
        </w:numPr>
        <w:spacing w:after="180"/>
        <w:ind w:left="2977" w:hanging="425"/>
        <w:contextualSpacing w:val="0"/>
        <w:jc w:val="both"/>
        <w:rPr>
          <w:del w:id="131" w:author="Tomas Uricek" w:date="2021-09-17T12:33:00Z"/>
          <w:rFonts w:ascii="Cambria" w:eastAsia="Calibri" w:hAnsi="Cambria" w:cs="Calibri"/>
        </w:rPr>
        <w:pPrChange w:id="132" w:author="Tomas Uricek" w:date="2021-09-17T12:33:00Z">
          <w:pPr>
            <w:pStyle w:val="ListParagraph"/>
            <w:spacing w:after="180"/>
            <w:ind w:left="2977"/>
            <w:contextualSpacing w:val="0"/>
            <w:jc w:val="both"/>
          </w:pPr>
        </w:pPrChange>
      </w:pPr>
      <w:del w:id="133" w:author="Tomas Uricek" w:date="2021-09-17T12:33:00Z">
        <w:r w:rsidRPr="000D76E9" w:rsidDel="006345C8">
          <w:rPr>
            <w:rFonts w:ascii="Cambria" w:eastAsia="Calibri" w:hAnsi="Cambria" w:cs="Calibri"/>
          </w:rPr>
          <w:delText>S</w:delText>
        </w:r>
        <w:r w:rsidRPr="000D76E9" w:rsidDel="006345C8">
          <w:rPr>
            <w:rFonts w:ascii="Cambria" w:eastAsia="Calibri" w:hAnsi="Cambria" w:cs="Calibri"/>
            <w:vertAlign w:val="subscript"/>
          </w:rPr>
          <w:delText>PAL</w:delText>
        </w:r>
        <w:r w:rsidRPr="00BB4E31" w:rsidDel="006345C8">
          <w:rPr>
            <w:rFonts w:ascii="Cambria" w:eastAsia="Calibri" w:hAnsi="Cambria" w:cs="Calibri"/>
            <w:vertAlign w:val="subscript"/>
          </w:rPr>
          <w:delText xml:space="preserve"> </w:delText>
        </w:r>
        <w:r w:rsidRPr="00BB4E31" w:rsidDel="006345C8">
          <w:rPr>
            <w:rFonts w:ascii="Cambria" w:eastAsia="Calibri" w:hAnsi="Cambria" w:cs="Calibri"/>
          </w:rPr>
          <w:delText>znamená skutočnú spotrebu paliva odmeranú certifikovaným meradlom</w:delText>
        </w:r>
        <w:r w:rsidDel="006345C8">
          <w:rPr>
            <w:rFonts w:ascii="Cambria" w:eastAsia="Calibri" w:hAnsi="Cambria" w:cs="Calibri"/>
          </w:rPr>
          <w:delText xml:space="preserve"> </w:delText>
        </w:r>
        <w:r w:rsidR="00151F78" w:rsidDel="006345C8">
          <w:rPr>
            <w:rFonts w:ascii="Cambria" w:eastAsia="Calibri" w:hAnsi="Cambria" w:cs="Calibri"/>
          </w:rPr>
          <w:delText>inštalovaným vo Vozidle Objednávateľa</w:delText>
        </w:r>
      </w:del>
    </w:p>
    <w:p w14:paraId="6A6E0392" w14:textId="77777777" w:rsidR="007C762E" w:rsidRPr="007F0177" w:rsidRDefault="007C762E" w:rsidP="00B60B6C">
      <w:pPr>
        <w:spacing w:after="180"/>
        <w:ind w:left="2127"/>
        <w:jc w:val="both"/>
        <w:rPr>
          <w:rFonts w:ascii="Cambria" w:eastAsia="Calibri" w:hAnsi="Cambria" w:cs="Calibri"/>
        </w:rPr>
      </w:pPr>
      <w:r w:rsidRPr="00BB4E31">
        <w:rPr>
          <w:rFonts w:ascii="Cambria" w:eastAsia="Calibri" w:hAnsi="Cambria" w:cs="Calibri"/>
        </w:rPr>
        <w:t>Vyššie uvedené ekonomicky oprávnené náklady bude Objednávateľ uhrádzať Dopravcovi ako skutočne</w:t>
      </w:r>
      <w:r w:rsidRPr="007F0177">
        <w:rPr>
          <w:rFonts w:ascii="Cambria" w:eastAsia="Calibri" w:hAnsi="Cambria" w:cs="Calibri"/>
        </w:rPr>
        <w:t xml:space="preserve"> preukázané náklady vynaložené na úhradu týchto položiek, overené podľa prvotnej účtovnej evidencie dopravcu, </w:t>
      </w:r>
      <w:r>
        <w:rPr>
          <w:rFonts w:ascii="Cambria" w:eastAsia="Calibri" w:hAnsi="Cambria" w:cs="Calibri"/>
        </w:rPr>
        <w:t xml:space="preserve">pokiaľ </w:t>
      </w:r>
      <w:r w:rsidRPr="007F0177">
        <w:rPr>
          <w:rFonts w:ascii="Cambria" w:eastAsia="Calibri" w:hAnsi="Cambria" w:cs="Calibri"/>
        </w:rPr>
        <w:t xml:space="preserve">z príslušného Právneho predpisu nevyplýva pomerná účasť Objednávateľa a Dopravcu na týchto nákladoch alebo iný spôsob vysporiadania. </w:t>
      </w:r>
    </w:p>
    <w:p w14:paraId="385128BC" w14:textId="58A4B321" w:rsidR="00055C8E" w:rsidRPr="007F0177" w:rsidRDefault="00055C8E" w:rsidP="00055C8E">
      <w:pPr>
        <w:pStyle w:val="Heading2"/>
        <w:rPr>
          <w:rFonts w:ascii="Cambria" w:hAnsi="Cambria"/>
        </w:rPr>
      </w:pPr>
      <w:bookmarkStart w:id="134" w:name="_Ref73702013"/>
      <w:r w:rsidRPr="007F0177">
        <w:rPr>
          <w:rFonts w:ascii="Cambria" w:hAnsi="Cambria"/>
        </w:rPr>
        <w:t xml:space="preserve">Výpočet aktualizovaných hodnôt veličín pre účely výpočtu </w:t>
      </w:r>
      <w:r w:rsidR="00DC58C3" w:rsidRPr="00B60B6C">
        <w:t>CS</w:t>
      </w:r>
      <w:r w:rsidR="00DC58C3" w:rsidRPr="00B60B6C">
        <w:rPr>
          <w:vertAlign w:val="subscript"/>
        </w:rPr>
        <w:t>MAXA</w:t>
      </w:r>
      <w:r w:rsidR="00DC58C3" w:rsidRPr="007F0177" w:rsidDel="00DC58C3">
        <w:rPr>
          <w:rFonts w:ascii="Cambria" w:hAnsi="Cambria"/>
        </w:rPr>
        <w:t xml:space="preserve"> </w:t>
      </w:r>
      <w:r w:rsidR="00DC58C3">
        <w:rPr>
          <w:rFonts w:ascii="Cambria" w:hAnsi="Cambria"/>
        </w:rPr>
        <w:t xml:space="preserve">podľa bodu </w:t>
      </w:r>
      <w:r w:rsidR="00DC58C3">
        <w:rPr>
          <w:rFonts w:ascii="Cambria" w:hAnsi="Cambria"/>
        </w:rPr>
        <w:fldChar w:fldCharType="begin"/>
      </w:r>
      <w:r w:rsidR="00DC58C3">
        <w:rPr>
          <w:rFonts w:ascii="Cambria" w:hAnsi="Cambria"/>
        </w:rPr>
        <w:instrText xml:space="preserve"> REF _Ref75186491 \r \h </w:instrText>
      </w:r>
      <w:r w:rsidR="00DC58C3">
        <w:rPr>
          <w:rFonts w:ascii="Cambria" w:hAnsi="Cambria"/>
        </w:rPr>
      </w:r>
      <w:r w:rsidR="00DC58C3">
        <w:rPr>
          <w:rFonts w:ascii="Cambria" w:hAnsi="Cambria"/>
        </w:rPr>
        <w:fldChar w:fldCharType="separate"/>
      </w:r>
      <w:r w:rsidR="009A6329">
        <w:rPr>
          <w:rFonts w:ascii="Cambria" w:hAnsi="Cambria"/>
        </w:rPr>
        <w:t>8.6</w:t>
      </w:r>
      <w:r w:rsidR="00DC58C3">
        <w:rPr>
          <w:rFonts w:ascii="Cambria" w:hAnsi="Cambria"/>
        </w:rPr>
        <w:fldChar w:fldCharType="end"/>
      </w:r>
      <w:r w:rsidRPr="007F0177">
        <w:rPr>
          <w:rFonts w:ascii="Cambria" w:hAnsi="Cambria"/>
        </w:rPr>
        <w:t xml:space="preserve"> tejto Zmluvy  za príslušný kalendárny mesiac sa vypočíta podľa </w:t>
      </w:r>
      <w:r w:rsidR="00511F40" w:rsidRPr="007F0177">
        <w:rPr>
          <w:rFonts w:ascii="Cambria" w:hAnsi="Cambria"/>
        </w:rPr>
        <w:t>nasledovných pravidiel</w:t>
      </w:r>
      <w:r w:rsidR="007A7D0A" w:rsidRPr="007F0177">
        <w:rPr>
          <w:rFonts w:ascii="Cambria" w:hAnsi="Cambria"/>
        </w:rPr>
        <w:t xml:space="preserve"> (</w:t>
      </w:r>
      <w:r w:rsidR="00060314" w:rsidRPr="007F0177">
        <w:rPr>
          <w:rFonts w:ascii="Cambria" w:hAnsi="Cambria"/>
        </w:rPr>
        <w:t xml:space="preserve">výpočet sa uskutoční samostatne podľa druhu paliva použitého v ponuke dopravcu, </w:t>
      </w:r>
      <w:r w:rsidR="007A7D0A" w:rsidRPr="007F0177">
        <w:rPr>
          <w:rFonts w:ascii="Cambria" w:hAnsi="Cambria"/>
        </w:rPr>
        <w:t>pričom všetky čiastky podľa nižšie uvedených vzorcov sa budú zaokrúhľovať na 4 desatinné miesta)</w:t>
      </w:r>
      <w:r w:rsidR="00511F40" w:rsidRPr="007F0177">
        <w:rPr>
          <w:rFonts w:ascii="Cambria" w:hAnsi="Cambria"/>
        </w:rPr>
        <w:t>:</w:t>
      </w:r>
      <w:bookmarkEnd w:id="134"/>
    </w:p>
    <w:p w14:paraId="4D5DEE37" w14:textId="01DB227B" w:rsidR="00511F40" w:rsidRPr="007F0177" w:rsidRDefault="00511F40" w:rsidP="00511F40">
      <w:pPr>
        <w:pStyle w:val="Heading4"/>
        <w:rPr>
          <w:rFonts w:ascii="Cambria" w:hAnsi="Cambria"/>
        </w:rPr>
      </w:pPr>
      <w:bookmarkStart w:id="135" w:name="_Ref75189169"/>
      <w:r w:rsidRPr="007F0177">
        <w:rPr>
          <w:rFonts w:ascii="Cambria" w:eastAsia="Calibri" w:hAnsi="Cambria" w:cs="Calibri"/>
        </w:rPr>
        <w:t>aktualizovaná cena za palivo</w:t>
      </w:r>
      <w:bookmarkEnd w:id="135"/>
      <w:r w:rsidRPr="007F0177">
        <w:rPr>
          <w:rFonts w:ascii="Cambria" w:eastAsia="Calibri" w:hAnsi="Cambria" w:cs="Calibri"/>
        </w:rPr>
        <w:t xml:space="preserve"> </w:t>
      </w:r>
    </w:p>
    <w:p w14:paraId="6C171A22" w14:textId="7DFD86AC" w:rsidR="007A7D0A" w:rsidRPr="007F0177" w:rsidRDefault="007A7D0A" w:rsidP="00AB4EBA">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 xml:space="preserve">PHMA </w:t>
      </w:r>
      <w:r w:rsidRPr="007F0177">
        <w:rPr>
          <w:rFonts w:ascii="Cambria" w:eastAsia="Calibri" w:hAnsi="Cambria" w:cs="Calibri"/>
          <w:bCs/>
        </w:rPr>
        <w:t>= C</w:t>
      </w:r>
      <w:r w:rsidRPr="007F0177">
        <w:rPr>
          <w:rFonts w:ascii="Cambria" w:eastAsia="Calibri" w:hAnsi="Cambria" w:cs="Calibri"/>
          <w:bCs/>
          <w:vertAlign w:val="subscript"/>
        </w:rPr>
        <w:t xml:space="preserve">PHM </w:t>
      </w:r>
      <w:r w:rsidRPr="007F0177">
        <w:rPr>
          <w:rFonts w:ascii="Cambria" w:eastAsia="Calibri" w:hAnsi="Cambria" w:cs="Calibri"/>
          <w:bCs/>
        </w:rPr>
        <w:t>x   [K</w:t>
      </w:r>
      <w:r w:rsidRPr="007F0177">
        <w:rPr>
          <w:rFonts w:ascii="Cambria" w:eastAsia="Calibri" w:hAnsi="Cambria" w:cs="Calibri"/>
          <w:bCs/>
          <w:vertAlign w:val="subscript"/>
        </w:rPr>
        <w:t>PHMA</w:t>
      </w:r>
      <w:r w:rsidRPr="007F0177">
        <w:rPr>
          <w:rFonts w:ascii="Cambria" w:eastAsia="Calibri" w:hAnsi="Cambria" w:cs="Calibri"/>
          <w:bCs/>
        </w:rPr>
        <w:t>/K</w:t>
      </w:r>
      <w:r w:rsidRPr="007F0177">
        <w:rPr>
          <w:rFonts w:ascii="Cambria" w:eastAsia="Calibri" w:hAnsi="Cambria" w:cs="Calibri"/>
          <w:bCs/>
          <w:vertAlign w:val="subscript"/>
        </w:rPr>
        <w:t>PHM</w:t>
      </w:r>
      <w:r w:rsidRPr="007F0177">
        <w:rPr>
          <w:rFonts w:ascii="Cambria" w:eastAsia="Calibri" w:hAnsi="Cambria" w:cs="Calibri"/>
          <w:bCs/>
        </w:rPr>
        <w:t>]</w:t>
      </w:r>
    </w:p>
    <w:p w14:paraId="505A5D13" w14:textId="6D3511C0" w:rsidR="003E2E89" w:rsidRPr="007F0177" w:rsidDel="00D578A3" w:rsidRDefault="003E2E89" w:rsidP="003E2E89">
      <w:pPr>
        <w:spacing w:after="180"/>
        <w:ind w:left="1418"/>
        <w:jc w:val="both"/>
        <w:rPr>
          <w:del w:id="136" w:author="Tomas Uricek" w:date="2021-09-17T12:34:00Z"/>
          <w:rFonts w:ascii="Cambria" w:eastAsia="Calibri" w:hAnsi="Cambria" w:cs="Calibri"/>
          <w:bCs/>
        </w:rPr>
      </w:pPr>
      <w:del w:id="137" w:author="Tomas Uricek" w:date="2021-09-17T12:34:00Z">
        <w:r w:rsidRPr="007F0177" w:rsidDel="00D578A3">
          <w:rPr>
            <w:rFonts w:ascii="Cambria" w:eastAsia="Calibri" w:hAnsi="Cambria" w:cs="Calibri"/>
            <w:bCs/>
          </w:rPr>
          <w:delText>C</w:delText>
        </w:r>
        <w:r w:rsidRPr="007F0177" w:rsidDel="00D578A3">
          <w:rPr>
            <w:rFonts w:ascii="Cambria" w:eastAsia="Calibri" w:hAnsi="Cambria" w:cs="Calibri"/>
            <w:bCs/>
            <w:vertAlign w:val="subscript"/>
          </w:rPr>
          <w:delText xml:space="preserve">PALA </w:delText>
        </w:r>
        <w:r w:rsidRPr="007F0177" w:rsidDel="00D578A3">
          <w:rPr>
            <w:rFonts w:ascii="Cambria" w:eastAsia="Calibri" w:hAnsi="Cambria" w:cs="Calibri"/>
            <w:bCs/>
          </w:rPr>
          <w:delText>= C</w:delText>
        </w:r>
        <w:r w:rsidRPr="007F0177" w:rsidDel="00D578A3">
          <w:rPr>
            <w:rFonts w:ascii="Cambria" w:eastAsia="Calibri" w:hAnsi="Cambria" w:cs="Calibri"/>
            <w:bCs/>
            <w:vertAlign w:val="subscript"/>
          </w:rPr>
          <w:delText xml:space="preserve">PAL </w:delText>
        </w:r>
        <w:r w:rsidRPr="007F0177" w:rsidDel="00D578A3">
          <w:rPr>
            <w:rFonts w:ascii="Cambria" w:eastAsia="Calibri" w:hAnsi="Cambria" w:cs="Calibri"/>
            <w:bCs/>
          </w:rPr>
          <w:delText>x   [K</w:delText>
        </w:r>
        <w:r w:rsidRPr="007F0177" w:rsidDel="00D578A3">
          <w:rPr>
            <w:rFonts w:ascii="Cambria" w:eastAsia="Calibri" w:hAnsi="Cambria" w:cs="Calibri"/>
            <w:bCs/>
            <w:vertAlign w:val="subscript"/>
          </w:rPr>
          <w:delText>PHMA</w:delText>
        </w:r>
        <w:r w:rsidRPr="007F0177" w:rsidDel="00D578A3">
          <w:rPr>
            <w:rFonts w:ascii="Cambria" w:eastAsia="Calibri" w:hAnsi="Cambria" w:cs="Calibri"/>
            <w:bCs/>
          </w:rPr>
          <w:delText>/K</w:delText>
        </w:r>
        <w:r w:rsidRPr="007F0177" w:rsidDel="00D578A3">
          <w:rPr>
            <w:rFonts w:ascii="Cambria" w:eastAsia="Calibri" w:hAnsi="Cambria" w:cs="Calibri"/>
            <w:bCs/>
            <w:vertAlign w:val="subscript"/>
          </w:rPr>
          <w:delText>PHM</w:delText>
        </w:r>
        <w:r w:rsidRPr="007F0177" w:rsidDel="00D578A3">
          <w:rPr>
            <w:rFonts w:ascii="Cambria" w:eastAsia="Calibri" w:hAnsi="Cambria" w:cs="Calibri"/>
            <w:bCs/>
          </w:rPr>
          <w:delText>]</w:delText>
        </w:r>
      </w:del>
    </w:p>
    <w:p w14:paraId="7FBF4BB4" w14:textId="28C5B3EB" w:rsidR="00AB4EBA" w:rsidRPr="007F0177" w:rsidRDefault="00652295" w:rsidP="00AB4EBA">
      <w:pPr>
        <w:spacing w:after="180"/>
        <w:ind w:left="2268" w:hanging="850"/>
        <w:jc w:val="both"/>
        <w:rPr>
          <w:rFonts w:ascii="Cambria" w:eastAsia="Calibri" w:hAnsi="Cambria" w:cs="Calibri"/>
        </w:rPr>
      </w:pPr>
      <w:r w:rsidRPr="007F0177">
        <w:rPr>
          <w:rFonts w:ascii="Cambria" w:eastAsia="Calibri" w:hAnsi="Cambria" w:cs="Calibri"/>
        </w:rPr>
        <w:t>k</w:t>
      </w:r>
      <w:r w:rsidR="00AB4EBA" w:rsidRPr="007F0177">
        <w:rPr>
          <w:rFonts w:ascii="Cambria" w:eastAsia="Calibri" w:hAnsi="Cambria" w:cs="Calibri"/>
        </w:rPr>
        <w:t>de</w:t>
      </w:r>
      <w:r w:rsidRPr="007F0177">
        <w:rPr>
          <w:rFonts w:ascii="Cambria" w:eastAsia="Calibri" w:hAnsi="Cambria" w:cs="Calibri"/>
        </w:rPr>
        <w:t xml:space="preserve"> jednotlivé skratky majú nasledovný význam:</w:t>
      </w:r>
    </w:p>
    <w:p w14:paraId="6ECEA70B" w14:textId="48990E6E" w:rsidR="007A7D0A" w:rsidRPr="007F0177" w:rsidRDefault="007A7D0A" w:rsidP="00AB4EBA">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 xml:space="preserve">PHMA </w:t>
      </w:r>
      <w:r w:rsidR="00AB4EBA" w:rsidRPr="007F0177">
        <w:rPr>
          <w:rFonts w:ascii="Cambria" w:eastAsia="Calibri" w:hAnsi="Cambria" w:cs="Calibri"/>
          <w:vertAlign w:val="subscript"/>
        </w:rPr>
        <w:tab/>
      </w:r>
      <w:r w:rsidRPr="007F0177">
        <w:rPr>
          <w:rFonts w:ascii="Cambria" w:eastAsia="Calibri" w:hAnsi="Cambria" w:cs="Calibri"/>
        </w:rPr>
        <w:t xml:space="preserve">aktualizovaná cena za palivo </w:t>
      </w:r>
      <w:r w:rsidR="00BC407B" w:rsidRPr="007F0177">
        <w:rPr>
          <w:rFonts w:ascii="Cambria" w:eastAsia="Calibri" w:hAnsi="Cambria" w:cs="Calibri"/>
        </w:rPr>
        <w:t xml:space="preserve">(nafta alebo </w:t>
      </w:r>
      <w:r w:rsidRPr="007F0177">
        <w:rPr>
          <w:rFonts w:ascii="Cambria" w:eastAsia="Calibri" w:hAnsi="Cambria" w:cs="Calibri"/>
        </w:rPr>
        <w:t>CNG</w:t>
      </w:r>
      <w:r w:rsidR="00BC407B" w:rsidRPr="007F0177">
        <w:rPr>
          <w:rFonts w:ascii="Cambria" w:eastAsia="Calibri" w:hAnsi="Cambria" w:cs="Calibri"/>
        </w:rPr>
        <w:t>)</w:t>
      </w:r>
      <w:r w:rsidRPr="007F0177">
        <w:rPr>
          <w:rFonts w:ascii="Cambria" w:eastAsia="Calibri" w:hAnsi="Cambria" w:cs="Calibri"/>
        </w:rPr>
        <w:t xml:space="preserve"> </w:t>
      </w:r>
    </w:p>
    <w:p w14:paraId="08EB3D32" w14:textId="526DEA00" w:rsidR="007A7D0A" w:rsidRPr="007F0177" w:rsidRDefault="007A7D0A" w:rsidP="00AB4EBA">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 xml:space="preserve">PHM </w:t>
      </w:r>
      <w:r w:rsidR="00AB4EBA" w:rsidRPr="007F0177">
        <w:rPr>
          <w:rFonts w:ascii="Cambria" w:eastAsia="Calibri" w:hAnsi="Cambria" w:cs="Calibri"/>
          <w:vertAlign w:val="subscript"/>
        </w:rPr>
        <w:tab/>
      </w:r>
      <w:r w:rsidRPr="007F0177">
        <w:rPr>
          <w:rFonts w:ascii="Cambria" w:eastAsia="Calibri" w:hAnsi="Cambria" w:cs="Calibri"/>
        </w:rPr>
        <w:t xml:space="preserve">cena za palivo  podľa bodu </w:t>
      </w:r>
      <w:r w:rsidR="006905ED" w:rsidRPr="007F0177">
        <w:rPr>
          <w:rFonts w:ascii="Cambria" w:eastAsia="Calibri" w:hAnsi="Cambria" w:cs="Calibri"/>
        </w:rPr>
        <w:fldChar w:fldCharType="begin"/>
      </w:r>
      <w:r w:rsidR="006905ED"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6905ED" w:rsidRPr="007F0177">
        <w:rPr>
          <w:rFonts w:ascii="Cambria" w:eastAsia="Calibri" w:hAnsi="Cambria" w:cs="Calibri"/>
        </w:rPr>
      </w:r>
      <w:r w:rsidR="006905ED" w:rsidRPr="007F0177">
        <w:rPr>
          <w:rFonts w:ascii="Cambria" w:eastAsia="Calibri" w:hAnsi="Cambria" w:cs="Calibri"/>
        </w:rPr>
        <w:fldChar w:fldCharType="separate"/>
      </w:r>
      <w:r w:rsidR="009A6329">
        <w:rPr>
          <w:rFonts w:ascii="Cambria" w:eastAsia="Calibri" w:hAnsi="Cambria" w:cs="Calibri"/>
        </w:rPr>
        <w:t>8.3</w:t>
      </w:r>
      <w:r w:rsidR="006905ED" w:rsidRPr="007F0177">
        <w:rPr>
          <w:rFonts w:ascii="Cambria" w:eastAsia="Calibri" w:hAnsi="Cambria" w:cs="Calibri"/>
        </w:rPr>
        <w:fldChar w:fldCharType="end"/>
      </w:r>
      <w:r w:rsidR="006905ED" w:rsidRPr="007F0177">
        <w:rPr>
          <w:rFonts w:ascii="Cambria" w:eastAsia="Calibri" w:hAnsi="Cambria" w:cs="Calibri"/>
        </w:rPr>
        <w:t xml:space="preserve"> tejto Zmluvy</w:t>
      </w:r>
    </w:p>
    <w:p w14:paraId="78E5842F" w14:textId="6736557B" w:rsidR="003E2E89" w:rsidRPr="007F0177" w:rsidDel="00D578A3" w:rsidRDefault="003E2E89" w:rsidP="003E2E89">
      <w:pPr>
        <w:spacing w:after="180"/>
        <w:ind w:left="2268" w:hanging="850"/>
        <w:jc w:val="both"/>
        <w:rPr>
          <w:del w:id="138" w:author="Tomas Uricek" w:date="2021-09-17T12:34:00Z"/>
          <w:rFonts w:ascii="Cambria" w:eastAsia="Calibri" w:hAnsi="Cambria" w:cs="Calibri"/>
        </w:rPr>
      </w:pPr>
      <w:del w:id="139" w:author="Tomas Uricek" w:date="2021-09-17T12:34:00Z">
        <w:r w:rsidRPr="007F0177" w:rsidDel="00D578A3">
          <w:rPr>
            <w:rFonts w:ascii="Cambria" w:eastAsia="Calibri" w:hAnsi="Cambria" w:cs="Calibri"/>
          </w:rPr>
          <w:delText>C</w:delText>
        </w:r>
        <w:r w:rsidRPr="007F0177" w:rsidDel="00D578A3">
          <w:rPr>
            <w:rFonts w:ascii="Cambria" w:eastAsia="Calibri" w:hAnsi="Cambria" w:cs="Calibri"/>
            <w:vertAlign w:val="subscript"/>
          </w:rPr>
          <w:delText xml:space="preserve">PALA </w:delText>
        </w:r>
        <w:r w:rsidRPr="007F0177" w:rsidDel="00D578A3">
          <w:rPr>
            <w:rFonts w:ascii="Cambria" w:eastAsia="Calibri" w:hAnsi="Cambria" w:cs="Calibri"/>
            <w:vertAlign w:val="subscript"/>
          </w:rPr>
          <w:tab/>
        </w:r>
        <w:r w:rsidRPr="007F0177" w:rsidDel="00D578A3">
          <w:rPr>
            <w:rFonts w:ascii="Cambria" w:eastAsia="Calibri" w:hAnsi="Cambria" w:cs="Calibri"/>
          </w:rPr>
          <w:delText xml:space="preserve">aktualizovaná cena za palivo (nafta alebo CNG) </w:delText>
        </w:r>
      </w:del>
    </w:p>
    <w:p w14:paraId="180CEB80" w14:textId="3CD33529" w:rsidR="003E2E89" w:rsidRPr="007F0177" w:rsidDel="00D578A3" w:rsidRDefault="003E2E89" w:rsidP="003E2E89">
      <w:pPr>
        <w:spacing w:after="180"/>
        <w:ind w:left="2268" w:hanging="850"/>
        <w:jc w:val="both"/>
        <w:rPr>
          <w:del w:id="140" w:author="Tomas Uricek" w:date="2021-09-17T12:34:00Z"/>
          <w:rFonts w:ascii="Cambria" w:eastAsia="Calibri" w:hAnsi="Cambria" w:cs="Calibri"/>
        </w:rPr>
      </w:pPr>
      <w:del w:id="141" w:author="Tomas Uricek" w:date="2021-09-17T12:34:00Z">
        <w:r w:rsidRPr="007F0177" w:rsidDel="00D578A3">
          <w:rPr>
            <w:rFonts w:ascii="Cambria" w:eastAsia="Calibri" w:hAnsi="Cambria" w:cs="Calibri"/>
          </w:rPr>
          <w:delText>C</w:delText>
        </w:r>
        <w:r w:rsidRPr="007F0177" w:rsidDel="00D578A3">
          <w:rPr>
            <w:rFonts w:ascii="Cambria" w:eastAsia="Calibri" w:hAnsi="Cambria" w:cs="Calibri"/>
            <w:vertAlign w:val="subscript"/>
          </w:rPr>
          <w:delText xml:space="preserve">PAL </w:delText>
        </w:r>
        <w:r w:rsidRPr="007F0177" w:rsidDel="00D578A3">
          <w:rPr>
            <w:rFonts w:ascii="Cambria" w:eastAsia="Calibri" w:hAnsi="Cambria" w:cs="Calibri"/>
            <w:vertAlign w:val="subscript"/>
          </w:rPr>
          <w:tab/>
        </w:r>
        <w:r w:rsidRPr="007F0177" w:rsidDel="00D578A3">
          <w:rPr>
            <w:rFonts w:ascii="Cambria" w:eastAsia="Calibri" w:hAnsi="Cambria" w:cs="Calibri"/>
          </w:rPr>
          <w:delText xml:space="preserve">cena za palivo  podľa bodu </w:delText>
        </w:r>
        <w:r w:rsidRPr="007F0177" w:rsidDel="00D578A3">
          <w:rPr>
            <w:rFonts w:ascii="Cambria" w:eastAsia="Calibri" w:hAnsi="Cambria" w:cs="Calibri"/>
          </w:rPr>
          <w:fldChar w:fldCharType="begin"/>
        </w:r>
        <w:r w:rsidRPr="007F0177" w:rsidDel="00D578A3">
          <w:rPr>
            <w:rFonts w:ascii="Cambria" w:eastAsia="Calibri" w:hAnsi="Cambria" w:cs="Calibri"/>
          </w:rPr>
          <w:delInstrText xml:space="preserve"> REF _Ref73695692 \r \h </w:delInstrText>
        </w:r>
        <w:r w:rsidR="00DD423D" w:rsidRPr="007F0177" w:rsidDel="00D578A3">
          <w:rPr>
            <w:rFonts w:ascii="Cambria" w:eastAsia="Calibri" w:hAnsi="Cambria" w:cs="Calibri"/>
          </w:rPr>
          <w:delInstrText xml:space="preserve"> \* MERGEFORMAT </w:delInstrText>
        </w:r>
        <w:r w:rsidRPr="007F0177" w:rsidDel="00D578A3">
          <w:rPr>
            <w:rFonts w:ascii="Cambria" w:eastAsia="Calibri" w:hAnsi="Cambria" w:cs="Calibri"/>
          </w:rPr>
        </w:r>
        <w:r w:rsidRPr="007F0177" w:rsidDel="00D578A3">
          <w:rPr>
            <w:rFonts w:ascii="Cambria" w:eastAsia="Calibri" w:hAnsi="Cambria" w:cs="Calibri"/>
          </w:rPr>
          <w:fldChar w:fldCharType="separate"/>
        </w:r>
        <w:r w:rsidR="009A6329" w:rsidDel="00D578A3">
          <w:rPr>
            <w:rFonts w:ascii="Cambria" w:eastAsia="Calibri" w:hAnsi="Cambria" w:cs="Calibri"/>
          </w:rPr>
          <w:delText>8.3</w:delText>
        </w:r>
        <w:r w:rsidRPr="007F0177" w:rsidDel="00D578A3">
          <w:rPr>
            <w:rFonts w:ascii="Cambria" w:eastAsia="Calibri" w:hAnsi="Cambria" w:cs="Calibri"/>
          </w:rPr>
          <w:fldChar w:fldCharType="end"/>
        </w:r>
        <w:r w:rsidRPr="007F0177" w:rsidDel="00D578A3">
          <w:rPr>
            <w:rFonts w:ascii="Cambria" w:eastAsia="Calibri" w:hAnsi="Cambria" w:cs="Calibri"/>
          </w:rPr>
          <w:delText xml:space="preserve"> tejto Zmluvy</w:delText>
        </w:r>
      </w:del>
    </w:p>
    <w:p w14:paraId="439765BB" w14:textId="657CD2AA" w:rsidR="007A7D0A" w:rsidRPr="007F0177" w:rsidRDefault="007A7D0A" w:rsidP="00AB4EB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PHMA</w:t>
      </w:r>
      <w:r w:rsidRPr="007F0177">
        <w:rPr>
          <w:rFonts w:ascii="Cambria" w:eastAsia="Calibri" w:hAnsi="Cambria" w:cs="Calibri"/>
        </w:rPr>
        <w:tab/>
        <w:t xml:space="preserve">je priemerná cena </w:t>
      </w:r>
      <w:r w:rsidR="00BC407B" w:rsidRPr="007F0177">
        <w:rPr>
          <w:rFonts w:ascii="Cambria" w:eastAsia="Calibri" w:hAnsi="Cambria" w:cs="Calibri"/>
        </w:rPr>
        <w:t>(nafta/</w:t>
      </w:r>
      <w:r w:rsidRPr="007F0177">
        <w:rPr>
          <w:rFonts w:ascii="Cambria" w:eastAsia="Calibri" w:hAnsi="Cambria" w:cs="Calibri"/>
        </w:rPr>
        <w:t>CNG</w:t>
      </w:r>
      <w:r w:rsidR="00BC407B" w:rsidRPr="007F0177">
        <w:rPr>
          <w:rFonts w:ascii="Cambria" w:eastAsia="Calibri" w:hAnsi="Cambria" w:cs="Calibri"/>
        </w:rPr>
        <w:t>)</w:t>
      </w:r>
      <w:r w:rsidRPr="007F0177">
        <w:rPr>
          <w:rFonts w:ascii="Cambria" w:eastAsia="Calibri" w:hAnsi="Cambria" w:cs="Calibri"/>
        </w:rPr>
        <w:t xml:space="preserve"> v SR za mesiac, pre ktorý je vypočítaná aktualizovaná časť ceny C</w:t>
      </w:r>
      <w:r w:rsidRPr="007F0177">
        <w:rPr>
          <w:rFonts w:ascii="Cambria" w:eastAsia="Calibri" w:hAnsi="Cambria" w:cs="Calibri"/>
          <w:vertAlign w:val="subscript"/>
        </w:rPr>
        <w:t>PHMA</w:t>
      </w:r>
      <w:r w:rsidRPr="007F0177">
        <w:rPr>
          <w:rFonts w:ascii="Cambria" w:eastAsia="Calibri" w:hAnsi="Cambria" w:cs="Calibri"/>
        </w:rPr>
        <w:t xml:space="preserve"> zverejnená Štatistickým úradom SR.</w:t>
      </w:r>
    </w:p>
    <w:p w14:paraId="2226841D" w14:textId="3105F204" w:rsidR="007A7D0A" w:rsidRPr="007F0177" w:rsidRDefault="007A7D0A" w:rsidP="00AB4EBA">
      <w:pPr>
        <w:spacing w:after="180"/>
        <w:ind w:left="2268" w:hanging="850"/>
        <w:jc w:val="both"/>
        <w:rPr>
          <w:rFonts w:ascii="Cambria" w:eastAsia="Calibri" w:hAnsi="Cambria" w:cs="Calibri"/>
        </w:rPr>
      </w:pPr>
      <w:r w:rsidRPr="007F0177">
        <w:rPr>
          <w:rFonts w:ascii="Cambria" w:eastAsia="Calibri" w:hAnsi="Cambria" w:cs="Calibri"/>
        </w:rPr>
        <w:lastRenderedPageBreak/>
        <w:t>K</w:t>
      </w:r>
      <w:r w:rsidRPr="007F0177">
        <w:rPr>
          <w:rFonts w:ascii="Cambria" w:eastAsia="Calibri" w:hAnsi="Cambria" w:cs="Calibri"/>
          <w:vertAlign w:val="subscript"/>
        </w:rPr>
        <w:t>PHM</w:t>
      </w:r>
      <w:r w:rsidRPr="007F0177">
        <w:rPr>
          <w:rFonts w:ascii="Cambria" w:eastAsia="Calibri" w:hAnsi="Cambria" w:cs="Calibri"/>
        </w:rPr>
        <w:tab/>
        <w:t xml:space="preserve">je priemerná cena </w:t>
      </w:r>
      <w:r w:rsidR="00BC407B" w:rsidRPr="007F0177">
        <w:rPr>
          <w:rFonts w:ascii="Cambria" w:eastAsia="Calibri" w:hAnsi="Cambria" w:cs="Calibri"/>
        </w:rPr>
        <w:t>(nafta/</w:t>
      </w:r>
      <w:r w:rsidRPr="007F0177">
        <w:rPr>
          <w:rFonts w:ascii="Cambria" w:eastAsia="Calibri" w:hAnsi="Cambria" w:cs="Calibri"/>
        </w:rPr>
        <w:t>CNG</w:t>
      </w:r>
      <w:r w:rsidR="00BC407B" w:rsidRPr="007F0177">
        <w:rPr>
          <w:rFonts w:ascii="Cambria" w:eastAsia="Calibri" w:hAnsi="Cambria" w:cs="Calibri"/>
        </w:rPr>
        <w:t>)</w:t>
      </w:r>
      <w:r w:rsidRPr="007F0177">
        <w:rPr>
          <w:rFonts w:ascii="Cambria" w:eastAsia="Calibri" w:hAnsi="Cambria" w:cs="Calibri"/>
        </w:rPr>
        <w:t xml:space="preserve"> v SR za štvrťrok predchádzajúci štvrťroku, v ktorom uplynula lehota na predkladanie ponúk v</w:t>
      </w:r>
      <w:r w:rsidR="006905ED" w:rsidRPr="007F0177">
        <w:rPr>
          <w:rFonts w:ascii="Cambria" w:eastAsia="Calibri" w:hAnsi="Cambria" w:cs="Calibri"/>
        </w:rPr>
        <w:t>o Verejnom obstarávaní</w:t>
      </w:r>
      <w:r w:rsidRPr="007F0177">
        <w:rPr>
          <w:rFonts w:ascii="Cambria" w:eastAsia="Calibri" w:hAnsi="Cambria" w:cs="Calibri"/>
        </w:rPr>
        <w:t>. Táto priemerná cena vychádza z priemerných mesačných cien v SR zverejnených Štatistickým úradom SR a je vypočítaná ako priemer cien za tri mesiace tvoriace príslušný štvrťrok (EUR).</w:t>
      </w:r>
    </w:p>
    <w:p w14:paraId="1A989EF7" w14:textId="27BA3DF8" w:rsidR="007A7D0A" w:rsidRPr="007F0177" w:rsidRDefault="00293207" w:rsidP="00511F40">
      <w:pPr>
        <w:pStyle w:val="Heading4"/>
        <w:rPr>
          <w:rFonts w:ascii="Cambria" w:eastAsia="Calibri" w:hAnsi="Cambria" w:cs="Calibri"/>
        </w:rPr>
      </w:pPr>
      <w:bookmarkStart w:id="142" w:name="_Ref75189184"/>
      <w:r w:rsidRPr="007F0177">
        <w:rPr>
          <w:rFonts w:ascii="Cambria" w:eastAsia="Calibri" w:hAnsi="Cambria" w:cs="Calibri"/>
        </w:rPr>
        <w:t>aktualizovaná cena za priamy materiál, opravy a údržbu</w:t>
      </w:r>
      <w:bookmarkEnd w:id="142"/>
    </w:p>
    <w:p w14:paraId="33EB6564" w14:textId="0E445FB7" w:rsidR="00293207" w:rsidRPr="007F0177" w:rsidRDefault="00293207" w:rsidP="00293207">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PNA</w:t>
      </w:r>
      <w:r w:rsidRPr="007F0177">
        <w:rPr>
          <w:rFonts w:ascii="Cambria" w:eastAsia="Calibri" w:hAnsi="Cambria" w:cs="Calibri"/>
          <w:bCs/>
        </w:rPr>
        <w:t>= C</w:t>
      </w:r>
      <w:r w:rsidRPr="007F0177">
        <w:rPr>
          <w:rFonts w:ascii="Cambria" w:eastAsia="Calibri" w:hAnsi="Cambria" w:cs="Calibri"/>
          <w:bCs/>
          <w:vertAlign w:val="subscript"/>
        </w:rPr>
        <w:t xml:space="preserve">PN </w:t>
      </w:r>
      <w:r w:rsidRPr="007F0177">
        <w:rPr>
          <w:rFonts w:ascii="Cambria" w:eastAsia="Calibri" w:hAnsi="Cambria" w:cs="Calibri"/>
          <w:bCs/>
        </w:rPr>
        <w:t>x  [K</w:t>
      </w:r>
      <w:r w:rsidRPr="007F0177">
        <w:rPr>
          <w:rFonts w:ascii="Cambria" w:eastAsia="Calibri" w:hAnsi="Cambria" w:cs="Calibri"/>
          <w:bCs/>
          <w:vertAlign w:val="subscript"/>
        </w:rPr>
        <w:t>INFA</w:t>
      </w:r>
      <w:r w:rsidRPr="007F0177">
        <w:rPr>
          <w:rFonts w:ascii="Cambria" w:eastAsia="Calibri" w:hAnsi="Cambria" w:cs="Calibri"/>
          <w:bCs/>
        </w:rPr>
        <w:t xml:space="preserve"> / K</w:t>
      </w:r>
      <w:r w:rsidRPr="007F0177">
        <w:rPr>
          <w:rFonts w:ascii="Cambria" w:eastAsia="Calibri" w:hAnsi="Cambria" w:cs="Calibri"/>
          <w:bCs/>
          <w:vertAlign w:val="subscript"/>
        </w:rPr>
        <w:t>INF</w:t>
      </w:r>
      <w:r w:rsidRPr="007F0177">
        <w:rPr>
          <w:rFonts w:ascii="Cambria" w:eastAsia="Calibri" w:hAnsi="Cambria" w:cs="Calibri"/>
          <w:bCs/>
        </w:rPr>
        <w:t>]</w:t>
      </w:r>
    </w:p>
    <w:p w14:paraId="7C670037" w14:textId="04866F24" w:rsidR="00060314" w:rsidRPr="007F0177" w:rsidRDefault="00060314" w:rsidP="00060314">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PNVOA</w:t>
      </w:r>
      <w:r w:rsidRPr="007F0177">
        <w:rPr>
          <w:rFonts w:ascii="Cambria" w:eastAsia="Calibri" w:hAnsi="Cambria" w:cs="Calibri"/>
          <w:bCs/>
        </w:rPr>
        <w:t>= C</w:t>
      </w:r>
      <w:r w:rsidRPr="007F0177">
        <w:rPr>
          <w:rFonts w:ascii="Cambria" w:eastAsia="Calibri" w:hAnsi="Cambria" w:cs="Calibri"/>
          <w:bCs/>
          <w:vertAlign w:val="subscript"/>
        </w:rPr>
        <w:t xml:space="preserve">PNVO </w:t>
      </w:r>
      <w:r w:rsidRPr="007F0177">
        <w:rPr>
          <w:rFonts w:ascii="Cambria" w:eastAsia="Calibri" w:hAnsi="Cambria" w:cs="Calibri"/>
          <w:bCs/>
        </w:rPr>
        <w:t>x  [K</w:t>
      </w:r>
      <w:r w:rsidRPr="007F0177">
        <w:rPr>
          <w:rFonts w:ascii="Cambria" w:eastAsia="Calibri" w:hAnsi="Cambria" w:cs="Calibri"/>
          <w:bCs/>
          <w:vertAlign w:val="subscript"/>
        </w:rPr>
        <w:t>INFA</w:t>
      </w:r>
      <w:r w:rsidRPr="007F0177">
        <w:rPr>
          <w:rFonts w:ascii="Cambria" w:eastAsia="Calibri" w:hAnsi="Cambria" w:cs="Calibri"/>
          <w:bCs/>
        </w:rPr>
        <w:t xml:space="preserve"> / K</w:t>
      </w:r>
      <w:r w:rsidRPr="007F0177">
        <w:rPr>
          <w:rFonts w:ascii="Cambria" w:eastAsia="Calibri" w:hAnsi="Cambria" w:cs="Calibri"/>
          <w:bCs/>
          <w:vertAlign w:val="subscript"/>
        </w:rPr>
        <w:t>INF</w:t>
      </w:r>
      <w:r w:rsidRPr="007F0177">
        <w:rPr>
          <w:rFonts w:ascii="Cambria" w:eastAsia="Calibri" w:hAnsi="Cambria" w:cs="Calibri"/>
          <w:bCs/>
        </w:rPr>
        <w:t>]</w:t>
      </w:r>
    </w:p>
    <w:p w14:paraId="6A538C02" w14:textId="77777777"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kde jednotlivé skratky majú nasledovný význam:</w:t>
      </w:r>
    </w:p>
    <w:p w14:paraId="7C51E591" w14:textId="0B226F41"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PNA</w:t>
      </w:r>
      <w:r w:rsidRPr="007F0177">
        <w:rPr>
          <w:rFonts w:ascii="Cambria" w:eastAsia="Calibri" w:hAnsi="Cambria" w:cs="Calibri"/>
          <w:vertAlign w:val="subscript"/>
        </w:rPr>
        <w:tab/>
      </w:r>
      <w:r w:rsidRPr="007F0177">
        <w:rPr>
          <w:rFonts w:ascii="Cambria" w:eastAsia="Calibri" w:hAnsi="Cambria" w:cs="Calibri"/>
        </w:rPr>
        <w:t>aktualizovaná cena za priamy materiál, opravy a údržbu</w:t>
      </w:r>
    </w:p>
    <w:p w14:paraId="6CE0F850" w14:textId="78600201"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w:t>
      </w:r>
      <w:r w:rsidRPr="007F0177">
        <w:rPr>
          <w:rFonts w:ascii="Cambria" w:eastAsia="Calibri" w:hAnsi="Cambria" w:cs="Calibri"/>
          <w:vertAlign w:val="subscript"/>
        </w:rPr>
        <w:tab/>
      </w:r>
      <w:r w:rsidRPr="007F0177">
        <w:rPr>
          <w:rFonts w:ascii="Cambria" w:eastAsia="Calibri" w:hAnsi="Cambria" w:cs="Calibri"/>
        </w:rPr>
        <w:t xml:space="preserve">cena za priamy materiál, opravy a údržbu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w:t>
      </w:r>
    </w:p>
    <w:p w14:paraId="09F7BB11" w14:textId="13CC26F8" w:rsidR="00060314" w:rsidRPr="007F0177" w:rsidRDefault="00060314" w:rsidP="00060314">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PNVOA</w:t>
      </w:r>
      <w:r w:rsidRPr="007F0177">
        <w:rPr>
          <w:rFonts w:ascii="Cambria" w:eastAsia="Calibri" w:hAnsi="Cambria" w:cs="Calibri"/>
          <w:vertAlign w:val="subscript"/>
        </w:rPr>
        <w:tab/>
      </w:r>
      <w:r w:rsidRPr="007F0177">
        <w:rPr>
          <w:rFonts w:ascii="Cambria" w:eastAsia="Calibri" w:hAnsi="Cambria" w:cs="Calibri"/>
        </w:rPr>
        <w:t>aktualizovaná cena za priamy materiál, opravy a údržbu za Vozidlá objednávateľa</w:t>
      </w:r>
    </w:p>
    <w:p w14:paraId="0A3FCA28" w14:textId="43860226" w:rsidR="00060314" w:rsidRPr="007F0177" w:rsidRDefault="00060314" w:rsidP="00060314">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PNVO</w:t>
      </w:r>
      <w:r w:rsidRPr="007F0177">
        <w:rPr>
          <w:rFonts w:ascii="Cambria" w:eastAsia="Calibri" w:hAnsi="Cambria" w:cs="Calibri"/>
          <w:vertAlign w:val="subscript"/>
        </w:rPr>
        <w:tab/>
      </w:r>
      <w:r w:rsidRPr="007F0177">
        <w:rPr>
          <w:rFonts w:ascii="Cambria" w:eastAsia="Calibri" w:hAnsi="Cambria" w:cs="Calibri"/>
        </w:rPr>
        <w:t xml:space="preserve">cena za priamy materiál, opravy a údržbu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 za Vozidlá objednávateľa</w:t>
      </w:r>
    </w:p>
    <w:p w14:paraId="0DA31305" w14:textId="77777777"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INFA</w:t>
      </w:r>
      <w:r w:rsidRPr="007F0177">
        <w:rPr>
          <w:rFonts w:ascii="Cambria" w:eastAsia="Calibri" w:hAnsi="Cambria" w:cs="Calibri"/>
        </w:rPr>
        <w:tab/>
        <w:t>je priemerná úroveň spotrebiteľských cien v SR za mesiac, pre ktorý je vypočítaná K</w:t>
      </w:r>
      <w:r w:rsidRPr="007F0177">
        <w:rPr>
          <w:rFonts w:ascii="Cambria" w:eastAsia="Calibri" w:hAnsi="Cambria" w:cs="Calibri"/>
          <w:vertAlign w:val="subscript"/>
        </w:rPr>
        <w:t>INFA</w:t>
      </w:r>
    </w:p>
    <w:p w14:paraId="441D6754" w14:textId="279564F4"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w:t>
      </w:r>
      <w:r w:rsidRPr="007F0177">
        <w:rPr>
          <w:rFonts w:ascii="Cambria" w:eastAsia="Calibri" w:hAnsi="Cambria" w:cs="Calibri"/>
        </w:rPr>
        <w:tab/>
        <w:t>je priemerná úroveň spotrebiteľských cien v SR za štvrťrok predchádzajúci štvrťroku, v ktorom uplynula lehota na predkladanie ponúk vo Verejnom obstarávaní.</w:t>
      </w:r>
    </w:p>
    <w:p w14:paraId="4B1F7B2D" w14:textId="4C225713" w:rsidR="00293207" w:rsidRPr="007F0177" w:rsidRDefault="00293207" w:rsidP="00293207">
      <w:pPr>
        <w:pStyle w:val="Heading4"/>
        <w:numPr>
          <w:ilvl w:val="0"/>
          <w:numId w:val="0"/>
        </w:numPr>
        <w:ind w:left="1440"/>
        <w:rPr>
          <w:rFonts w:ascii="Cambria" w:eastAsia="Calibri" w:hAnsi="Cambria" w:cs="Calibri"/>
        </w:rPr>
      </w:pPr>
      <w:r w:rsidRPr="007F0177">
        <w:rPr>
          <w:rFonts w:ascii="Cambria" w:eastAsia="Calibri" w:hAnsi="Cambria" w:cs="Calibri"/>
        </w:rPr>
        <w:t xml:space="preserve">Hodnoty </w:t>
      </w:r>
      <w:r w:rsidR="003E2E89" w:rsidRPr="00DC58C3">
        <w:rPr>
          <w:rFonts w:ascii="Cambria" w:eastAsia="Calibri" w:hAnsi="Cambria" w:cs="Calibri"/>
        </w:rPr>
        <w:t>K</w:t>
      </w:r>
      <w:r w:rsidR="003E2E89" w:rsidRPr="00DC58C3">
        <w:rPr>
          <w:rFonts w:ascii="Cambria" w:eastAsia="Calibri" w:hAnsi="Cambria" w:cs="Calibri"/>
          <w:vertAlign w:val="subscript"/>
        </w:rPr>
        <w:t>INFA</w:t>
      </w:r>
      <w:r w:rsidR="003E2E89" w:rsidRPr="00B60B6C">
        <w:rPr>
          <w:rFonts w:ascii="Cambria" w:eastAsia="Calibri" w:hAnsi="Cambria" w:cs="Calibri"/>
        </w:rPr>
        <w:t xml:space="preserve">  a </w:t>
      </w:r>
      <w:r w:rsidR="003E2E89" w:rsidRPr="00DC58C3">
        <w:rPr>
          <w:rFonts w:ascii="Cambria" w:eastAsia="Calibri" w:hAnsi="Cambria" w:cs="Calibri"/>
        </w:rPr>
        <w:t>K</w:t>
      </w:r>
      <w:r w:rsidR="003E2E89" w:rsidRPr="00DC58C3">
        <w:rPr>
          <w:rFonts w:ascii="Cambria" w:eastAsia="Calibri" w:hAnsi="Cambria" w:cs="Calibri"/>
          <w:vertAlign w:val="subscript"/>
        </w:rPr>
        <w:t>INF</w:t>
      </w:r>
      <w:r w:rsidR="003E2E89" w:rsidRPr="00B60B6C">
        <w:rPr>
          <w:rFonts w:ascii="Cambria" w:eastAsia="Calibri" w:hAnsi="Cambria" w:cs="Calibri"/>
        </w:rPr>
        <w:t xml:space="preserve"> </w:t>
      </w:r>
      <w:r w:rsidRPr="00DC58C3">
        <w:rPr>
          <w:rFonts w:ascii="Cambria" w:eastAsia="Calibri" w:hAnsi="Cambria" w:cs="Calibri"/>
        </w:rPr>
        <w:t xml:space="preserve"> vychádzajú</w:t>
      </w:r>
      <w:r w:rsidRPr="007F0177">
        <w:rPr>
          <w:rFonts w:ascii="Cambria" w:eastAsia="Calibri" w:hAnsi="Cambria" w:cs="Calibri"/>
        </w:rPr>
        <w:t xml:space="preserve"> z „Indexu spotrebiteľských cien oproti bázickému obdobiu“, ukazovateľa „Spotrebiteľské ceny úhrnom“ zverejneného Štatistickým úradom SR. </w:t>
      </w:r>
    </w:p>
    <w:p w14:paraId="2FAE7E5E" w14:textId="1F0BADC2" w:rsidR="007A7D0A" w:rsidRPr="007F0177" w:rsidRDefault="000915E7" w:rsidP="00511F40">
      <w:pPr>
        <w:pStyle w:val="Heading4"/>
        <w:rPr>
          <w:rFonts w:ascii="Cambria" w:eastAsia="Calibri" w:hAnsi="Cambria" w:cs="Calibri"/>
        </w:rPr>
      </w:pPr>
      <w:bookmarkStart w:id="143" w:name="_Ref75189191"/>
      <w:r w:rsidRPr="007F0177">
        <w:rPr>
          <w:rFonts w:ascii="Cambria" w:eastAsia="Calibri" w:hAnsi="Cambria" w:cs="Calibri"/>
        </w:rPr>
        <w:t>aktualizovaná cena za náklady práce vodičov</w:t>
      </w:r>
      <w:bookmarkEnd w:id="143"/>
    </w:p>
    <w:p w14:paraId="135CBC8A" w14:textId="77777777" w:rsidR="002C7AB1" w:rsidRPr="007F0177" w:rsidRDefault="002C7AB1" w:rsidP="002C7AB1">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NPVA</w:t>
      </w:r>
      <w:r w:rsidRPr="007F0177">
        <w:rPr>
          <w:rFonts w:ascii="Cambria" w:eastAsia="Calibri" w:hAnsi="Cambria" w:cs="Calibri"/>
          <w:bCs/>
        </w:rPr>
        <w:t xml:space="preserve"> = C</w:t>
      </w:r>
      <w:r w:rsidRPr="007F0177">
        <w:rPr>
          <w:rFonts w:ascii="Cambria" w:eastAsia="Calibri" w:hAnsi="Cambria" w:cs="Calibri"/>
          <w:bCs/>
          <w:vertAlign w:val="subscript"/>
        </w:rPr>
        <w:t xml:space="preserve">NPV  </w:t>
      </w:r>
      <w:r w:rsidRPr="007F0177">
        <w:rPr>
          <w:rFonts w:ascii="Cambria" w:eastAsia="Calibri" w:hAnsi="Cambria" w:cs="Calibri"/>
          <w:bCs/>
        </w:rPr>
        <w:t>x  [K</w:t>
      </w:r>
      <w:r w:rsidRPr="007F0177">
        <w:rPr>
          <w:rFonts w:ascii="Cambria" w:eastAsia="Calibri" w:hAnsi="Cambria" w:cs="Calibri"/>
          <w:bCs/>
          <w:vertAlign w:val="subscript"/>
        </w:rPr>
        <w:t>PRIEMA</w:t>
      </w:r>
      <w:r w:rsidRPr="007F0177">
        <w:rPr>
          <w:rFonts w:ascii="Cambria" w:eastAsia="Calibri" w:hAnsi="Cambria" w:cs="Calibri"/>
          <w:bCs/>
        </w:rPr>
        <w:t xml:space="preserve"> / K</w:t>
      </w:r>
      <w:r w:rsidRPr="007F0177">
        <w:rPr>
          <w:rFonts w:ascii="Cambria" w:eastAsia="Calibri" w:hAnsi="Cambria" w:cs="Calibri"/>
          <w:bCs/>
          <w:vertAlign w:val="subscript"/>
        </w:rPr>
        <w:t>PRIEM</w:t>
      </w:r>
      <w:r w:rsidRPr="007F0177">
        <w:rPr>
          <w:rFonts w:ascii="Cambria" w:eastAsia="Calibri" w:hAnsi="Cambria" w:cs="Calibri"/>
          <w:bCs/>
        </w:rPr>
        <w:t>]</w:t>
      </w:r>
    </w:p>
    <w:p w14:paraId="655AC63A" w14:textId="77777777" w:rsidR="002C7AB1" w:rsidRPr="007F0177" w:rsidRDefault="002C7AB1" w:rsidP="002C7AB1">
      <w:pPr>
        <w:spacing w:after="180"/>
        <w:ind w:left="2268" w:hanging="850"/>
        <w:jc w:val="both"/>
        <w:rPr>
          <w:rFonts w:ascii="Cambria" w:eastAsia="Calibri" w:hAnsi="Cambria" w:cs="Calibri"/>
        </w:rPr>
      </w:pPr>
      <w:r w:rsidRPr="007F0177">
        <w:rPr>
          <w:rFonts w:ascii="Cambria" w:eastAsia="Calibri" w:hAnsi="Cambria" w:cs="Calibri"/>
        </w:rPr>
        <w:t>kde jednotlivé skratky majú nasledovný význam:</w:t>
      </w:r>
    </w:p>
    <w:p w14:paraId="59B3466E" w14:textId="4C25C37B" w:rsidR="002C7AB1" w:rsidRPr="007F0177" w:rsidRDefault="002C7AB1" w:rsidP="002C7AB1">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NPVA</w:t>
      </w:r>
      <w:r w:rsidRPr="007F0177">
        <w:rPr>
          <w:rFonts w:ascii="Cambria" w:eastAsia="Calibri" w:hAnsi="Cambria" w:cs="Calibri"/>
          <w:vertAlign w:val="subscript"/>
        </w:rPr>
        <w:tab/>
      </w:r>
      <w:r w:rsidRPr="007F0177">
        <w:rPr>
          <w:rFonts w:ascii="Cambria" w:eastAsia="Calibri" w:hAnsi="Cambria" w:cs="Calibri"/>
        </w:rPr>
        <w:t>aktualizovaná cena za náklady práce vodičov</w:t>
      </w:r>
    </w:p>
    <w:p w14:paraId="4DA1C034" w14:textId="2474AE43" w:rsidR="002C7AB1" w:rsidRPr="007F0177" w:rsidRDefault="002C7AB1" w:rsidP="002C7AB1">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NPV</w:t>
      </w:r>
      <w:r w:rsidRPr="007F0177">
        <w:rPr>
          <w:rFonts w:ascii="Cambria" w:eastAsia="Calibri" w:hAnsi="Cambria" w:cs="Calibri"/>
          <w:vertAlign w:val="subscript"/>
        </w:rPr>
        <w:tab/>
      </w:r>
      <w:r w:rsidRPr="007F0177">
        <w:rPr>
          <w:rFonts w:ascii="Cambria" w:eastAsia="Calibri" w:hAnsi="Cambria" w:cs="Calibri"/>
        </w:rPr>
        <w:t xml:space="preserve">cena za náklady práce vodičov podľa </w:t>
      </w:r>
      <w:r w:rsidR="008D7094" w:rsidRPr="007F0177">
        <w:rPr>
          <w:rFonts w:ascii="Cambria" w:eastAsia="Calibri" w:hAnsi="Cambria" w:cs="Calibri"/>
        </w:rPr>
        <w:t xml:space="preserve">bodu </w:t>
      </w:r>
      <w:r w:rsidR="008D7094" w:rsidRPr="007F0177">
        <w:rPr>
          <w:rFonts w:ascii="Cambria" w:eastAsia="Calibri" w:hAnsi="Cambria" w:cs="Calibri"/>
        </w:rPr>
        <w:fldChar w:fldCharType="begin"/>
      </w:r>
      <w:r w:rsidR="008D7094"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8D7094" w:rsidRPr="007F0177">
        <w:rPr>
          <w:rFonts w:ascii="Cambria" w:eastAsia="Calibri" w:hAnsi="Cambria" w:cs="Calibri"/>
        </w:rPr>
      </w:r>
      <w:r w:rsidR="008D7094" w:rsidRPr="007F0177">
        <w:rPr>
          <w:rFonts w:ascii="Cambria" w:eastAsia="Calibri" w:hAnsi="Cambria" w:cs="Calibri"/>
        </w:rPr>
        <w:fldChar w:fldCharType="separate"/>
      </w:r>
      <w:r w:rsidR="009A6329">
        <w:rPr>
          <w:rFonts w:ascii="Cambria" w:eastAsia="Calibri" w:hAnsi="Cambria" w:cs="Calibri"/>
        </w:rPr>
        <w:t>8.3</w:t>
      </w:r>
      <w:r w:rsidR="008D7094" w:rsidRPr="007F0177">
        <w:rPr>
          <w:rFonts w:ascii="Cambria" w:eastAsia="Calibri" w:hAnsi="Cambria" w:cs="Calibri"/>
        </w:rPr>
        <w:fldChar w:fldCharType="end"/>
      </w:r>
      <w:r w:rsidR="008D7094" w:rsidRPr="007F0177">
        <w:rPr>
          <w:rFonts w:ascii="Cambria" w:eastAsia="Calibri" w:hAnsi="Cambria" w:cs="Calibri"/>
        </w:rPr>
        <w:t xml:space="preserve"> tejto Zmluvy</w:t>
      </w:r>
      <w:r w:rsidR="00863D81">
        <w:rPr>
          <w:rFonts w:ascii="Cambria" w:eastAsia="Calibri" w:hAnsi="Cambria" w:cs="Calibri"/>
        </w:rPr>
        <w:t xml:space="preserve">, </w:t>
      </w:r>
      <w:r w:rsidR="00863D81" w:rsidRPr="00863D81">
        <w:rPr>
          <w:rFonts w:ascii="Cambria" w:eastAsia="Calibri" w:hAnsi="Cambria" w:cs="Calibri"/>
        </w:rPr>
        <w:t>ktorá môže byť v dôsledku uzatvorenia kolektívnej zmluvy vyššieho stupňa uzatvorenej podľa zákona  2/1991 Zb. o kolektívnom vyjednávaní v znení neskorších predpisov vzťahujúcej sa na Dopravcu, upravená oproti cene za náklady práce podľa Ponuky Dopravcu o toľko percent, o koľko percent sa Dopravcovi preukázateľne zvýšia osobné náklady v dôsledku uzatvorenia kolektívnej zmluvy vyššieho stupňa, maximálne však o 5% ročne</w:t>
      </w:r>
    </w:p>
    <w:p w14:paraId="2124C715" w14:textId="77777777" w:rsidR="002C7AB1" w:rsidRPr="007F0177" w:rsidRDefault="002C7AB1" w:rsidP="002C7AB1">
      <w:pPr>
        <w:spacing w:after="180"/>
        <w:ind w:left="2268" w:hanging="850"/>
        <w:jc w:val="both"/>
        <w:rPr>
          <w:rFonts w:ascii="Cambria" w:eastAsia="Calibri" w:hAnsi="Cambria" w:cs="Calibri"/>
          <w:vertAlign w:val="subscript"/>
        </w:rPr>
      </w:pPr>
      <w:r w:rsidRPr="007F0177">
        <w:rPr>
          <w:rFonts w:ascii="Cambria" w:eastAsia="Calibri" w:hAnsi="Cambria" w:cs="Calibri"/>
        </w:rPr>
        <w:t>K</w:t>
      </w:r>
      <w:r w:rsidRPr="007F0177">
        <w:rPr>
          <w:rFonts w:ascii="Cambria" w:eastAsia="Calibri" w:hAnsi="Cambria" w:cs="Calibri"/>
          <w:vertAlign w:val="subscript"/>
        </w:rPr>
        <w:t>PRIEMA</w:t>
      </w:r>
      <w:r w:rsidRPr="007F0177">
        <w:rPr>
          <w:rFonts w:ascii="Cambria" w:eastAsia="Calibri" w:hAnsi="Cambria" w:cs="Calibri"/>
        </w:rPr>
        <w:t xml:space="preserve">  </w:t>
      </w:r>
      <w:r w:rsidRPr="007F0177">
        <w:rPr>
          <w:rFonts w:ascii="Cambria" w:eastAsia="Calibri" w:hAnsi="Cambria" w:cs="Calibri"/>
        </w:rPr>
        <w:tab/>
        <w:t>je priemer hodnôt priemernej mesačnej nominálnej mzdy zamestnanca hospodárstva SR zverejnenú Štatistickým úradom SR za štyri štvrťroky bezprostredne predchádzajúce štvrťroku, pre ktorý je vypočítaná C</w:t>
      </w:r>
      <w:r w:rsidRPr="007F0177">
        <w:rPr>
          <w:rFonts w:ascii="Cambria" w:eastAsia="Calibri" w:hAnsi="Cambria" w:cs="Calibri"/>
          <w:vertAlign w:val="subscript"/>
        </w:rPr>
        <w:t>NPVA</w:t>
      </w:r>
    </w:p>
    <w:p w14:paraId="1AF62CE0" w14:textId="57CE82B0" w:rsidR="002C7AB1" w:rsidRPr="007F0177" w:rsidRDefault="002C7AB1" w:rsidP="002C7AB1">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PRIEM</w:t>
      </w:r>
      <w:r w:rsidRPr="007F0177">
        <w:rPr>
          <w:rFonts w:ascii="Cambria" w:eastAsia="Calibri" w:hAnsi="Cambria" w:cs="Calibri"/>
        </w:rPr>
        <w:t xml:space="preserve">  </w:t>
      </w:r>
      <w:r w:rsidRPr="007F0177">
        <w:rPr>
          <w:rFonts w:ascii="Cambria" w:eastAsia="Calibri" w:hAnsi="Cambria" w:cs="Calibri"/>
        </w:rPr>
        <w:tab/>
        <w:t xml:space="preserve">je priemer hodnôt priemernej mesačnej nominálnej mzdy zamestnanca hospodárstva SR zverejnených Štatistickým úradom SR za štyri </w:t>
      </w:r>
      <w:r w:rsidRPr="007F0177">
        <w:rPr>
          <w:rFonts w:ascii="Cambria" w:eastAsia="Calibri" w:hAnsi="Cambria" w:cs="Calibri"/>
        </w:rPr>
        <w:lastRenderedPageBreak/>
        <w:t>štvrťroky  bezprostredne predchádzajúce štvrťroku, v ktorom uplynula lehota na predkladanie ponúk v Procese verejného obstarávania</w:t>
      </w:r>
    </w:p>
    <w:p w14:paraId="2B011DA8" w14:textId="12FB760D" w:rsidR="00E905BC" w:rsidRPr="007F0177" w:rsidRDefault="00E905BC" w:rsidP="00E905BC">
      <w:pPr>
        <w:pStyle w:val="Heading4"/>
        <w:rPr>
          <w:rFonts w:ascii="Cambria" w:eastAsia="Calibri" w:hAnsi="Cambria" w:cs="Calibri"/>
        </w:rPr>
      </w:pPr>
      <w:bookmarkStart w:id="144" w:name="_Ref75189194"/>
      <w:r w:rsidRPr="007F0177">
        <w:rPr>
          <w:rFonts w:ascii="Cambria" w:eastAsia="Calibri" w:hAnsi="Cambria" w:cs="Calibri"/>
        </w:rPr>
        <w:t>aktualizovaná cena za náklady práce ostatných zamestnancov</w:t>
      </w:r>
      <w:bookmarkEnd w:id="144"/>
      <w:r w:rsidRPr="007F0177">
        <w:rPr>
          <w:rFonts w:ascii="Cambria" w:eastAsia="Calibri" w:hAnsi="Cambria" w:cs="Calibri"/>
        </w:rPr>
        <w:t xml:space="preserve"> </w:t>
      </w:r>
    </w:p>
    <w:p w14:paraId="36A64706" w14:textId="1B7EF671" w:rsidR="00E905BC" w:rsidRPr="007F0177" w:rsidRDefault="00E905BC" w:rsidP="00E905BC">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NPOA</w:t>
      </w:r>
      <w:r w:rsidRPr="007F0177">
        <w:rPr>
          <w:rFonts w:ascii="Cambria" w:eastAsia="Calibri" w:hAnsi="Cambria" w:cs="Calibri"/>
          <w:bCs/>
        </w:rPr>
        <w:t>= C</w:t>
      </w:r>
      <w:r w:rsidRPr="007F0177">
        <w:rPr>
          <w:rFonts w:ascii="Cambria" w:eastAsia="Calibri" w:hAnsi="Cambria" w:cs="Calibri"/>
          <w:bCs/>
          <w:vertAlign w:val="subscript"/>
        </w:rPr>
        <w:t xml:space="preserve">NPO </w:t>
      </w:r>
      <w:r w:rsidRPr="007F0177">
        <w:rPr>
          <w:rFonts w:ascii="Cambria" w:eastAsia="Calibri" w:hAnsi="Cambria" w:cs="Calibri"/>
          <w:bCs/>
        </w:rPr>
        <w:t>x  [K</w:t>
      </w:r>
      <w:r w:rsidRPr="007F0177">
        <w:rPr>
          <w:rFonts w:ascii="Cambria" w:eastAsia="Calibri" w:hAnsi="Cambria" w:cs="Calibri"/>
          <w:bCs/>
          <w:vertAlign w:val="subscript"/>
        </w:rPr>
        <w:t>INFA</w:t>
      </w:r>
      <w:r w:rsidRPr="007F0177">
        <w:rPr>
          <w:rFonts w:ascii="Cambria" w:eastAsia="Calibri" w:hAnsi="Cambria" w:cs="Calibri"/>
          <w:bCs/>
        </w:rPr>
        <w:t xml:space="preserve"> / K</w:t>
      </w:r>
      <w:r w:rsidRPr="007F0177">
        <w:rPr>
          <w:rFonts w:ascii="Cambria" w:eastAsia="Calibri" w:hAnsi="Cambria" w:cs="Calibri"/>
          <w:bCs/>
          <w:vertAlign w:val="subscript"/>
        </w:rPr>
        <w:t>INF</w:t>
      </w:r>
      <w:r w:rsidRPr="007F0177">
        <w:rPr>
          <w:rFonts w:ascii="Cambria" w:eastAsia="Calibri" w:hAnsi="Cambria" w:cs="Calibri"/>
          <w:bCs/>
        </w:rPr>
        <w:t>]</w:t>
      </w:r>
    </w:p>
    <w:p w14:paraId="38C4FB21" w14:textId="77777777" w:rsidR="003568A5" w:rsidRPr="007F0177" w:rsidRDefault="003568A5" w:rsidP="003568A5">
      <w:pPr>
        <w:spacing w:after="180"/>
        <w:ind w:left="2268" w:hanging="850"/>
        <w:jc w:val="both"/>
        <w:rPr>
          <w:rFonts w:ascii="Cambria" w:eastAsia="Calibri" w:hAnsi="Cambria" w:cs="Calibri"/>
        </w:rPr>
      </w:pPr>
      <w:r w:rsidRPr="007F0177">
        <w:rPr>
          <w:rFonts w:ascii="Cambria" w:eastAsia="Calibri" w:hAnsi="Cambria" w:cs="Calibri"/>
        </w:rPr>
        <w:t>kde jednotlivé skratky majú nasledovný význam:</w:t>
      </w:r>
    </w:p>
    <w:p w14:paraId="1C31DFC0" w14:textId="64CA883C" w:rsidR="00E905BC" w:rsidRPr="007F0177" w:rsidRDefault="00E905BC" w:rsidP="00E905BC">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NPOA</w:t>
      </w:r>
      <w:r w:rsidR="0005593A" w:rsidRPr="007F0177">
        <w:rPr>
          <w:rFonts w:ascii="Cambria" w:eastAsia="Calibri" w:hAnsi="Cambria" w:cs="Calibri"/>
          <w:vertAlign w:val="subscript"/>
        </w:rPr>
        <w:tab/>
      </w:r>
      <w:r w:rsidRPr="007F0177">
        <w:rPr>
          <w:rFonts w:ascii="Cambria" w:eastAsia="Calibri" w:hAnsi="Cambria" w:cs="Calibri"/>
        </w:rPr>
        <w:t>aktualizovaná cena za náklady práce ostatných zamestnancov</w:t>
      </w:r>
    </w:p>
    <w:p w14:paraId="406195B4" w14:textId="68EE4654" w:rsidR="00E905BC" w:rsidRPr="007F0177" w:rsidRDefault="00E905BC" w:rsidP="00E905BC">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NPO</w:t>
      </w:r>
      <w:r w:rsidR="0005593A" w:rsidRPr="007F0177">
        <w:rPr>
          <w:rFonts w:ascii="Cambria" w:eastAsia="Calibri" w:hAnsi="Cambria" w:cs="Calibri"/>
          <w:vertAlign w:val="subscript"/>
        </w:rPr>
        <w:tab/>
      </w:r>
      <w:r w:rsidRPr="007F0177">
        <w:rPr>
          <w:rFonts w:ascii="Cambria" w:eastAsia="Calibri" w:hAnsi="Cambria" w:cs="Calibri"/>
        </w:rPr>
        <w:t xml:space="preserve">cena za náklady práce ostatných zamestnancov podľa </w:t>
      </w:r>
      <w:r w:rsidR="008D7094" w:rsidRPr="007F0177">
        <w:rPr>
          <w:rFonts w:ascii="Cambria" w:eastAsia="Calibri" w:hAnsi="Cambria" w:cs="Calibri"/>
        </w:rPr>
        <w:t xml:space="preserve">bodu </w:t>
      </w:r>
      <w:r w:rsidR="008D7094" w:rsidRPr="007F0177">
        <w:rPr>
          <w:rFonts w:ascii="Cambria" w:eastAsia="Calibri" w:hAnsi="Cambria" w:cs="Calibri"/>
        </w:rPr>
        <w:fldChar w:fldCharType="begin"/>
      </w:r>
      <w:r w:rsidR="008D7094"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8D7094" w:rsidRPr="007F0177">
        <w:rPr>
          <w:rFonts w:ascii="Cambria" w:eastAsia="Calibri" w:hAnsi="Cambria" w:cs="Calibri"/>
        </w:rPr>
      </w:r>
      <w:r w:rsidR="008D7094" w:rsidRPr="007F0177">
        <w:rPr>
          <w:rFonts w:ascii="Cambria" w:eastAsia="Calibri" w:hAnsi="Cambria" w:cs="Calibri"/>
        </w:rPr>
        <w:fldChar w:fldCharType="separate"/>
      </w:r>
      <w:r w:rsidR="009A6329">
        <w:rPr>
          <w:rFonts w:ascii="Cambria" w:eastAsia="Calibri" w:hAnsi="Cambria" w:cs="Calibri"/>
        </w:rPr>
        <w:t>8.3</w:t>
      </w:r>
      <w:r w:rsidR="008D7094" w:rsidRPr="007F0177">
        <w:rPr>
          <w:rFonts w:ascii="Cambria" w:eastAsia="Calibri" w:hAnsi="Cambria" w:cs="Calibri"/>
        </w:rPr>
        <w:fldChar w:fldCharType="end"/>
      </w:r>
      <w:r w:rsidR="008D7094" w:rsidRPr="007F0177">
        <w:rPr>
          <w:rFonts w:ascii="Cambria" w:eastAsia="Calibri" w:hAnsi="Cambria" w:cs="Calibri"/>
        </w:rPr>
        <w:t xml:space="preserve"> tejto Zmluvy</w:t>
      </w:r>
      <w:r w:rsidR="00863D81" w:rsidRPr="00863D81">
        <w:rPr>
          <w:rFonts w:ascii="Cambria" w:eastAsia="Calibri" w:hAnsi="Cambria" w:cs="Calibri"/>
        </w:rPr>
        <w:t>, ktorá môže byť v dôsledku uzatvorenia kolektívnej zmluvy vyššieho stupňa uzatvorenej podľa zákona  2/1991 Zb. o kolektívnom vyjednávaní v znení neskorších predpisov vzťahujúcej sa na Dopravcu upravená oproti cene za náklady práce podľa Ponuky Dopravcu o toľko percent, o koľko percent sa Dopravcovi preukázateľne zvýšia osobné náklady v dôsledku uzatvorenia kolektívnej zmluvy vyššieho stupňa, maximálne však o 5% ročne</w:t>
      </w:r>
    </w:p>
    <w:p w14:paraId="6E68B4D9" w14:textId="77777777" w:rsidR="0005593A" w:rsidRPr="007F0177" w:rsidRDefault="0005593A" w:rsidP="0005593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INFA</w:t>
      </w:r>
      <w:r w:rsidRPr="007F0177">
        <w:rPr>
          <w:rFonts w:ascii="Cambria" w:eastAsia="Calibri" w:hAnsi="Cambria" w:cs="Calibri"/>
        </w:rPr>
        <w:tab/>
        <w:t>je priemerná úroveň spotrebiteľských cien v SR za mesiac, pre ktorý je vypočítaná K</w:t>
      </w:r>
      <w:r w:rsidRPr="007F0177">
        <w:rPr>
          <w:rFonts w:ascii="Cambria" w:eastAsia="Calibri" w:hAnsi="Cambria" w:cs="Calibri"/>
          <w:vertAlign w:val="subscript"/>
        </w:rPr>
        <w:t>INFA</w:t>
      </w:r>
    </w:p>
    <w:p w14:paraId="41EEE789" w14:textId="77777777" w:rsidR="0005593A" w:rsidRPr="007F0177" w:rsidRDefault="0005593A" w:rsidP="0005593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w:t>
      </w:r>
      <w:r w:rsidRPr="007F0177">
        <w:rPr>
          <w:rFonts w:ascii="Cambria" w:eastAsia="Calibri" w:hAnsi="Cambria" w:cs="Calibri"/>
        </w:rPr>
        <w:tab/>
        <w:t>je priemerná úroveň spotrebiteľských cien v SR za štvrťrok predchádzajúci štvrťroku, v ktorom uplynula lehota na predkladanie ponúk vo Verejnom obstarávaní.</w:t>
      </w:r>
    </w:p>
    <w:p w14:paraId="625C6D16" w14:textId="0678BECB" w:rsidR="00E905BC" w:rsidRPr="007F0177" w:rsidRDefault="00E905BC" w:rsidP="00E905BC">
      <w:pPr>
        <w:pStyle w:val="Heading4"/>
        <w:rPr>
          <w:rFonts w:ascii="Cambria" w:eastAsia="Calibri" w:hAnsi="Cambria" w:cs="Calibri"/>
        </w:rPr>
      </w:pPr>
      <w:bookmarkStart w:id="145" w:name="_Ref75189199"/>
      <w:r w:rsidRPr="007F0177">
        <w:rPr>
          <w:rFonts w:ascii="Cambria" w:eastAsia="Calibri" w:hAnsi="Cambria" w:cs="Calibri"/>
        </w:rPr>
        <w:t>aktualizovaná cena za nepriame náklady (prevádzková a správna réžia)</w:t>
      </w:r>
      <w:bookmarkEnd w:id="145"/>
    </w:p>
    <w:p w14:paraId="5CFC5B67" w14:textId="77777777" w:rsidR="00E905BC" w:rsidRPr="007F0177" w:rsidRDefault="00E905BC" w:rsidP="00E905BC">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NNA</w:t>
      </w:r>
      <w:r w:rsidRPr="007F0177">
        <w:rPr>
          <w:rFonts w:ascii="Cambria" w:eastAsia="Calibri" w:hAnsi="Cambria" w:cs="Calibri"/>
          <w:bCs/>
        </w:rPr>
        <w:t>= C</w:t>
      </w:r>
      <w:r w:rsidRPr="007F0177">
        <w:rPr>
          <w:rFonts w:ascii="Cambria" w:eastAsia="Calibri" w:hAnsi="Cambria" w:cs="Calibri"/>
          <w:bCs/>
          <w:vertAlign w:val="subscript"/>
        </w:rPr>
        <w:t xml:space="preserve">NN </w:t>
      </w:r>
      <w:r w:rsidRPr="007F0177">
        <w:rPr>
          <w:rFonts w:ascii="Cambria" w:eastAsia="Calibri" w:hAnsi="Cambria" w:cs="Calibri"/>
          <w:bCs/>
        </w:rPr>
        <w:t>x  [K</w:t>
      </w:r>
      <w:r w:rsidRPr="007F0177">
        <w:rPr>
          <w:rFonts w:ascii="Cambria" w:eastAsia="Calibri" w:hAnsi="Cambria" w:cs="Calibri"/>
          <w:bCs/>
          <w:vertAlign w:val="subscript"/>
        </w:rPr>
        <w:t>INFA</w:t>
      </w:r>
      <w:r w:rsidRPr="007F0177">
        <w:rPr>
          <w:rFonts w:ascii="Cambria" w:eastAsia="Calibri" w:hAnsi="Cambria" w:cs="Calibri"/>
          <w:bCs/>
        </w:rPr>
        <w:t xml:space="preserve"> / K</w:t>
      </w:r>
      <w:r w:rsidRPr="007F0177">
        <w:rPr>
          <w:rFonts w:ascii="Cambria" w:eastAsia="Calibri" w:hAnsi="Cambria" w:cs="Calibri"/>
          <w:bCs/>
          <w:vertAlign w:val="subscript"/>
        </w:rPr>
        <w:t>INF</w:t>
      </w:r>
      <w:r w:rsidRPr="007F0177">
        <w:rPr>
          <w:rFonts w:ascii="Cambria" w:eastAsia="Calibri" w:hAnsi="Cambria" w:cs="Calibri"/>
          <w:bCs/>
        </w:rPr>
        <w:t>]</w:t>
      </w:r>
    </w:p>
    <w:p w14:paraId="77E2E326" w14:textId="77777777" w:rsidR="003568A5" w:rsidRPr="007F0177" w:rsidRDefault="003568A5" w:rsidP="003568A5">
      <w:pPr>
        <w:spacing w:after="180"/>
        <w:ind w:left="2268" w:hanging="850"/>
        <w:jc w:val="both"/>
        <w:rPr>
          <w:rFonts w:ascii="Cambria" w:eastAsia="Calibri" w:hAnsi="Cambria" w:cs="Calibri"/>
        </w:rPr>
      </w:pPr>
      <w:r w:rsidRPr="007F0177">
        <w:rPr>
          <w:rFonts w:ascii="Cambria" w:eastAsia="Calibri" w:hAnsi="Cambria" w:cs="Calibri"/>
        </w:rPr>
        <w:t>kde jednotlivé skratky majú nasledovný význam:</w:t>
      </w:r>
    </w:p>
    <w:p w14:paraId="5DD909E5" w14:textId="0FCE4FD7" w:rsidR="00E905BC" w:rsidRPr="007F0177" w:rsidRDefault="00E905BC" w:rsidP="00E905BC">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NNA</w:t>
      </w:r>
      <w:r w:rsidR="0005593A" w:rsidRPr="007F0177">
        <w:rPr>
          <w:rFonts w:ascii="Cambria" w:eastAsia="Calibri" w:hAnsi="Cambria" w:cs="Calibri"/>
          <w:vertAlign w:val="subscript"/>
        </w:rPr>
        <w:tab/>
      </w:r>
      <w:r w:rsidRPr="007F0177">
        <w:rPr>
          <w:rFonts w:ascii="Cambria" w:eastAsia="Calibri" w:hAnsi="Cambria" w:cs="Calibri"/>
        </w:rPr>
        <w:t>aktualizovaná cena za nepriame náklady (prevádzková a správna réžia)</w:t>
      </w:r>
    </w:p>
    <w:p w14:paraId="6A5D9185" w14:textId="43479D60" w:rsidR="00E905BC" w:rsidRPr="007F0177" w:rsidRDefault="00E905BC" w:rsidP="00E905BC">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NN</w:t>
      </w:r>
      <w:r w:rsidR="0005593A" w:rsidRPr="007F0177">
        <w:rPr>
          <w:rFonts w:ascii="Cambria" w:eastAsia="Calibri" w:hAnsi="Cambria" w:cs="Calibri"/>
          <w:vertAlign w:val="subscript"/>
        </w:rPr>
        <w:tab/>
      </w:r>
      <w:r w:rsidRPr="007F0177">
        <w:rPr>
          <w:rFonts w:ascii="Cambria" w:eastAsia="Calibri" w:hAnsi="Cambria" w:cs="Calibri"/>
        </w:rPr>
        <w:t xml:space="preserve">cena za nepriame náklady (prevádzková a správna réžia) podľa </w:t>
      </w:r>
      <w:r w:rsidR="008D7094" w:rsidRPr="007F0177">
        <w:rPr>
          <w:rFonts w:ascii="Cambria" w:eastAsia="Calibri" w:hAnsi="Cambria" w:cs="Calibri"/>
        </w:rPr>
        <w:t xml:space="preserve">bodu </w:t>
      </w:r>
      <w:r w:rsidR="008D7094" w:rsidRPr="007F0177">
        <w:rPr>
          <w:rFonts w:ascii="Cambria" w:eastAsia="Calibri" w:hAnsi="Cambria" w:cs="Calibri"/>
        </w:rPr>
        <w:fldChar w:fldCharType="begin"/>
      </w:r>
      <w:r w:rsidR="008D7094"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8D7094" w:rsidRPr="007F0177">
        <w:rPr>
          <w:rFonts w:ascii="Cambria" w:eastAsia="Calibri" w:hAnsi="Cambria" w:cs="Calibri"/>
        </w:rPr>
      </w:r>
      <w:r w:rsidR="008D7094" w:rsidRPr="007F0177">
        <w:rPr>
          <w:rFonts w:ascii="Cambria" w:eastAsia="Calibri" w:hAnsi="Cambria" w:cs="Calibri"/>
        </w:rPr>
        <w:fldChar w:fldCharType="separate"/>
      </w:r>
      <w:r w:rsidR="009A6329">
        <w:rPr>
          <w:rFonts w:ascii="Cambria" w:eastAsia="Calibri" w:hAnsi="Cambria" w:cs="Calibri"/>
        </w:rPr>
        <w:t>8.3</w:t>
      </w:r>
      <w:r w:rsidR="008D7094" w:rsidRPr="007F0177">
        <w:rPr>
          <w:rFonts w:ascii="Cambria" w:eastAsia="Calibri" w:hAnsi="Cambria" w:cs="Calibri"/>
        </w:rPr>
        <w:fldChar w:fldCharType="end"/>
      </w:r>
      <w:r w:rsidR="008D7094" w:rsidRPr="007F0177">
        <w:rPr>
          <w:rFonts w:ascii="Cambria" w:eastAsia="Calibri" w:hAnsi="Cambria" w:cs="Calibri"/>
        </w:rPr>
        <w:t xml:space="preserve"> tejto Zmluvy</w:t>
      </w:r>
    </w:p>
    <w:p w14:paraId="0535529B" w14:textId="77777777" w:rsidR="0005593A" w:rsidRPr="007F0177" w:rsidRDefault="0005593A" w:rsidP="0005593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INFA</w:t>
      </w:r>
      <w:r w:rsidRPr="007F0177">
        <w:rPr>
          <w:rFonts w:ascii="Cambria" w:eastAsia="Calibri" w:hAnsi="Cambria" w:cs="Calibri"/>
        </w:rPr>
        <w:tab/>
        <w:t>je priemerná úroveň spotrebiteľských cien v SR za mesiac, pre ktorý je vypočítaná K</w:t>
      </w:r>
      <w:r w:rsidRPr="007F0177">
        <w:rPr>
          <w:rFonts w:ascii="Cambria" w:eastAsia="Calibri" w:hAnsi="Cambria" w:cs="Calibri"/>
          <w:vertAlign w:val="subscript"/>
        </w:rPr>
        <w:t>INFA</w:t>
      </w:r>
    </w:p>
    <w:p w14:paraId="69AEC3FF" w14:textId="77777777" w:rsidR="0005593A" w:rsidRPr="007F0177" w:rsidRDefault="0005593A" w:rsidP="0005593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w:t>
      </w:r>
      <w:r w:rsidRPr="007F0177">
        <w:rPr>
          <w:rFonts w:ascii="Cambria" w:eastAsia="Calibri" w:hAnsi="Cambria" w:cs="Calibri"/>
        </w:rPr>
        <w:tab/>
        <w:t>je priemerná úroveň spotrebiteľských cien v SR za štvrťrok predchádzajúci štvrťroku, v ktorom uplynula lehota na predkladanie ponúk vo Verejnom obstarávaní.</w:t>
      </w:r>
    </w:p>
    <w:p w14:paraId="36FC7B60" w14:textId="6333B851" w:rsidR="005B02DB" w:rsidRPr="007F0177" w:rsidRDefault="005B02DB" w:rsidP="005B02DB">
      <w:pPr>
        <w:pStyle w:val="Heading2"/>
        <w:rPr>
          <w:rFonts w:ascii="Cambria" w:hAnsi="Cambria"/>
        </w:rPr>
      </w:pPr>
      <w:bookmarkStart w:id="146" w:name="_Ref73700723"/>
      <w:r w:rsidRPr="007F0177">
        <w:rPr>
          <w:rFonts w:ascii="Cambria" w:hAnsi="Cambria"/>
        </w:rPr>
        <w:t xml:space="preserve">Na účely výpočtu Preukázanej straty je Objednávateľom stanovená celková </w:t>
      </w:r>
      <w:proofErr w:type="spellStart"/>
      <w:r w:rsidRPr="007F0177">
        <w:rPr>
          <w:rFonts w:ascii="Cambria" w:hAnsi="Cambria"/>
        </w:rPr>
        <w:t>kilometrická</w:t>
      </w:r>
      <w:proofErr w:type="spellEnd"/>
      <w:r w:rsidRPr="007F0177">
        <w:rPr>
          <w:rFonts w:ascii="Cambria" w:hAnsi="Cambria"/>
        </w:rPr>
        <w:t xml:space="preserve"> dĺžka jednotlivých Spojov v Obehoch, ktorá môže byť menená podľa Článku </w:t>
      </w:r>
      <w:r w:rsidRPr="007F0177">
        <w:rPr>
          <w:rFonts w:ascii="Cambria" w:hAnsi="Cambria"/>
        </w:rPr>
        <w:fldChar w:fldCharType="begin"/>
      </w:r>
      <w:r w:rsidRPr="007F0177">
        <w:rPr>
          <w:rFonts w:ascii="Cambria" w:hAnsi="Cambria"/>
        </w:rPr>
        <w:instrText xml:space="preserve"> REF _Ref73700461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5</w:t>
      </w:r>
      <w:r w:rsidRPr="007F0177">
        <w:rPr>
          <w:rFonts w:ascii="Cambria" w:hAnsi="Cambria"/>
        </w:rPr>
        <w:fldChar w:fldCharType="end"/>
      </w:r>
      <w:r w:rsidRPr="007F0177">
        <w:rPr>
          <w:rFonts w:ascii="Cambria" w:hAnsi="Cambria"/>
        </w:rPr>
        <w:t xml:space="preserve"> tejto Zmluvy. V prípade, že dôjde k zmene </w:t>
      </w:r>
      <w:proofErr w:type="spellStart"/>
      <w:r w:rsidRPr="007F0177">
        <w:rPr>
          <w:rFonts w:ascii="Cambria" w:hAnsi="Cambria"/>
        </w:rPr>
        <w:t>kilometrickej</w:t>
      </w:r>
      <w:proofErr w:type="spellEnd"/>
      <w:r w:rsidRPr="007F0177">
        <w:rPr>
          <w:rFonts w:ascii="Cambria" w:hAnsi="Cambria"/>
        </w:rPr>
        <w:t xml:space="preserve"> dĺžky Spoja, vykoná Objednávateľ meranie </w:t>
      </w:r>
      <w:proofErr w:type="spellStart"/>
      <w:r w:rsidRPr="007F0177">
        <w:rPr>
          <w:rFonts w:ascii="Cambria" w:hAnsi="Cambria"/>
        </w:rPr>
        <w:t>kilometrickej</w:t>
      </w:r>
      <w:proofErr w:type="spellEnd"/>
      <w:r w:rsidRPr="007F0177">
        <w:rPr>
          <w:rFonts w:ascii="Cambria" w:hAnsi="Cambria"/>
        </w:rPr>
        <w:t xml:space="preserve"> dĺžky (</w:t>
      </w:r>
      <w:proofErr w:type="spellStart"/>
      <w:r w:rsidRPr="007F0177">
        <w:rPr>
          <w:rFonts w:ascii="Cambria" w:hAnsi="Cambria"/>
        </w:rPr>
        <w:t>t.j</w:t>
      </w:r>
      <w:proofErr w:type="spellEnd"/>
      <w:r w:rsidRPr="007F0177">
        <w:rPr>
          <w:rFonts w:ascii="Cambria" w:hAnsi="Cambria"/>
        </w:rPr>
        <w:t xml:space="preserve">. zmenenej trasy spoja) a novú </w:t>
      </w:r>
      <w:proofErr w:type="spellStart"/>
      <w:r w:rsidRPr="007F0177">
        <w:rPr>
          <w:rFonts w:ascii="Cambria" w:hAnsi="Cambria"/>
        </w:rPr>
        <w:t>kilometrickú</w:t>
      </w:r>
      <w:proofErr w:type="spellEnd"/>
      <w:r w:rsidRPr="007F0177">
        <w:rPr>
          <w:rFonts w:ascii="Cambria" w:hAnsi="Cambria"/>
        </w:rPr>
        <w:t xml:space="preserve"> dĺžku Spoja oznámi Dopravcovi v lehote 7 pracovných dní od účinnosti zmeny </w:t>
      </w:r>
      <w:proofErr w:type="spellStart"/>
      <w:r w:rsidRPr="007F0177">
        <w:rPr>
          <w:rFonts w:ascii="Cambria" w:hAnsi="Cambria"/>
        </w:rPr>
        <w:t>kilometrickej</w:t>
      </w:r>
      <w:proofErr w:type="spellEnd"/>
      <w:r w:rsidRPr="007F0177">
        <w:rPr>
          <w:rFonts w:ascii="Cambria" w:hAnsi="Cambria"/>
        </w:rPr>
        <w:t xml:space="preserve"> dĺžky Spoja a zároveň oznámi Dopravcovi rozdiel medzi pôvodnou </w:t>
      </w:r>
      <w:proofErr w:type="spellStart"/>
      <w:r w:rsidRPr="007F0177">
        <w:rPr>
          <w:rFonts w:ascii="Cambria" w:hAnsi="Cambria"/>
        </w:rPr>
        <w:t>kilometrickou</w:t>
      </w:r>
      <w:proofErr w:type="spellEnd"/>
      <w:r w:rsidRPr="007F0177">
        <w:rPr>
          <w:rFonts w:ascii="Cambria" w:hAnsi="Cambria"/>
        </w:rPr>
        <w:t xml:space="preserve"> dĺžkou Spoja a novou </w:t>
      </w:r>
      <w:proofErr w:type="spellStart"/>
      <w:r w:rsidRPr="007F0177">
        <w:rPr>
          <w:rFonts w:ascii="Cambria" w:hAnsi="Cambria"/>
        </w:rPr>
        <w:t>kilometrickou</w:t>
      </w:r>
      <w:proofErr w:type="spellEnd"/>
      <w:r w:rsidRPr="007F0177">
        <w:rPr>
          <w:rFonts w:ascii="Cambria" w:hAnsi="Cambria"/>
        </w:rPr>
        <w:t xml:space="preserve"> dĺžkou Spoja. Meranie </w:t>
      </w:r>
      <w:proofErr w:type="spellStart"/>
      <w:r w:rsidRPr="007F0177">
        <w:rPr>
          <w:rFonts w:ascii="Cambria" w:hAnsi="Cambria"/>
        </w:rPr>
        <w:t>kilometrickej</w:t>
      </w:r>
      <w:proofErr w:type="spellEnd"/>
      <w:r w:rsidRPr="007F0177">
        <w:rPr>
          <w:rFonts w:ascii="Cambria" w:hAnsi="Cambria"/>
        </w:rPr>
        <w:t xml:space="preserve"> dĺžky Spoja podľa predchádzajúcej vety Objednávateľ uskutoční na základe GPS údajov (súradníc) zasielaných Dopravcom z každého Vozidla do CED. </w:t>
      </w:r>
      <w:proofErr w:type="spellStart"/>
      <w:r w:rsidRPr="007F0177">
        <w:rPr>
          <w:rFonts w:ascii="Cambria" w:hAnsi="Cambria"/>
        </w:rPr>
        <w:t>Kilometrické</w:t>
      </w:r>
      <w:proofErr w:type="spellEnd"/>
      <w:r w:rsidRPr="007F0177">
        <w:rPr>
          <w:rFonts w:ascii="Cambria" w:hAnsi="Cambria"/>
        </w:rPr>
        <w:t xml:space="preserve"> dĺžky jednotlivých Spojov v čase podpisu tejto Zmluvy sú určené Referenčnými obehmi. </w:t>
      </w:r>
      <w:proofErr w:type="spellStart"/>
      <w:r w:rsidRPr="007F0177">
        <w:rPr>
          <w:rFonts w:ascii="Cambria" w:hAnsi="Cambria"/>
        </w:rPr>
        <w:t>Kilometrická</w:t>
      </w:r>
      <w:proofErr w:type="spellEnd"/>
      <w:r w:rsidRPr="007F0177">
        <w:rPr>
          <w:rFonts w:ascii="Cambria" w:hAnsi="Cambria"/>
        </w:rPr>
        <w:t xml:space="preserve"> dĺžka Spojov stanovená podľa tohto odseku Zmluvy je záväzná pre výpočet Preukázanej straty. Dočasné zmeny trasy Spoja v dôsledku obchádzok, uzávierok, výluk, či pokynu CED, ktoré trvajú najviac 2 dni a ktoré majú za následok zmenu </w:t>
      </w:r>
      <w:proofErr w:type="spellStart"/>
      <w:r w:rsidRPr="007F0177">
        <w:rPr>
          <w:rFonts w:ascii="Cambria" w:hAnsi="Cambria"/>
        </w:rPr>
        <w:t>kilometrickej</w:t>
      </w:r>
      <w:proofErr w:type="spellEnd"/>
      <w:r w:rsidRPr="007F0177">
        <w:rPr>
          <w:rFonts w:ascii="Cambria" w:hAnsi="Cambria"/>
        </w:rPr>
        <w:t xml:space="preserve"> dĺžky Spoja, nemajú </w:t>
      </w:r>
      <w:r w:rsidRPr="007F0177">
        <w:rPr>
          <w:rFonts w:ascii="Cambria" w:hAnsi="Cambria"/>
        </w:rPr>
        <w:lastRenderedPageBreak/>
        <w:t xml:space="preserve">vplyv na zmenu skutočnej </w:t>
      </w:r>
      <w:proofErr w:type="spellStart"/>
      <w:r w:rsidRPr="007F0177">
        <w:rPr>
          <w:rFonts w:ascii="Cambria" w:hAnsi="Cambria"/>
        </w:rPr>
        <w:t>kilometrickej</w:t>
      </w:r>
      <w:proofErr w:type="spellEnd"/>
      <w:r w:rsidRPr="007F0177">
        <w:rPr>
          <w:rFonts w:ascii="Cambria" w:hAnsi="Cambria"/>
        </w:rPr>
        <w:t xml:space="preserve"> dĺžky na účely výpočtu Preukázanej straty, a to v prípade, ak </w:t>
      </w:r>
      <w:proofErr w:type="spellStart"/>
      <w:r w:rsidRPr="007F0177">
        <w:rPr>
          <w:rFonts w:ascii="Cambria" w:hAnsi="Cambria"/>
        </w:rPr>
        <w:t>kilometrická</w:t>
      </w:r>
      <w:proofErr w:type="spellEnd"/>
      <w:r w:rsidRPr="007F0177">
        <w:rPr>
          <w:rFonts w:ascii="Cambria" w:hAnsi="Cambria"/>
        </w:rPr>
        <w:t xml:space="preserve"> dĺžka dočasnej zmeny trasy Spoja nepresahuje 1 km. Dočasné zmeny trasy Spoja v dôsledku obchádzok, uzávierok, výluk, či pokynu CED, ktoré trvajú viac ako 2 po sebe nasledujúce dni a ktoré majú za následok zmenu </w:t>
      </w:r>
      <w:proofErr w:type="spellStart"/>
      <w:r w:rsidRPr="007F0177">
        <w:rPr>
          <w:rFonts w:ascii="Cambria" w:hAnsi="Cambria"/>
        </w:rPr>
        <w:t>kilometrickej</w:t>
      </w:r>
      <w:proofErr w:type="spellEnd"/>
      <w:r w:rsidRPr="007F0177">
        <w:rPr>
          <w:rFonts w:ascii="Cambria" w:hAnsi="Cambria"/>
        </w:rPr>
        <w:t xml:space="preserve"> dĺžky Spoja o viac ako 1 km, sa zohľadnia v zmene </w:t>
      </w:r>
      <w:proofErr w:type="spellStart"/>
      <w:r w:rsidRPr="007F0177">
        <w:rPr>
          <w:rFonts w:ascii="Cambria" w:hAnsi="Cambria"/>
        </w:rPr>
        <w:t>kilometrickej</w:t>
      </w:r>
      <w:proofErr w:type="spellEnd"/>
      <w:r w:rsidRPr="007F0177">
        <w:rPr>
          <w:rFonts w:ascii="Cambria" w:hAnsi="Cambria"/>
        </w:rPr>
        <w:t xml:space="preserve"> dĺžky na účely výpočtu Preukázanej straty postupom uvedeným v druhej a tretej vete tohto </w:t>
      </w:r>
      <w:r w:rsidR="0049270E" w:rsidRPr="007F0177">
        <w:rPr>
          <w:rFonts w:ascii="Cambria" w:hAnsi="Cambria"/>
        </w:rPr>
        <w:t>bodu</w:t>
      </w:r>
      <w:r w:rsidRPr="007F0177">
        <w:rPr>
          <w:rFonts w:ascii="Cambria" w:hAnsi="Cambria"/>
        </w:rPr>
        <w:t xml:space="preserve">. V takom prípade Dopravca uplatní pri výpočte Preukázanej straty v príslušnom mesiaci skutočnú </w:t>
      </w:r>
      <w:proofErr w:type="spellStart"/>
      <w:r w:rsidRPr="007F0177">
        <w:rPr>
          <w:rFonts w:ascii="Cambria" w:hAnsi="Cambria"/>
        </w:rPr>
        <w:t>kilometrickú</w:t>
      </w:r>
      <w:proofErr w:type="spellEnd"/>
      <w:r w:rsidRPr="007F0177">
        <w:rPr>
          <w:rFonts w:ascii="Cambria" w:hAnsi="Cambria"/>
        </w:rPr>
        <w:t xml:space="preserve"> dĺžku. </w:t>
      </w:r>
      <w:r w:rsidR="00341E6F" w:rsidRPr="007F0177">
        <w:rPr>
          <w:rFonts w:ascii="Cambria" w:hAnsi="Cambria"/>
        </w:rPr>
        <w:t xml:space="preserve">Do skutočnej </w:t>
      </w:r>
      <w:proofErr w:type="spellStart"/>
      <w:r w:rsidR="00341E6F" w:rsidRPr="007F0177">
        <w:rPr>
          <w:rFonts w:ascii="Cambria" w:hAnsi="Cambria"/>
        </w:rPr>
        <w:t>kilometrickej</w:t>
      </w:r>
      <w:proofErr w:type="spellEnd"/>
      <w:r w:rsidR="00341E6F" w:rsidRPr="007F0177">
        <w:rPr>
          <w:rFonts w:ascii="Cambria" w:hAnsi="Cambria"/>
        </w:rPr>
        <w:t xml:space="preserve"> dĺžky sa započíta tiež počet kilometrov prejdený Vozidlami Objednávateľa pre účely </w:t>
      </w:r>
      <w:r w:rsidR="00BF336F" w:rsidRPr="007F0177">
        <w:rPr>
          <w:rFonts w:ascii="Cambria" w:hAnsi="Cambria"/>
        </w:rPr>
        <w:t xml:space="preserve">výkonu údržby a opráv Vozidiel Objednávateľa podľa bodu </w:t>
      </w:r>
      <w:r w:rsidR="00BF336F" w:rsidRPr="007F0177">
        <w:rPr>
          <w:rFonts w:ascii="Cambria" w:hAnsi="Cambria"/>
        </w:rPr>
        <w:fldChar w:fldCharType="begin"/>
      </w:r>
      <w:r w:rsidR="00BF336F" w:rsidRPr="007F0177">
        <w:rPr>
          <w:rFonts w:ascii="Cambria" w:hAnsi="Cambria"/>
        </w:rPr>
        <w:instrText xml:space="preserve"> REF _Ref74652255 \r \h </w:instrText>
      </w:r>
      <w:r w:rsidR="00DD423D" w:rsidRPr="007F0177">
        <w:rPr>
          <w:rFonts w:ascii="Cambria" w:hAnsi="Cambria"/>
        </w:rPr>
        <w:instrText xml:space="preserve"> \* MERGEFORMAT </w:instrText>
      </w:r>
      <w:r w:rsidR="00BF336F" w:rsidRPr="007F0177">
        <w:rPr>
          <w:rFonts w:ascii="Cambria" w:hAnsi="Cambria"/>
        </w:rPr>
      </w:r>
      <w:r w:rsidR="00BF336F" w:rsidRPr="007F0177">
        <w:rPr>
          <w:rFonts w:ascii="Cambria" w:hAnsi="Cambria"/>
        </w:rPr>
        <w:fldChar w:fldCharType="separate"/>
      </w:r>
      <w:r w:rsidR="009A6329">
        <w:rPr>
          <w:rFonts w:ascii="Cambria" w:hAnsi="Cambria"/>
        </w:rPr>
        <w:t>6.15</w:t>
      </w:r>
      <w:r w:rsidR="00BF336F" w:rsidRPr="007F0177">
        <w:rPr>
          <w:rFonts w:ascii="Cambria" w:hAnsi="Cambria"/>
        </w:rPr>
        <w:fldChar w:fldCharType="end"/>
      </w:r>
      <w:r w:rsidR="00BF336F" w:rsidRPr="007F0177">
        <w:rPr>
          <w:rFonts w:ascii="Cambria" w:hAnsi="Cambria"/>
        </w:rPr>
        <w:t xml:space="preserve"> a </w:t>
      </w:r>
      <w:r w:rsidR="00BF336F" w:rsidRPr="007F0177">
        <w:rPr>
          <w:rFonts w:ascii="Cambria" w:hAnsi="Cambria"/>
        </w:rPr>
        <w:fldChar w:fldCharType="begin"/>
      </w:r>
      <w:r w:rsidR="00BF336F" w:rsidRPr="007F0177">
        <w:rPr>
          <w:rFonts w:ascii="Cambria" w:hAnsi="Cambria"/>
        </w:rPr>
        <w:instrText xml:space="preserve"> REF _Ref74652115 \r \h </w:instrText>
      </w:r>
      <w:r w:rsidR="00DD423D" w:rsidRPr="007F0177">
        <w:rPr>
          <w:rFonts w:ascii="Cambria" w:hAnsi="Cambria"/>
        </w:rPr>
        <w:instrText xml:space="preserve"> \* MERGEFORMAT </w:instrText>
      </w:r>
      <w:r w:rsidR="00BF336F" w:rsidRPr="007F0177">
        <w:rPr>
          <w:rFonts w:ascii="Cambria" w:hAnsi="Cambria"/>
        </w:rPr>
      </w:r>
      <w:r w:rsidR="00BF336F" w:rsidRPr="007F0177">
        <w:rPr>
          <w:rFonts w:ascii="Cambria" w:hAnsi="Cambria"/>
        </w:rPr>
        <w:fldChar w:fldCharType="separate"/>
      </w:r>
      <w:r w:rsidR="009A6329">
        <w:rPr>
          <w:rFonts w:ascii="Cambria" w:hAnsi="Cambria"/>
        </w:rPr>
        <w:t>6.16</w:t>
      </w:r>
      <w:r w:rsidR="00BF336F" w:rsidRPr="007F0177">
        <w:rPr>
          <w:rFonts w:ascii="Cambria" w:hAnsi="Cambria"/>
        </w:rPr>
        <w:fldChar w:fldCharType="end"/>
      </w:r>
      <w:r w:rsidR="00BF336F" w:rsidRPr="007F0177">
        <w:rPr>
          <w:rFonts w:ascii="Cambria" w:hAnsi="Cambria"/>
        </w:rPr>
        <w:t xml:space="preserve"> tejto Zmluvy. </w:t>
      </w:r>
      <w:r w:rsidRPr="007F0177">
        <w:rPr>
          <w:rFonts w:ascii="Cambria" w:hAnsi="Cambria"/>
        </w:rPr>
        <w:t xml:space="preserve">Pre vylúčenie pochybností sa skutočnou </w:t>
      </w:r>
      <w:proofErr w:type="spellStart"/>
      <w:r w:rsidRPr="007F0177">
        <w:rPr>
          <w:rFonts w:ascii="Cambria" w:hAnsi="Cambria"/>
        </w:rPr>
        <w:t>kilometrickou</w:t>
      </w:r>
      <w:proofErr w:type="spellEnd"/>
      <w:r w:rsidRPr="007F0177">
        <w:rPr>
          <w:rFonts w:ascii="Cambria" w:hAnsi="Cambria"/>
        </w:rPr>
        <w:t xml:space="preserve"> dĺžkou podľa tohto odseku Zmluvy rozumie:</w:t>
      </w:r>
      <w:bookmarkEnd w:id="146"/>
      <w:r w:rsidRPr="007F0177">
        <w:rPr>
          <w:rFonts w:ascii="Cambria" w:hAnsi="Cambria"/>
        </w:rPr>
        <w:t xml:space="preserve"> </w:t>
      </w:r>
    </w:p>
    <w:p w14:paraId="555CF008" w14:textId="1B02D56B" w:rsidR="005B02DB" w:rsidRPr="007F0177" w:rsidRDefault="005B02DB" w:rsidP="00CF121F">
      <w:pPr>
        <w:pStyle w:val="Heading4"/>
        <w:rPr>
          <w:rFonts w:ascii="Cambria" w:eastAsia="Calibri" w:hAnsi="Cambria" w:cs="Calibri"/>
        </w:rPr>
      </w:pPr>
      <w:r w:rsidRPr="007F0177">
        <w:rPr>
          <w:rFonts w:ascii="Cambria" w:hAnsi="Cambria"/>
        </w:rPr>
        <w:t xml:space="preserve">v </w:t>
      </w:r>
      <w:r w:rsidRPr="007F0177">
        <w:rPr>
          <w:rFonts w:ascii="Cambria" w:eastAsia="Calibri" w:hAnsi="Cambria" w:cs="Calibri"/>
        </w:rPr>
        <w:t xml:space="preserve">prípade ak nedochádza k žiadnej zmene </w:t>
      </w:r>
      <w:proofErr w:type="spellStart"/>
      <w:r w:rsidRPr="007F0177">
        <w:rPr>
          <w:rFonts w:ascii="Cambria" w:eastAsia="Calibri" w:hAnsi="Cambria" w:cs="Calibri"/>
        </w:rPr>
        <w:t>kilometrickej</w:t>
      </w:r>
      <w:proofErr w:type="spellEnd"/>
      <w:r w:rsidRPr="007F0177">
        <w:rPr>
          <w:rFonts w:ascii="Cambria" w:eastAsia="Calibri" w:hAnsi="Cambria" w:cs="Calibri"/>
        </w:rPr>
        <w:t xml:space="preserve"> dĺžky Spojov podľa Obehov v dôsledku obchádzok, uzávierok, výluk, pokynu CED alebo podľa </w:t>
      </w:r>
      <w:r w:rsidR="00847FB7" w:rsidRPr="007F0177">
        <w:rPr>
          <w:rFonts w:ascii="Cambria" w:hAnsi="Cambria"/>
        </w:rPr>
        <w:t xml:space="preserve">Článku </w:t>
      </w:r>
      <w:r w:rsidR="00847FB7" w:rsidRPr="007F0177">
        <w:rPr>
          <w:rFonts w:ascii="Cambria" w:hAnsi="Cambria"/>
        </w:rPr>
        <w:fldChar w:fldCharType="begin"/>
      </w:r>
      <w:r w:rsidR="00847FB7" w:rsidRPr="007F0177">
        <w:rPr>
          <w:rFonts w:ascii="Cambria" w:hAnsi="Cambria"/>
        </w:rPr>
        <w:instrText xml:space="preserve"> REF _Ref73700461 \r \h </w:instrText>
      </w:r>
      <w:r w:rsidR="00DD423D" w:rsidRPr="007F0177">
        <w:rPr>
          <w:rFonts w:ascii="Cambria" w:hAnsi="Cambria"/>
        </w:rPr>
        <w:instrText xml:space="preserve"> \* MERGEFORMAT </w:instrText>
      </w:r>
      <w:r w:rsidR="00847FB7" w:rsidRPr="007F0177">
        <w:rPr>
          <w:rFonts w:ascii="Cambria" w:hAnsi="Cambria"/>
        </w:rPr>
      </w:r>
      <w:r w:rsidR="00847FB7" w:rsidRPr="007F0177">
        <w:rPr>
          <w:rFonts w:ascii="Cambria" w:hAnsi="Cambria"/>
        </w:rPr>
        <w:fldChar w:fldCharType="separate"/>
      </w:r>
      <w:r w:rsidR="009A6329">
        <w:rPr>
          <w:rFonts w:ascii="Cambria" w:hAnsi="Cambria"/>
        </w:rPr>
        <w:t>5</w:t>
      </w:r>
      <w:r w:rsidR="00847FB7" w:rsidRPr="007F0177">
        <w:rPr>
          <w:rFonts w:ascii="Cambria" w:hAnsi="Cambria"/>
        </w:rPr>
        <w:fldChar w:fldCharType="end"/>
      </w:r>
      <w:r w:rsidR="00847FB7" w:rsidRPr="007F0177">
        <w:rPr>
          <w:rFonts w:ascii="Cambria" w:hAnsi="Cambria"/>
        </w:rPr>
        <w:t xml:space="preserve"> tejto Zmluvy</w:t>
      </w:r>
      <w:r w:rsidRPr="007F0177">
        <w:rPr>
          <w:rFonts w:ascii="Cambria" w:eastAsia="Calibri" w:hAnsi="Cambria" w:cs="Calibri"/>
        </w:rPr>
        <w:t xml:space="preserve">, celková </w:t>
      </w:r>
      <w:proofErr w:type="spellStart"/>
      <w:r w:rsidRPr="007F0177">
        <w:rPr>
          <w:rFonts w:ascii="Cambria" w:eastAsia="Calibri" w:hAnsi="Cambria" w:cs="Calibri"/>
        </w:rPr>
        <w:t>kilometrická</w:t>
      </w:r>
      <w:proofErr w:type="spellEnd"/>
      <w:r w:rsidRPr="007F0177">
        <w:rPr>
          <w:rFonts w:ascii="Cambria" w:eastAsia="Calibri" w:hAnsi="Cambria" w:cs="Calibri"/>
        </w:rPr>
        <w:t xml:space="preserve"> dĺžka Spojov podľa Obehov znížená o </w:t>
      </w:r>
      <w:proofErr w:type="spellStart"/>
      <w:r w:rsidRPr="007F0177">
        <w:rPr>
          <w:rFonts w:ascii="Cambria" w:eastAsia="Calibri" w:hAnsi="Cambria" w:cs="Calibri"/>
        </w:rPr>
        <w:t>kilometrickú</w:t>
      </w:r>
      <w:proofErr w:type="spellEnd"/>
      <w:r w:rsidRPr="007F0177">
        <w:rPr>
          <w:rFonts w:ascii="Cambria" w:eastAsia="Calibri" w:hAnsi="Cambria" w:cs="Calibri"/>
        </w:rPr>
        <w:t xml:space="preserve"> dĺžku nevypravených Spojov</w:t>
      </w:r>
      <w:r w:rsidR="00EF59DD" w:rsidRPr="007F0177">
        <w:rPr>
          <w:rFonts w:ascii="Cambria" w:eastAsia="Calibri" w:hAnsi="Cambria" w:cs="Calibri"/>
        </w:rPr>
        <w:t>;</w:t>
      </w:r>
      <w:r w:rsidRPr="007F0177">
        <w:rPr>
          <w:rFonts w:ascii="Cambria" w:eastAsia="Calibri" w:hAnsi="Cambria" w:cs="Calibri"/>
        </w:rPr>
        <w:t xml:space="preserve"> alebo </w:t>
      </w:r>
    </w:p>
    <w:p w14:paraId="7E85C24D" w14:textId="55AFE286" w:rsidR="00EF59DD" w:rsidRPr="007F0177" w:rsidRDefault="005B02DB" w:rsidP="0049270E">
      <w:pPr>
        <w:pStyle w:val="Heading4"/>
        <w:rPr>
          <w:rFonts w:ascii="Cambria" w:eastAsia="Calibri" w:hAnsi="Cambria" w:cs="Calibri"/>
        </w:rPr>
      </w:pPr>
      <w:r w:rsidRPr="007F0177">
        <w:rPr>
          <w:rFonts w:ascii="Cambria" w:eastAsia="Calibri" w:hAnsi="Cambria" w:cs="Calibri"/>
        </w:rPr>
        <w:t>v</w:t>
      </w:r>
      <w:r w:rsidR="00EF59DD" w:rsidRPr="007F0177">
        <w:rPr>
          <w:rFonts w:ascii="Cambria" w:eastAsia="Calibri" w:hAnsi="Cambria" w:cs="Calibri"/>
        </w:rPr>
        <w:t> </w:t>
      </w:r>
      <w:r w:rsidRPr="007F0177">
        <w:rPr>
          <w:rFonts w:ascii="Cambria" w:eastAsia="Calibri" w:hAnsi="Cambria" w:cs="Calibri"/>
        </w:rPr>
        <w:t>prípade ak dochádza k</w:t>
      </w:r>
      <w:r w:rsidR="00EF59DD" w:rsidRPr="007F0177">
        <w:rPr>
          <w:rFonts w:ascii="Cambria" w:eastAsia="Calibri" w:hAnsi="Cambria" w:cs="Calibri"/>
        </w:rPr>
        <w:t> </w:t>
      </w:r>
      <w:r w:rsidRPr="007F0177">
        <w:rPr>
          <w:rFonts w:ascii="Cambria" w:eastAsia="Calibri" w:hAnsi="Cambria" w:cs="Calibri"/>
        </w:rPr>
        <w:t xml:space="preserve">zmene </w:t>
      </w:r>
      <w:proofErr w:type="spellStart"/>
      <w:r w:rsidRPr="007F0177">
        <w:rPr>
          <w:rFonts w:ascii="Cambria" w:eastAsia="Calibri" w:hAnsi="Cambria" w:cs="Calibri"/>
        </w:rPr>
        <w:t>kilometrickej</w:t>
      </w:r>
      <w:proofErr w:type="spellEnd"/>
      <w:r w:rsidRPr="007F0177">
        <w:rPr>
          <w:rFonts w:ascii="Cambria" w:eastAsia="Calibri" w:hAnsi="Cambria" w:cs="Calibri"/>
        </w:rPr>
        <w:t xml:space="preserve"> dĺžky Spojov podľa Obehov v</w:t>
      </w:r>
      <w:r w:rsidR="00EF59DD" w:rsidRPr="007F0177">
        <w:rPr>
          <w:rFonts w:ascii="Cambria" w:eastAsia="Calibri" w:hAnsi="Cambria" w:cs="Calibri"/>
        </w:rPr>
        <w:t> </w:t>
      </w:r>
      <w:r w:rsidRPr="007F0177">
        <w:rPr>
          <w:rFonts w:ascii="Cambria" w:eastAsia="Calibri" w:hAnsi="Cambria" w:cs="Calibri"/>
        </w:rPr>
        <w:t xml:space="preserve">dôsledku obchádzok, uzávierok, výluk, pokynu CED alebo podľa </w:t>
      </w:r>
      <w:r w:rsidR="00847FB7" w:rsidRPr="007F0177">
        <w:rPr>
          <w:rFonts w:ascii="Cambria" w:hAnsi="Cambria"/>
        </w:rPr>
        <w:t xml:space="preserve">Článku </w:t>
      </w:r>
      <w:r w:rsidR="00847FB7" w:rsidRPr="007F0177">
        <w:rPr>
          <w:rFonts w:ascii="Cambria" w:hAnsi="Cambria"/>
        </w:rPr>
        <w:fldChar w:fldCharType="begin"/>
      </w:r>
      <w:r w:rsidR="00847FB7" w:rsidRPr="007F0177">
        <w:rPr>
          <w:rFonts w:ascii="Cambria" w:hAnsi="Cambria"/>
        </w:rPr>
        <w:instrText xml:space="preserve"> REF _Ref73700461 \r \h </w:instrText>
      </w:r>
      <w:r w:rsidR="00DD423D" w:rsidRPr="007F0177">
        <w:rPr>
          <w:rFonts w:ascii="Cambria" w:hAnsi="Cambria"/>
        </w:rPr>
        <w:instrText xml:space="preserve"> \* MERGEFORMAT </w:instrText>
      </w:r>
      <w:r w:rsidR="00847FB7" w:rsidRPr="007F0177">
        <w:rPr>
          <w:rFonts w:ascii="Cambria" w:hAnsi="Cambria"/>
        </w:rPr>
      </w:r>
      <w:r w:rsidR="00847FB7" w:rsidRPr="007F0177">
        <w:rPr>
          <w:rFonts w:ascii="Cambria" w:hAnsi="Cambria"/>
        </w:rPr>
        <w:fldChar w:fldCharType="separate"/>
      </w:r>
      <w:r w:rsidR="009A6329">
        <w:rPr>
          <w:rFonts w:ascii="Cambria" w:hAnsi="Cambria"/>
        </w:rPr>
        <w:t>5</w:t>
      </w:r>
      <w:r w:rsidR="00847FB7" w:rsidRPr="007F0177">
        <w:rPr>
          <w:rFonts w:ascii="Cambria" w:hAnsi="Cambria"/>
        </w:rPr>
        <w:fldChar w:fldCharType="end"/>
      </w:r>
      <w:r w:rsidR="00847FB7" w:rsidRPr="007F0177">
        <w:rPr>
          <w:rFonts w:ascii="Cambria" w:hAnsi="Cambria"/>
        </w:rPr>
        <w:t xml:space="preserve"> tejto Zmluvy</w:t>
      </w:r>
      <w:r w:rsidRPr="007F0177">
        <w:rPr>
          <w:rFonts w:ascii="Cambria" w:eastAsia="Calibri" w:hAnsi="Cambria" w:cs="Calibri"/>
        </w:rPr>
        <w:t xml:space="preserve">, celková </w:t>
      </w:r>
      <w:proofErr w:type="spellStart"/>
      <w:r w:rsidRPr="007F0177">
        <w:rPr>
          <w:rFonts w:ascii="Cambria" w:eastAsia="Calibri" w:hAnsi="Cambria" w:cs="Calibri"/>
        </w:rPr>
        <w:t>kilometrická</w:t>
      </w:r>
      <w:proofErr w:type="spellEnd"/>
      <w:r w:rsidRPr="007F0177">
        <w:rPr>
          <w:rFonts w:ascii="Cambria" w:eastAsia="Calibri" w:hAnsi="Cambria" w:cs="Calibri"/>
        </w:rPr>
        <w:t xml:space="preserve"> dĺžka Spojov podľa Obehov zvýšená alebo znížená o</w:t>
      </w:r>
      <w:r w:rsidR="00EF59DD" w:rsidRPr="007F0177">
        <w:rPr>
          <w:rFonts w:ascii="Cambria" w:eastAsia="Calibri" w:hAnsi="Cambria" w:cs="Calibri"/>
        </w:rPr>
        <w:t> </w:t>
      </w:r>
      <w:r w:rsidRPr="007F0177">
        <w:rPr>
          <w:rFonts w:ascii="Cambria" w:eastAsia="Calibri" w:hAnsi="Cambria" w:cs="Calibri"/>
        </w:rPr>
        <w:t xml:space="preserve">súčet rozdielov </w:t>
      </w:r>
      <w:proofErr w:type="spellStart"/>
      <w:r w:rsidRPr="007F0177">
        <w:rPr>
          <w:rFonts w:ascii="Cambria" w:eastAsia="Calibri" w:hAnsi="Cambria" w:cs="Calibri"/>
        </w:rPr>
        <w:t>kilometrickej</w:t>
      </w:r>
      <w:proofErr w:type="spellEnd"/>
      <w:r w:rsidRPr="007F0177">
        <w:rPr>
          <w:rFonts w:ascii="Cambria" w:eastAsia="Calibri" w:hAnsi="Cambria" w:cs="Calibri"/>
        </w:rPr>
        <w:t xml:space="preserve"> dĺžky Spojov v</w:t>
      </w:r>
      <w:r w:rsidR="00EF59DD" w:rsidRPr="007F0177">
        <w:rPr>
          <w:rFonts w:ascii="Cambria" w:eastAsia="Calibri" w:hAnsi="Cambria" w:cs="Calibri"/>
        </w:rPr>
        <w:t> </w:t>
      </w:r>
      <w:r w:rsidRPr="007F0177">
        <w:rPr>
          <w:rFonts w:ascii="Cambria" w:eastAsia="Calibri" w:hAnsi="Cambria" w:cs="Calibri"/>
        </w:rPr>
        <w:t xml:space="preserve">dôsledku obchádzok, uzávierok, výluk, pokynu CED alebo podľa </w:t>
      </w:r>
      <w:r w:rsidR="00847FB7" w:rsidRPr="007F0177">
        <w:rPr>
          <w:rFonts w:ascii="Cambria" w:hAnsi="Cambria"/>
        </w:rPr>
        <w:t xml:space="preserve">Článku </w:t>
      </w:r>
      <w:r w:rsidR="00847FB7" w:rsidRPr="007F0177">
        <w:rPr>
          <w:rFonts w:ascii="Cambria" w:hAnsi="Cambria"/>
        </w:rPr>
        <w:fldChar w:fldCharType="begin"/>
      </w:r>
      <w:r w:rsidR="00847FB7" w:rsidRPr="007F0177">
        <w:rPr>
          <w:rFonts w:ascii="Cambria" w:hAnsi="Cambria"/>
        </w:rPr>
        <w:instrText xml:space="preserve"> REF _Ref73700461 \r \h </w:instrText>
      </w:r>
      <w:r w:rsidR="00DD423D" w:rsidRPr="007F0177">
        <w:rPr>
          <w:rFonts w:ascii="Cambria" w:hAnsi="Cambria"/>
        </w:rPr>
        <w:instrText xml:space="preserve"> \* MERGEFORMAT </w:instrText>
      </w:r>
      <w:r w:rsidR="00847FB7" w:rsidRPr="007F0177">
        <w:rPr>
          <w:rFonts w:ascii="Cambria" w:hAnsi="Cambria"/>
        </w:rPr>
      </w:r>
      <w:r w:rsidR="00847FB7" w:rsidRPr="007F0177">
        <w:rPr>
          <w:rFonts w:ascii="Cambria" w:hAnsi="Cambria"/>
        </w:rPr>
        <w:fldChar w:fldCharType="separate"/>
      </w:r>
      <w:r w:rsidR="009A6329">
        <w:rPr>
          <w:rFonts w:ascii="Cambria" w:hAnsi="Cambria"/>
        </w:rPr>
        <w:t>5</w:t>
      </w:r>
      <w:r w:rsidR="00847FB7" w:rsidRPr="007F0177">
        <w:rPr>
          <w:rFonts w:ascii="Cambria" w:hAnsi="Cambria"/>
        </w:rPr>
        <w:fldChar w:fldCharType="end"/>
      </w:r>
      <w:r w:rsidR="00847FB7" w:rsidRPr="007F0177">
        <w:rPr>
          <w:rFonts w:ascii="Cambria" w:hAnsi="Cambria"/>
        </w:rPr>
        <w:t xml:space="preserve"> tejto Zmluvy</w:t>
      </w:r>
      <w:r w:rsidR="00847FB7" w:rsidRPr="007F0177">
        <w:rPr>
          <w:rFonts w:ascii="Cambria" w:eastAsia="Calibri" w:hAnsi="Cambria" w:cs="Calibri"/>
        </w:rPr>
        <w:t xml:space="preserve"> </w:t>
      </w:r>
      <w:r w:rsidRPr="007F0177">
        <w:rPr>
          <w:rFonts w:ascii="Cambria" w:eastAsia="Calibri" w:hAnsi="Cambria" w:cs="Calibri"/>
        </w:rPr>
        <w:t>a</w:t>
      </w:r>
      <w:r w:rsidR="00EF59DD" w:rsidRPr="007F0177">
        <w:rPr>
          <w:rFonts w:ascii="Cambria" w:eastAsia="Calibri" w:hAnsi="Cambria" w:cs="Calibri"/>
        </w:rPr>
        <w:t> </w:t>
      </w:r>
      <w:r w:rsidRPr="007F0177">
        <w:rPr>
          <w:rFonts w:ascii="Cambria" w:eastAsia="Calibri" w:hAnsi="Cambria" w:cs="Calibri"/>
        </w:rPr>
        <w:t>súčasne znížená o</w:t>
      </w:r>
      <w:r w:rsidR="00EF59DD" w:rsidRPr="007F0177">
        <w:rPr>
          <w:rFonts w:ascii="Cambria" w:eastAsia="Calibri" w:hAnsi="Cambria" w:cs="Calibri"/>
        </w:rPr>
        <w:t> </w:t>
      </w:r>
      <w:proofErr w:type="spellStart"/>
      <w:r w:rsidRPr="007F0177">
        <w:rPr>
          <w:rFonts w:ascii="Cambria" w:eastAsia="Calibri" w:hAnsi="Cambria" w:cs="Calibri"/>
        </w:rPr>
        <w:t>kilometrickú</w:t>
      </w:r>
      <w:proofErr w:type="spellEnd"/>
      <w:r w:rsidRPr="007F0177">
        <w:rPr>
          <w:rFonts w:ascii="Cambria" w:eastAsia="Calibri" w:hAnsi="Cambria" w:cs="Calibri"/>
        </w:rPr>
        <w:t xml:space="preserve"> dĺžku nevypravených Spojov</w:t>
      </w:r>
      <w:r w:rsidR="00EF59DD" w:rsidRPr="007F0177">
        <w:rPr>
          <w:rFonts w:ascii="Cambria" w:eastAsia="Calibri" w:hAnsi="Cambria" w:cs="Calibri"/>
        </w:rPr>
        <w:t>; a </w:t>
      </w:r>
    </w:p>
    <w:p w14:paraId="206AAE42" w14:textId="4381B601" w:rsidR="005B02DB" w:rsidRPr="007F0177" w:rsidRDefault="00EF59DD" w:rsidP="002D2ED9">
      <w:pPr>
        <w:pStyle w:val="Heading4"/>
        <w:rPr>
          <w:rFonts w:ascii="Cambria" w:hAnsi="Cambria"/>
        </w:rPr>
      </w:pPr>
      <w:r w:rsidRPr="007F0177">
        <w:rPr>
          <w:rFonts w:ascii="Cambria" w:eastAsia="Calibri" w:hAnsi="Cambria" w:cs="Calibri"/>
        </w:rPr>
        <w:t xml:space="preserve">pre účely výpočtu skutočnej </w:t>
      </w:r>
      <w:proofErr w:type="spellStart"/>
      <w:r w:rsidRPr="007F0177">
        <w:rPr>
          <w:rFonts w:ascii="Cambria" w:eastAsia="Calibri" w:hAnsi="Cambria" w:cs="Calibri"/>
        </w:rPr>
        <w:t>kilometrickej</w:t>
      </w:r>
      <w:proofErr w:type="spellEnd"/>
      <w:r w:rsidRPr="007F0177">
        <w:rPr>
          <w:rFonts w:ascii="Cambria" w:eastAsia="Calibri" w:hAnsi="Cambria" w:cs="Calibri"/>
        </w:rPr>
        <w:t xml:space="preserve"> dĺžky Vozidiel Objednávateľa sa nad rámec vyššie uvedených pravidiel do počtu </w:t>
      </w:r>
      <w:proofErr w:type="spellStart"/>
      <w:r w:rsidRPr="007F0177">
        <w:rPr>
          <w:rFonts w:ascii="Cambria" w:eastAsia="Calibri" w:hAnsi="Cambria" w:cs="Calibri"/>
        </w:rPr>
        <w:t>kilometrickej</w:t>
      </w:r>
      <w:proofErr w:type="spellEnd"/>
      <w:r w:rsidRPr="007F0177">
        <w:rPr>
          <w:rFonts w:ascii="Cambria" w:eastAsia="Calibri" w:hAnsi="Cambria" w:cs="Calibri"/>
        </w:rPr>
        <w:t xml:space="preserve"> dĺžky započíta</w:t>
      </w:r>
      <w:r w:rsidR="002D2ED9" w:rsidRPr="007F0177">
        <w:rPr>
          <w:rFonts w:ascii="Cambria" w:eastAsia="Calibri" w:hAnsi="Cambria" w:cs="Calibri"/>
        </w:rPr>
        <w:t xml:space="preserve"> počet kilometrov vypočítaný ako súčin </w:t>
      </w:r>
      <w:proofErr w:type="spellStart"/>
      <w:r w:rsidR="002D2ED9" w:rsidRPr="007F0177">
        <w:rPr>
          <w:rFonts w:ascii="Cambria" w:eastAsia="Calibri" w:hAnsi="Cambria" w:cs="Calibri"/>
        </w:rPr>
        <w:t>kilometrocikej</w:t>
      </w:r>
      <w:proofErr w:type="spellEnd"/>
      <w:r w:rsidR="002D2ED9" w:rsidRPr="007F0177">
        <w:rPr>
          <w:rFonts w:ascii="Cambria" w:eastAsia="Calibri" w:hAnsi="Cambria" w:cs="Calibri"/>
        </w:rPr>
        <w:t xml:space="preserve"> dĺžky</w:t>
      </w:r>
      <w:r w:rsidR="00D4377D" w:rsidRPr="007F0177">
        <w:rPr>
          <w:rFonts w:ascii="Cambria" w:eastAsia="Calibri" w:hAnsi="Cambria" w:cs="Calibri"/>
        </w:rPr>
        <w:t xml:space="preserve"> trasy</w:t>
      </w:r>
      <w:r w:rsidR="002D2ED9" w:rsidRPr="007F0177">
        <w:rPr>
          <w:rFonts w:ascii="Cambria" w:eastAsia="Calibri" w:hAnsi="Cambria" w:cs="Calibri"/>
        </w:rPr>
        <w:t xml:space="preserve"> do Servisného strediska </w:t>
      </w:r>
      <w:r w:rsidR="00D4377D" w:rsidRPr="007F0177">
        <w:rPr>
          <w:rFonts w:ascii="Cambria" w:eastAsia="Calibri" w:hAnsi="Cambria" w:cs="Calibri"/>
        </w:rPr>
        <w:t xml:space="preserve">odmeraný </w:t>
      </w:r>
      <w:r w:rsidR="002D2ED9" w:rsidRPr="007F0177">
        <w:rPr>
          <w:rFonts w:ascii="Cambria" w:eastAsia="Calibri" w:hAnsi="Cambria" w:cs="Calibri"/>
        </w:rPr>
        <w:t xml:space="preserve">podľa bodu </w:t>
      </w:r>
      <w:r w:rsidR="002D2ED9" w:rsidRPr="007F0177">
        <w:rPr>
          <w:rFonts w:ascii="Cambria" w:eastAsia="Calibri" w:hAnsi="Cambria" w:cs="Calibri"/>
        </w:rPr>
        <w:fldChar w:fldCharType="begin"/>
      </w:r>
      <w:r w:rsidR="002D2ED9" w:rsidRPr="007F0177">
        <w:rPr>
          <w:rFonts w:ascii="Cambria" w:eastAsia="Calibri" w:hAnsi="Cambria" w:cs="Calibri"/>
        </w:rPr>
        <w:instrText xml:space="preserve"> REF _Ref74652115 \r \h </w:instrText>
      </w:r>
      <w:r w:rsidR="00DD423D" w:rsidRPr="007F0177">
        <w:rPr>
          <w:rFonts w:ascii="Cambria" w:eastAsia="Calibri" w:hAnsi="Cambria" w:cs="Calibri"/>
        </w:rPr>
        <w:instrText xml:space="preserve"> \* MERGEFORMAT </w:instrText>
      </w:r>
      <w:r w:rsidR="002D2ED9" w:rsidRPr="007F0177">
        <w:rPr>
          <w:rFonts w:ascii="Cambria" w:eastAsia="Calibri" w:hAnsi="Cambria" w:cs="Calibri"/>
        </w:rPr>
      </w:r>
      <w:r w:rsidR="002D2ED9" w:rsidRPr="007F0177">
        <w:rPr>
          <w:rFonts w:ascii="Cambria" w:eastAsia="Calibri" w:hAnsi="Cambria" w:cs="Calibri"/>
        </w:rPr>
        <w:fldChar w:fldCharType="separate"/>
      </w:r>
      <w:r w:rsidR="009A6329">
        <w:rPr>
          <w:rFonts w:ascii="Cambria" w:eastAsia="Calibri" w:hAnsi="Cambria" w:cs="Calibri"/>
        </w:rPr>
        <w:t>6.16</w:t>
      </w:r>
      <w:r w:rsidR="002D2ED9" w:rsidRPr="007F0177">
        <w:rPr>
          <w:rFonts w:ascii="Cambria" w:eastAsia="Calibri" w:hAnsi="Cambria" w:cs="Calibri"/>
        </w:rPr>
        <w:fldChar w:fldCharType="end"/>
      </w:r>
      <w:r w:rsidR="002D2ED9" w:rsidRPr="007F0177">
        <w:rPr>
          <w:rFonts w:ascii="Cambria" w:eastAsia="Calibri" w:hAnsi="Cambria" w:cs="Calibri"/>
        </w:rPr>
        <w:t xml:space="preserve"> tejto Zmluvy a počtu </w:t>
      </w:r>
      <w:r w:rsidR="002D2ED9" w:rsidRPr="007F0177">
        <w:rPr>
          <w:rFonts w:ascii="Cambria" w:hAnsi="Cambria"/>
        </w:rPr>
        <w:t xml:space="preserve">opakovaní tejto trasy Vozidlom </w:t>
      </w:r>
      <w:r w:rsidR="00D4377D" w:rsidRPr="007F0177">
        <w:rPr>
          <w:rFonts w:ascii="Cambria" w:hAnsi="Cambria"/>
        </w:rPr>
        <w:t>O</w:t>
      </w:r>
      <w:r w:rsidR="002D2ED9" w:rsidRPr="007F0177">
        <w:rPr>
          <w:rFonts w:ascii="Cambria" w:hAnsi="Cambria"/>
        </w:rPr>
        <w:t>bjednávateľa v danom mesiaci.</w:t>
      </w:r>
    </w:p>
    <w:p w14:paraId="7052947F" w14:textId="053A1600" w:rsidR="00A4561D" w:rsidRPr="007F0177" w:rsidRDefault="009B75BE" w:rsidP="008A5272">
      <w:pPr>
        <w:pStyle w:val="Heading2"/>
        <w:rPr>
          <w:rFonts w:ascii="Cambria" w:hAnsi="Cambria"/>
        </w:rPr>
      </w:pPr>
      <w:bookmarkStart w:id="147" w:name="_Ref73700871"/>
      <w:r w:rsidRPr="007F0177">
        <w:rPr>
          <w:rFonts w:ascii="Cambria" w:hAnsi="Cambria"/>
        </w:rPr>
        <w:t xml:space="preserve">Objednávateľ sa zaväzuje uhrádzať Dopravcovi na účet určený v tejto Zmluve jeden krát mesačne, najneskôr do </w:t>
      </w:r>
      <w:r w:rsidR="00240DC8" w:rsidRPr="007F0177">
        <w:rPr>
          <w:rFonts w:ascii="Cambria" w:hAnsi="Cambria"/>
        </w:rPr>
        <w:t>15</w:t>
      </w:r>
      <w:r w:rsidRPr="007F0177">
        <w:rPr>
          <w:rFonts w:ascii="Cambria" w:hAnsi="Cambria"/>
        </w:rPr>
        <w:t xml:space="preserve">. dňa mesiaca, v ktorom sa Záväzok verejnej služby vykonáva (aktuálny mesiac) počas platnosti tejto Zmluvy </w:t>
      </w:r>
      <w:r w:rsidR="00A4561D" w:rsidRPr="007F0177">
        <w:rPr>
          <w:rFonts w:ascii="Cambria" w:hAnsi="Cambria"/>
        </w:rPr>
        <w:t xml:space="preserve">mesačnú </w:t>
      </w:r>
      <w:r w:rsidRPr="007F0177">
        <w:rPr>
          <w:rFonts w:ascii="Cambria" w:hAnsi="Cambria"/>
        </w:rPr>
        <w:t>Zálohu na Preukázanú stratu</w:t>
      </w:r>
      <w:r w:rsidR="00A4561D" w:rsidRPr="007F0177">
        <w:rPr>
          <w:rFonts w:ascii="Cambria" w:hAnsi="Cambria"/>
        </w:rPr>
        <w:t xml:space="preserve"> vypočítanej nasledovným vzorcom:</w:t>
      </w:r>
      <w:bookmarkEnd w:id="147"/>
    </w:p>
    <w:p w14:paraId="7C8AFB18" w14:textId="7899740E" w:rsidR="009B75BE" w:rsidRPr="007F0177" w:rsidRDefault="00A4561D" w:rsidP="00A4561D">
      <w:pPr>
        <w:pStyle w:val="Heading2"/>
        <w:numPr>
          <w:ilvl w:val="0"/>
          <w:numId w:val="0"/>
        </w:numPr>
        <w:ind w:left="720"/>
        <w:rPr>
          <w:rFonts w:ascii="Cambria" w:hAnsi="Cambria"/>
        </w:rPr>
      </w:pPr>
      <w:r w:rsidRPr="007F0177">
        <w:rPr>
          <w:rFonts w:ascii="Cambria" w:hAnsi="Cambria"/>
        </w:rPr>
        <w:t>Mesačná Záloha na Preukázanú stratu = 0,6*(1/12*</w:t>
      </w:r>
      <w:r w:rsidR="00A21888" w:rsidRPr="007F0177">
        <w:rPr>
          <w:rFonts w:ascii="Cambria" w:hAnsi="Cambria"/>
        </w:rPr>
        <w:t>Predpokladanej straty</w:t>
      </w:r>
      <w:r w:rsidR="004A5826">
        <w:rPr>
          <w:rFonts w:ascii="Cambria" w:hAnsi="Cambria"/>
        </w:rPr>
        <w:t xml:space="preserve"> </w:t>
      </w:r>
      <w:r w:rsidRPr="007F0177">
        <w:rPr>
          <w:rFonts w:ascii="Cambria" w:hAnsi="Cambria"/>
        </w:rPr>
        <w:t>)</w:t>
      </w:r>
    </w:p>
    <w:p w14:paraId="0C9DA3DE" w14:textId="2AF406AD" w:rsidR="009B75BE" w:rsidRPr="007F0177" w:rsidRDefault="008D091A" w:rsidP="008D091A">
      <w:pPr>
        <w:pStyle w:val="Heading2"/>
        <w:numPr>
          <w:ilvl w:val="0"/>
          <w:numId w:val="0"/>
        </w:numPr>
        <w:ind w:left="720"/>
        <w:rPr>
          <w:rFonts w:ascii="Cambria" w:hAnsi="Cambria"/>
        </w:rPr>
      </w:pPr>
      <w:r w:rsidRPr="007F0177">
        <w:rPr>
          <w:rFonts w:ascii="Cambria" w:hAnsi="Cambria"/>
        </w:rPr>
        <w:t>pričom v</w:t>
      </w:r>
      <w:r w:rsidR="009B75BE" w:rsidRPr="007F0177">
        <w:rPr>
          <w:rFonts w:ascii="Cambria" w:hAnsi="Cambria"/>
        </w:rPr>
        <w:t xml:space="preserve">ýška </w:t>
      </w:r>
      <w:r w:rsidRPr="007F0177">
        <w:rPr>
          <w:rFonts w:ascii="Cambria" w:hAnsi="Cambria"/>
        </w:rPr>
        <w:t>p</w:t>
      </w:r>
      <w:r w:rsidR="005F507B" w:rsidRPr="007F0177">
        <w:rPr>
          <w:rFonts w:ascii="Cambria" w:hAnsi="Cambria"/>
        </w:rPr>
        <w:t>redpokladanej straty</w:t>
      </w:r>
      <w:r w:rsidR="00AA4763" w:rsidRPr="007F0177">
        <w:rPr>
          <w:rFonts w:ascii="Cambria" w:hAnsi="Cambria"/>
        </w:rPr>
        <w:t xml:space="preserve"> </w:t>
      </w:r>
      <w:r w:rsidRPr="007F0177">
        <w:rPr>
          <w:rFonts w:ascii="Cambria" w:hAnsi="Cambria"/>
        </w:rPr>
        <w:t xml:space="preserve">pre účely tohto vzorca </w:t>
      </w:r>
      <w:r w:rsidR="00621DA3" w:rsidRPr="007F0177">
        <w:rPr>
          <w:rFonts w:ascii="Cambria" w:hAnsi="Cambria"/>
        </w:rPr>
        <w:t xml:space="preserve">sa vypočíta ako </w:t>
      </w:r>
      <w:r w:rsidR="00781148">
        <w:rPr>
          <w:rFonts w:ascii="Cambria" w:hAnsi="Cambria"/>
        </w:rPr>
        <w:t xml:space="preserve">kladný </w:t>
      </w:r>
      <w:r w:rsidR="001A34D9" w:rsidRPr="007F0177">
        <w:rPr>
          <w:rFonts w:ascii="Cambria" w:hAnsi="Cambria"/>
        </w:rPr>
        <w:t xml:space="preserve">rozdiel medzi predpokladanou </w:t>
      </w:r>
      <w:r w:rsidR="004A5826">
        <w:rPr>
          <w:rFonts w:ascii="Cambria" w:hAnsi="Cambria"/>
        </w:rPr>
        <w:t>Cenou služby</w:t>
      </w:r>
      <w:r w:rsidR="00AA4763" w:rsidRPr="007F0177">
        <w:rPr>
          <w:rFonts w:ascii="Cambria" w:hAnsi="Cambria"/>
        </w:rPr>
        <w:t xml:space="preserve"> pre príslušný budúci kalendárny rok a predpokladanými výnosmi pre príslušný budúci kalendárny rok</w:t>
      </w:r>
      <w:r w:rsidR="005F507B" w:rsidRPr="007F0177">
        <w:rPr>
          <w:rFonts w:ascii="Cambria" w:hAnsi="Cambria"/>
        </w:rPr>
        <w:t xml:space="preserve"> (ďalej aj ako „</w:t>
      </w:r>
      <w:r w:rsidR="005F507B" w:rsidRPr="007F0177">
        <w:rPr>
          <w:rFonts w:ascii="Cambria" w:hAnsi="Cambria"/>
          <w:b/>
          <w:bCs/>
        </w:rPr>
        <w:t>Predpokladaná strata</w:t>
      </w:r>
      <w:r w:rsidR="005F507B" w:rsidRPr="007F0177">
        <w:rPr>
          <w:rFonts w:ascii="Cambria" w:hAnsi="Cambria"/>
        </w:rPr>
        <w:t>“)</w:t>
      </w:r>
      <w:r w:rsidR="00AA4763" w:rsidRPr="007F0177">
        <w:rPr>
          <w:rFonts w:ascii="Cambria" w:hAnsi="Cambria"/>
        </w:rPr>
        <w:t>.</w:t>
      </w:r>
    </w:p>
    <w:p w14:paraId="44806C99" w14:textId="69F26ED9" w:rsidR="00736836" w:rsidRPr="007F0177" w:rsidRDefault="00736836" w:rsidP="00CF121F">
      <w:pPr>
        <w:pStyle w:val="Heading2"/>
        <w:rPr>
          <w:rFonts w:ascii="Cambria" w:hAnsi="Cambria"/>
        </w:rPr>
      </w:pPr>
      <w:r w:rsidRPr="007F0177">
        <w:rPr>
          <w:rFonts w:ascii="Cambria" w:hAnsi="Cambria"/>
        </w:rPr>
        <w:t xml:space="preserve">Zmluvné strany sa dohodli, že výška Predpokladanej straty na ďalší kalendárny rok bude vypočítaná Dopravcom, pričom ju Dopravca predloží Objednávateľovi vždy najneskôr do 30. novembra kalendárneho roka, ktorý predchádza kalendárnemu roku, </w:t>
      </w:r>
      <w:r w:rsidR="009D2545" w:rsidRPr="007F0177">
        <w:rPr>
          <w:rFonts w:ascii="Cambria" w:hAnsi="Cambria"/>
        </w:rPr>
        <w:t xml:space="preserve">pre ktorý sa Predpokladaná strata počíta. </w:t>
      </w:r>
      <w:r w:rsidR="0080638B" w:rsidRPr="007F0177">
        <w:rPr>
          <w:rFonts w:ascii="Cambria" w:hAnsi="Cambria"/>
        </w:rPr>
        <w:t>Dopravca pri výpočte Predpokladanej straty na nasledujúci kalendárny rok zohľadní rozsah Obehov predpokladaných od prvého dňa nasledujúceho kalendárneho roka</w:t>
      </w:r>
      <w:r w:rsidR="00EC1D9D" w:rsidRPr="007F0177">
        <w:rPr>
          <w:rFonts w:ascii="Cambria" w:hAnsi="Cambria"/>
        </w:rPr>
        <w:t>.</w:t>
      </w:r>
      <w:r w:rsidR="0080638B" w:rsidRPr="007F0177">
        <w:rPr>
          <w:rFonts w:ascii="Cambria" w:hAnsi="Cambria"/>
        </w:rPr>
        <w:t xml:space="preserve"> </w:t>
      </w:r>
      <w:r w:rsidRPr="007F0177">
        <w:rPr>
          <w:rFonts w:ascii="Cambria" w:hAnsi="Cambria"/>
        </w:rPr>
        <w:t xml:space="preserve">Objednávateľ </w:t>
      </w:r>
      <w:r w:rsidR="00EC2C97" w:rsidRPr="007F0177">
        <w:rPr>
          <w:rFonts w:ascii="Cambria" w:hAnsi="Cambria"/>
        </w:rPr>
        <w:t xml:space="preserve">následne </w:t>
      </w:r>
      <w:r w:rsidRPr="007F0177">
        <w:rPr>
          <w:rFonts w:ascii="Cambria" w:hAnsi="Cambria"/>
        </w:rPr>
        <w:t>schváli výšku Predpokladan</w:t>
      </w:r>
      <w:r w:rsidR="00EC2C97" w:rsidRPr="007F0177">
        <w:rPr>
          <w:rFonts w:ascii="Cambria" w:hAnsi="Cambria"/>
        </w:rPr>
        <w:t>ej straty</w:t>
      </w:r>
      <w:r w:rsidRPr="007F0177">
        <w:rPr>
          <w:rFonts w:ascii="Cambria" w:hAnsi="Cambria"/>
        </w:rPr>
        <w:t xml:space="preserve"> </w:t>
      </w:r>
      <w:r w:rsidR="00C27DF5" w:rsidRPr="007F0177">
        <w:rPr>
          <w:rFonts w:ascii="Cambria" w:hAnsi="Cambria"/>
        </w:rPr>
        <w:t>najneskôr do 15</w:t>
      </w:r>
      <w:r w:rsidR="006500A5" w:rsidRPr="007F0177">
        <w:rPr>
          <w:rFonts w:ascii="Cambria" w:hAnsi="Cambria"/>
        </w:rPr>
        <w:t>.</w:t>
      </w:r>
      <w:r w:rsidR="00C27DF5" w:rsidRPr="007F0177">
        <w:rPr>
          <w:rFonts w:ascii="Cambria" w:hAnsi="Cambria"/>
        </w:rPr>
        <w:t xml:space="preserve"> decembra </w:t>
      </w:r>
      <w:r w:rsidRPr="007F0177">
        <w:rPr>
          <w:rFonts w:ascii="Cambria" w:hAnsi="Cambria"/>
        </w:rPr>
        <w:t xml:space="preserve">kalendárneho roka, v ktorom </w:t>
      </w:r>
      <w:r w:rsidR="00C27DF5" w:rsidRPr="007F0177">
        <w:rPr>
          <w:rFonts w:ascii="Cambria" w:hAnsi="Cambria"/>
        </w:rPr>
        <w:t>tento výpočet</w:t>
      </w:r>
      <w:r w:rsidRPr="007F0177">
        <w:rPr>
          <w:rFonts w:ascii="Cambria" w:hAnsi="Cambria"/>
        </w:rPr>
        <w:t xml:space="preserve"> Dopravca vypracoval</w:t>
      </w:r>
      <w:r w:rsidR="00C27DF5" w:rsidRPr="007F0177">
        <w:rPr>
          <w:rFonts w:ascii="Cambria" w:hAnsi="Cambria"/>
        </w:rPr>
        <w:t>.</w:t>
      </w:r>
      <w:r w:rsidR="001B2211" w:rsidRPr="007F0177">
        <w:rPr>
          <w:rFonts w:ascii="Cambria" w:hAnsi="Cambria"/>
        </w:rPr>
        <w:t xml:space="preserve"> Ak bude kalkulácia Predpokladanej straty v zjavnom rozpore s Cestovným poriadkom a/alebo Obehmi môže Objednávateľ kalkuláciu Predpokladanej straty namietať v lehote 10 dní odo dňa jej doručenia. Dopravca je povinný Objednávateľove námietky akceptovať alebo odôvodniť ich neakceptovanie v lehote 5 dní odo dňa doručenia námietok Objednávateľa Dopravcovi. Ak sa Dopravca v stanovenej lehote nevyjadrí, má sa za to, že s námietkami Objednávateľa súhlasí a Predpokladaná strata bude určená v zmysle námietok Objednávateľa</w:t>
      </w:r>
      <w:r w:rsidR="00D219DC" w:rsidRPr="007F0177">
        <w:rPr>
          <w:rFonts w:ascii="Cambria" w:hAnsi="Cambria"/>
        </w:rPr>
        <w:t>.</w:t>
      </w:r>
      <w:r w:rsidR="00D219DC">
        <w:rPr>
          <w:rFonts w:ascii="Cambria" w:hAnsi="Cambria"/>
        </w:rPr>
        <w:t xml:space="preserve"> </w:t>
      </w:r>
      <w:r w:rsidR="00D219DC" w:rsidRPr="00D219DC">
        <w:rPr>
          <w:rFonts w:ascii="Cambria" w:hAnsi="Cambria"/>
        </w:rPr>
        <w:t xml:space="preserve">Ak bude Dopravca námietky </w:t>
      </w:r>
      <w:r w:rsidR="00D219DC" w:rsidRPr="00D219DC">
        <w:rPr>
          <w:rFonts w:ascii="Cambria" w:hAnsi="Cambria"/>
        </w:rPr>
        <w:lastRenderedPageBreak/>
        <w:t>Objednávateľa namietať, Zmluvné strany sa zaväzujú v dobrej viere rokovať o výške Predpokladanej straty tak, aby ju odsúhlasili najneskôr do 31. decembra kalendárneho roka predchádzajúcemu kalendárnemu roku, na ktorý sa Predpokladaná strata počíta. V prípade ak sa Zmluvné strany nedohodnú na výške Predpokladanej straty na ďalší kalendárny rok podľa predchádzajúcej vety ani do 31. decembra, Zmluvné strany požiadajú o stanovisko nezávislého znalca v oblasti dopravy podľa zákona č. 382/2004 Z. z. o znalcoch, tlmočníkoch a prekladateľoch a o zmene a doplnení niektorých zákonov v znení neskorších predpisov. Názor znalca bude pre prípad určenia Predpokladanej straty záväzný. Do doby doručenia stanoviska znalca bude hodnota Predpokladanej straty zhodná s hodnotou Predpokladanej straty za uplynulý kalendárny rok</w:t>
      </w:r>
      <w:r w:rsidR="008E2B23">
        <w:rPr>
          <w:rFonts w:ascii="Cambria" w:hAnsi="Cambria"/>
        </w:rPr>
        <w:t>.</w:t>
      </w:r>
    </w:p>
    <w:p w14:paraId="17955A46" w14:textId="7440AF5A" w:rsidR="00EE01ED" w:rsidRPr="007F0177" w:rsidRDefault="008A5272" w:rsidP="008A5272">
      <w:pPr>
        <w:pStyle w:val="Heading2"/>
        <w:rPr>
          <w:rFonts w:ascii="Cambria" w:hAnsi="Cambria"/>
        </w:rPr>
      </w:pPr>
      <w:r w:rsidRPr="007F0177">
        <w:rPr>
          <w:rFonts w:ascii="Cambria" w:hAnsi="Cambria"/>
        </w:rPr>
        <w:t xml:space="preserve">Dopravca je povinný predložiť Objednávateľovi v lehote do </w:t>
      </w:r>
      <w:r w:rsidR="002911B8">
        <w:rPr>
          <w:rFonts w:ascii="Cambria" w:hAnsi="Cambria"/>
        </w:rPr>
        <w:t>dvadsaťpäť</w:t>
      </w:r>
      <w:r w:rsidR="002911B8" w:rsidRPr="007F0177">
        <w:rPr>
          <w:rFonts w:ascii="Cambria" w:hAnsi="Cambria"/>
        </w:rPr>
        <w:t xml:space="preserve"> </w:t>
      </w:r>
      <w:r w:rsidR="00F66DBA" w:rsidRPr="007F0177">
        <w:rPr>
          <w:rFonts w:ascii="Cambria" w:hAnsi="Cambria"/>
        </w:rPr>
        <w:t>(</w:t>
      </w:r>
      <w:r w:rsidR="002911B8">
        <w:rPr>
          <w:rFonts w:ascii="Cambria" w:hAnsi="Cambria"/>
        </w:rPr>
        <w:t>25</w:t>
      </w:r>
      <w:r w:rsidR="00F66DBA" w:rsidRPr="007F0177">
        <w:rPr>
          <w:rFonts w:ascii="Cambria" w:hAnsi="Cambria"/>
        </w:rPr>
        <w:t>)</w:t>
      </w:r>
      <w:r w:rsidRPr="007F0177">
        <w:rPr>
          <w:rFonts w:ascii="Cambria" w:hAnsi="Cambria"/>
        </w:rPr>
        <w:t xml:space="preserve"> dní od skončenia každého kalendárneho mesiaca zúčtovanie Preukázanej straty za príslušný kalendárny mesiac.</w:t>
      </w:r>
      <w:r w:rsidR="00C3463E" w:rsidRPr="007F0177">
        <w:rPr>
          <w:rFonts w:ascii="Cambria" w:hAnsi="Cambria"/>
        </w:rPr>
        <w:t xml:space="preserve"> Dopravca vyúčtuje v každom mesačnom zúčtovaní</w:t>
      </w:r>
      <w:r w:rsidR="00EE01ED" w:rsidRPr="007F0177">
        <w:rPr>
          <w:rFonts w:ascii="Cambria" w:hAnsi="Cambria"/>
        </w:rPr>
        <w:t xml:space="preserve"> všetky položky, ktoré sú podstatné pre výpočet Preukázanej straty za daný mesiac.</w:t>
      </w:r>
    </w:p>
    <w:p w14:paraId="5B898B5D" w14:textId="7C44174B" w:rsidR="00EE01ED" w:rsidRPr="007F0177" w:rsidRDefault="00EE01ED" w:rsidP="00CF121F">
      <w:pPr>
        <w:pStyle w:val="Heading2"/>
        <w:rPr>
          <w:rFonts w:ascii="Cambria" w:hAnsi="Cambria"/>
        </w:rPr>
      </w:pPr>
      <w:bookmarkStart w:id="148" w:name="_Ref73701130"/>
      <w:r w:rsidRPr="007F0177">
        <w:rPr>
          <w:rFonts w:ascii="Cambria" w:hAnsi="Cambria"/>
        </w:rPr>
        <w:t xml:space="preserve">V prípade, ak je na základe mesačného vyúčtovania zrejmé, že výška Preukázanej straty za príslušný mesiac je vyššia ako výška poskytnutých Záloh na Preukázanú stratu za daný mesiac, uplatní Dopravca voči Objednávateľovi Doplatok (vo výške rozdielu medzi Preukázanou stratou za daný mesiac a uhradenými Zálohami na Preukázanú stratu za daný mesiac) a v prípade, ak je výška Preukázanej strany za príslušný mesiac nižšia ako výška poskytnutých Záloh na Preukázanú stratu za daný mesiac vráti Dopravca Objednávateľovi Preplatok (vo výške rozdielu medzi výškou zaplatených Záloh na Preukázanú stratu za daný mesiac a výškou Preukázanej straty za daný mesiac ), pričom obe Zmluvné strany tak učinia  do </w:t>
      </w:r>
      <w:r w:rsidR="00E549A2" w:rsidRPr="007F0177">
        <w:rPr>
          <w:rFonts w:ascii="Cambria" w:hAnsi="Cambria"/>
        </w:rPr>
        <w:t xml:space="preserve">štyridsať </w:t>
      </w:r>
      <w:r w:rsidRPr="007F0177">
        <w:rPr>
          <w:rFonts w:ascii="Cambria" w:hAnsi="Cambria"/>
        </w:rPr>
        <w:t>(</w:t>
      </w:r>
      <w:r w:rsidR="00E549A2" w:rsidRPr="007F0177">
        <w:rPr>
          <w:rFonts w:ascii="Cambria" w:hAnsi="Cambria"/>
        </w:rPr>
        <w:t>40</w:t>
      </w:r>
      <w:r w:rsidRPr="007F0177">
        <w:rPr>
          <w:rFonts w:ascii="Cambria" w:hAnsi="Cambria"/>
        </w:rPr>
        <w:t xml:space="preserve">) dní od skončenia mesačnej kontroly, resp. v prípade nezačatia kontroly do </w:t>
      </w:r>
      <w:r w:rsidR="00E549A2" w:rsidRPr="007F0177">
        <w:rPr>
          <w:rFonts w:ascii="Cambria" w:hAnsi="Cambria"/>
        </w:rPr>
        <w:t xml:space="preserve">štyridsať (40) </w:t>
      </w:r>
      <w:r w:rsidRPr="007F0177">
        <w:rPr>
          <w:rFonts w:ascii="Cambria" w:hAnsi="Cambria"/>
        </w:rPr>
        <w:t xml:space="preserve">dní od predloženia </w:t>
      </w:r>
      <w:r w:rsidR="00E549A2" w:rsidRPr="007F0177">
        <w:rPr>
          <w:rFonts w:ascii="Cambria" w:hAnsi="Cambria"/>
        </w:rPr>
        <w:t xml:space="preserve">úplného a správneho </w:t>
      </w:r>
      <w:r w:rsidRPr="007F0177">
        <w:rPr>
          <w:rFonts w:ascii="Cambria" w:hAnsi="Cambria"/>
        </w:rPr>
        <w:t>mesačného zúčtovania</w:t>
      </w:r>
      <w:r w:rsidR="00333887" w:rsidRPr="007F0177">
        <w:rPr>
          <w:rFonts w:ascii="Cambria" w:hAnsi="Cambria"/>
        </w:rPr>
        <w:t xml:space="preserve"> v súlade s touto Zmluvou (najmä </w:t>
      </w:r>
      <w:r w:rsidR="00BC2DAB" w:rsidRPr="007F0177">
        <w:rPr>
          <w:rFonts w:ascii="Cambria" w:hAnsi="Cambria"/>
        </w:rPr>
        <w:t xml:space="preserve">v súlade s </w:t>
      </w:r>
      <w:r w:rsidR="00333887" w:rsidRPr="007F0177">
        <w:rPr>
          <w:rFonts w:ascii="Cambria" w:hAnsi="Cambria"/>
        </w:rPr>
        <w:t xml:space="preserve">požiadavkami podľa tohto článku </w:t>
      </w:r>
      <w:r w:rsidR="00333887" w:rsidRPr="007F0177">
        <w:rPr>
          <w:rFonts w:ascii="Cambria" w:hAnsi="Cambria"/>
        </w:rPr>
        <w:fldChar w:fldCharType="begin"/>
      </w:r>
      <w:r w:rsidR="00333887" w:rsidRPr="007F0177">
        <w:rPr>
          <w:rFonts w:ascii="Cambria" w:hAnsi="Cambria"/>
        </w:rPr>
        <w:instrText xml:space="preserve"> REF _Ref73702106 \r \h </w:instrText>
      </w:r>
      <w:r w:rsidR="00333887" w:rsidRPr="007F0177">
        <w:rPr>
          <w:rFonts w:ascii="Cambria" w:hAnsi="Cambria"/>
        </w:rPr>
      </w:r>
      <w:r w:rsidR="00333887" w:rsidRPr="007F0177">
        <w:rPr>
          <w:rFonts w:ascii="Cambria" w:hAnsi="Cambria"/>
        </w:rPr>
        <w:fldChar w:fldCharType="separate"/>
      </w:r>
      <w:r w:rsidR="009A6329">
        <w:rPr>
          <w:rFonts w:ascii="Cambria" w:hAnsi="Cambria"/>
        </w:rPr>
        <w:t>8</w:t>
      </w:r>
      <w:r w:rsidR="00333887" w:rsidRPr="007F0177">
        <w:rPr>
          <w:rFonts w:ascii="Cambria" w:hAnsi="Cambria"/>
        </w:rPr>
        <w:fldChar w:fldCharType="end"/>
      </w:r>
      <w:r w:rsidR="00333887" w:rsidRPr="007F0177">
        <w:rPr>
          <w:rFonts w:ascii="Cambria" w:hAnsi="Cambria"/>
        </w:rPr>
        <w:t xml:space="preserve"> a </w:t>
      </w:r>
      <w:r w:rsidR="00BC2DAB" w:rsidRPr="007F0177">
        <w:rPr>
          <w:rFonts w:ascii="Cambria" w:hAnsi="Cambria"/>
        </w:rPr>
        <w:t>požiadavkami</w:t>
      </w:r>
      <w:r w:rsidR="00333887" w:rsidRPr="007F0177">
        <w:rPr>
          <w:rFonts w:ascii="Cambria" w:hAnsi="Cambria"/>
        </w:rPr>
        <w:t xml:space="preserve"> podľa bodu </w:t>
      </w:r>
      <w:r w:rsidR="00333887" w:rsidRPr="007F0177">
        <w:rPr>
          <w:rFonts w:ascii="Cambria" w:hAnsi="Cambria"/>
        </w:rPr>
        <w:fldChar w:fldCharType="begin"/>
      </w:r>
      <w:r w:rsidR="00333887" w:rsidRPr="007F0177">
        <w:rPr>
          <w:rFonts w:ascii="Cambria" w:hAnsi="Cambria"/>
        </w:rPr>
        <w:instrText xml:space="preserve"> REF _Ref73703266 \r \h </w:instrText>
      </w:r>
      <w:r w:rsidR="00333887" w:rsidRPr="007F0177">
        <w:rPr>
          <w:rFonts w:ascii="Cambria" w:hAnsi="Cambria"/>
        </w:rPr>
      </w:r>
      <w:r w:rsidR="00333887" w:rsidRPr="007F0177">
        <w:rPr>
          <w:rFonts w:ascii="Cambria" w:hAnsi="Cambria"/>
        </w:rPr>
        <w:fldChar w:fldCharType="separate"/>
      </w:r>
      <w:r w:rsidR="009A6329">
        <w:rPr>
          <w:rFonts w:ascii="Cambria" w:hAnsi="Cambria"/>
        </w:rPr>
        <w:t>9.4</w:t>
      </w:r>
      <w:r w:rsidR="00333887" w:rsidRPr="007F0177">
        <w:rPr>
          <w:rFonts w:ascii="Cambria" w:hAnsi="Cambria"/>
        </w:rPr>
        <w:fldChar w:fldCharType="end"/>
      </w:r>
      <w:r w:rsidR="00333887" w:rsidRPr="007F0177">
        <w:rPr>
          <w:rFonts w:ascii="Cambria" w:hAnsi="Cambria"/>
        </w:rPr>
        <w:t xml:space="preserve"> </w:t>
      </w:r>
      <w:r w:rsidR="00BC2DAB" w:rsidRPr="007F0177">
        <w:rPr>
          <w:rFonts w:ascii="Cambria" w:hAnsi="Cambria"/>
        </w:rPr>
        <w:t>tejto Zmluvy</w:t>
      </w:r>
      <w:r w:rsidR="00333887" w:rsidRPr="007F0177">
        <w:rPr>
          <w:rFonts w:ascii="Cambria" w:hAnsi="Cambria"/>
        </w:rPr>
        <w:t>)</w:t>
      </w:r>
      <w:r w:rsidRPr="007F0177">
        <w:rPr>
          <w:rFonts w:ascii="Cambria" w:hAnsi="Cambria"/>
        </w:rPr>
        <w:t>, ak sa Zmluvné strany nedohodnú inak.</w:t>
      </w:r>
      <w:bookmarkEnd w:id="148"/>
      <w:r w:rsidRPr="007F0177">
        <w:rPr>
          <w:rFonts w:ascii="Cambria" w:hAnsi="Cambria"/>
        </w:rPr>
        <w:t xml:space="preserve"> </w:t>
      </w:r>
    </w:p>
    <w:p w14:paraId="28D13AF4" w14:textId="24EF2CA0" w:rsidR="00240DC8" w:rsidRDefault="00240DC8" w:rsidP="00240DC8">
      <w:pPr>
        <w:pStyle w:val="Heading2"/>
        <w:rPr>
          <w:rFonts w:ascii="Cambria" w:hAnsi="Cambria"/>
        </w:rPr>
      </w:pPr>
      <w:r w:rsidRPr="007F0177">
        <w:rPr>
          <w:rFonts w:ascii="Cambria" w:hAnsi="Cambria"/>
        </w:rPr>
        <w:t>Zmluvné strany sa dohodli, že akékoľvek finančné plnenie podľa tejto Zmluvy zo strany Dopravcu sa považuje za uhradené, ak je v lehote splatnosti pripísané na bankový účet Objednávateľa.</w:t>
      </w:r>
    </w:p>
    <w:p w14:paraId="068FC94D" w14:textId="1A2E465C" w:rsidR="0058243B" w:rsidRPr="00BE5D33" w:rsidRDefault="0058243B" w:rsidP="00E958EE">
      <w:pPr>
        <w:pStyle w:val="Heading2"/>
        <w:rPr>
          <w:rFonts w:ascii="Cambria" w:eastAsia="Calibri" w:hAnsi="Cambria" w:cs="Calibri"/>
        </w:rPr>
      </w:pPr>
      <w:r>
        <w:rPr>
          <w:rFonts w:ascii="Cambria" w:eastAsia="Calibri" w:hAnsi="Cambria" w:cs="Calibri"/>
        </w:rPr>
        <w:t xml:space="preserve">V prípade, ak po uzatvorení Zmluvy dôjde k zmene Právnych predpisov, ktorých (budúcu) platnosť a účinnosť nebolo možné predvídať ku dňu uplynutia lehoty na predkladanie ponúk vo Verejnom obstarávaní, a ktoré (i) budú mať priamy vplyv na spôsob určenia nákladov či iných veličín ovplyvňujúcich výšku Preukázanej straty a zároveň (ii) ich zohľadnenie vo vzťahu k určeniu výšky Preukázanej straty už nie je pokryté niektorým z ustanovení Zmluvy (najmä týmto Článkom </w:t>
      </w:r>
      <w:r>
        <w:rPr>
          <w:rFonts w:ascii="Cambria" w:eastAsia="Calibri" w:hAnsi="Cambria" w:cs="Calibri"/>
        </w:rPr>
        <w:fldChar w:fldCharType="begin"/>
      </w:r>
      <w:r>
        <w:rPr>
          <w:rFonts w:ascii="Cambria" w:eastAsia="Calibri" w:hAnsi="Cambria" w:cs="Calibri"/>
        </w:rPr>
        <w:instrText xml:space="preserve"> REF _Ref73702106 \r \h </w:instrText>
      </w:r>
      <w:r>
        <w:rPr>
          <w:rFonts w:ascii="Cambria" w:eastAsia="Calibri" w:hAnsi="Cambria" w:cs="Calibri"/>
        </w:rPr>
      </w:r>
      <w:r>
        <w:rPr>
          <w:rFonts w:ascii="Cambria" w:eastAsia="Calibri" w:hAnsi="Cambria" w:cs="Calibri"/>
        </w:rPr>
        <w:fldChar w:fldCharType="separate"/>
      </w:r>
      <w:r w:rsidR="009A6329">
        <w:rPr>
          <w:rFonts w:ascii="Cambria" w:eastAsia="Calibri" w:hAnsi="Cambria" w:cs="Calibri"/>
        </w:rPr>
        <w:t>8</w:t>
      </w:r>
      <w:r>
        <w:rPr>
          <w:rFonts w:ascii="Cambria" w:eastAsia="Calibri" w:hAnsi="Cambria" w:cs="Calibri"/>
        </w:rPr>
        <w:fldChar w:fldCharType="end"/>
      </w:r>
      <w:r>
        <w:rPr>
          <w:rFonts w:ascii="Cambria" w:eastAsia="Calibri" w:hAnsi="Cambria" w:cs="Calibri"/>
        </w:rPr>
        <w:t>), sa Zmluvné strany zaväzujú v dobrej viere rokovať o spôsobe, akým primerane a spravodlivo zohľadnia takúto zmenu Právnych predpisov pri spôsobe určenia Preukázanej straty.</w:t>
      </w:r>
    </w:p>
    <w:p w14:paraId="5BE3910B" w14:textId="5AE64234" w:rsidR="00812602" w:rsidRPr="007F0177" w:rsidRDefault="00CF121F" w:rsidP="00DC2B41">
      <w:pPr>
        <w:pStyle w:val="Heading1"/>
        <w:rPr>
          <w:rFonts w:ascii="Cambria" w:hAnsi="Cambria"/>
        </w:rPr>
      </w:pPr>
      <w:r w:rsidRPr="007F0177">
        <w:rPr>
          <w:rFonts w:ascii="Cambria" w:hAnsi="Cambria"/>
        </w:rPr>
        <w:t>Ďalšie plat</w:t>
      </w:r>
      <w:r w:rsidR="00812602" w:rsidRPr="007F0177">
        <w:rPr>
          <w:rFonts w:ascii="Cambria" w:hAnsi="Cambria"/>
        </w:rPr>
        <w:t xml:space="preserve">obné podmienky </w:t>
      </w:r>
      <w:r w:rsidR="00D37AFA" w:rsidRPr="007F0177">
        <w:rPr>
          <w:rFonts w:ascii="Cambria" w:hAnsi="Cambria"/>
        </w:rPr>
        <w:t>a podmienky vyúčtovania</w:t>
      </w:r>
    </w:p>
    <w:p w14:paraId="31C2019D" w14:textId="7093F718" w:rsidR="00CF121F" w:rsidRPr="007F0177" w:rsidRDefault="00CF121F" w:rsidP="003C4A6B">
      <w:pPr>
        <w:pStyle w:val="Heading2"/>
        <w:rPr>
          <w:rFonts w:ascii="Cambria" w:hAnsi="Cambria"/>
        </w:rPr>
      </w:pPr>
      <w:r w:rsidRPr="007F0177">
        <w:rPr>
          <w:rFonts w:ascii="Cambria" w:hAnsi="Cambria"/>
        </w:rPr>
        <w:t>Objednávateľ sa zaväzuje poskytnúť Dopravcovi Zálohu na Preukázanú stratu a Doplatok  na úhradu Preukázanej strany spôsobom a v lehotách uvedených v tejto Zmluve a po skončení rozpočtového roka</w:t>
      </w:r>
      <w:r w:rsidR="00717E68">
        <w:rPr>
          <w:rFonts w:ascii="Cambria" w:hAnsi="Cambria"/>
        </w:rPr>
        <w:t xml:space="preserve">, </w:t>
      </w:r>
      <w:r w:rsidR="00717E68" w:rsidRPr="00717E68">
        <w:rPr>
          <w:rFonts w:ascii="Cambria" w:hAnsi="Cambria"/>
        </w:rPr>
        <w:t xml:space="preserve">najneskôr do 31. marca nasledujúceho kalendárneho roka, </w:t>
      </w:r>
      <w:r w:rsidRPr="007F0177">
        <w:rPr>
          <w:rFonts w:ascii="Cambria" w:hAnsi="Cambria"/>
        </w:rPr>
        <w:t xml:space="preserve"> uskutočniť celkové vyúčtovanie na základe </w:t>
      </w:r>
      <w:r w:rsidR="00D2751D" w:rsidRPr="007F0177">
        <w:rPr>
          <w:rFonts w:ascii="Cambria" w:hAnsi="Cambria"/>
        </w:rPr>
        <w:t>mesačných zúčtovaní</w:t>
      </w:r>
      <w:r w:rsidRPr="007F0177">
        <w:rPr>
          <w:rFonts w:ascii="Cambria" w:hAnsi="Cambria"/>
        </w:rPr>
        <w:t xml:space="preserve"> podľa tejto Zmluvy</w:t>
      </w:r>
      <w:r w:rsidR="00717E68">
        <w:rPr>
          <w:rFonts w:ascii="Cambria" w:hAnsi="Cambria"/>
        </w:rPr>
        <w:t>;</w:t>
      </w:r>
      <w:r w:rsidR="00717E68" w:rsidRPr="007F0177">
        <w:rPr>
          <w:rFonts w:ascii="Cambria" w:hAnsi="Cambria"/>
        </w:rPr>
        <w:t xml:space="preserve"> </w:t>
      </w:r>
      <w:r w:rsidR="00717E68">
        <w:rPr>
          <w:rFonts w:ascii="Cambria" w:hAnsi="Cambria"/>
        </w:rPr>
        <w:t>n</w:t>
      </w:r>
      <w:r w:rsidR="00717E68" w:rsidRPr="00717E68">
        <w:rPr>
          <w:rFonts w:ascii="Cambria" w:hAnsi="Cambria"/>
        </w:rPr>
        <w:t xml:space="preserve">a celkové ročné vyúčtovanie sa v ostatnom primerane vzťahujú ustanovenia podľa bodu 9.2 a </w:t>
      </w:r>
      <w:proofErr w:type="spellStart"/>
      <w:r w:rsidR="00717E68" w:rsidRPr="00717E68">
        <w:rPr>
          <w:rFonts w:ascii="Cambria" w:hAnsi="Cambria"/>
        </w:rPr>
        <w:t>nasl</w:t>
      </w:r>
      <w:proofErr w:type="spellEnd"/>
      <w:r w:rsidR="00717E68" w:rsidRPr="00717E68">
        <w:rPr>
          <w:rFonts w:ascii="Cambria" w:hAnsi="Cambria"/>
        </w:rPr>
        <w:t>. Zmluvy</w:t>
      </w:r>
      <w:r w:rsidR="00717E68">
        <w:rPr>
          <w:rFonts w:ascii="Cambria" w:hAnsi="Cambria"/>
        </w:rPr>
        <w:t>.</w:t>
      </w:r>
      <w:r w:rsidR="00717E68" w:rsidRPr="00717E68">
        <w:rPr>
          <w:rFonts w:ascii="Cambria" w:hAnsi="Cambria"/>
        </w:rPr>
        <w:t xml:space="preserve"> </w:t>
      </w:r>
      <w:r w:rsidRPr="007F0177">
        <w:rPr>
          <w:rFonts w:ascii="Cambria" w:hAnsi="Cambria"/>
        </w:rPr>
        <w:t xml:space="preserve">Zmluvné strany sa dohodli na tom, že Objednávateľ bude Dopravcovi hradiť príslušnú časť Preukázanej straty zálohovo, a to vo výške a v lehote určenej v bode </w:t>
      </w:r>
      <w:r w:rsidR="00D2751D" w:rsidRPr="007F0177">
        <w:rPr>
          <w:rFonts w:ascii="Cambria" w:hAnsi="Cambria"/>
        </w:rPr>
        <w:fldChar w:fldCharType="begin"/>
      </w:r>
      <w:r w:rsidR="00D2751D" w:rsidRPr="007F0177">
        <w:rPr>
          <w:rFonts w:ascii="Cambria" w:hAnsi="Cambria"/>
        </w:rPr>
        <w:instrText xml:space="preserve"> REF _Ref73700871 \r \h </w:instrText>
      </w:r>
      <w:r w:rsidR="00DD423D" w:rsidRPr="007F0177">
        <w:rPr>
          <w:rFonts w:ascii="Cambria" w:hAnsi="Cambria"/>
        </w:rPr>
        <w:instrText xml:space="preserve"> \* MERGEFORMAT </w:instrText>
      </w:r>
      <w:r w:rsidR="00D2751D" w:rsidRPr="007F0177">
        <w:rPr>
          <w:rFonts w:ascii="Cambria" w:hAnsi="Cambria"/>
        </w:rPr>
      </w:r>
      <w:r w:rsidR="00D2751D" w:rsidRPr="007F0177">
        <w:rPr>
          <w:rFonts w:ascii="Cambria" w:hAnsi="Cambria"/>
        </w:rPr>
        <w:fldChar w:fldCharType="separate"/>
      </w:r>
      <w:r w:rsidR="009A6329">
        <w:rPr>
          <w:rFonts w:ascii="Cambria" w:hAnsi="Cambria"/>
        </w:rPr>
        <w:t>8.9</w:t>
      </w:r>
      <w:r w:rsidR="00D2751D" w:rsidRPr="007F0177">
        <w:rPr>
          <w:rFonts w:ascii="Cambria" w:hAnsi="Cambria"/>
        </w:rPr>
        <w:fldChar w:fldCharType="end"/>
      </w:r>
      <w:r w:rsidR="00D2751D" w:rsidRPr="007F0177">
        <w:rPr>
          <w:rFonts w:ascii="Cambria" w:hAnsi="Cambria"/>
        </w:rPr>
        <w:t xml:space="preserve"> </w:t>
      </w:r>
      <w:r w:rsidRPr="007F0177">
        <w:rPr>
          <w:rFonts w:ascii="Cambria" w:hAnsi="Cambria"/>
        </w:rPr>
        <w:t xml:space="preserve">tejto Zmluvy a následne na základe preukázanej skutočnosti po vykonaní </w:t>
      </w:r>
      <w:r w:rsidR="00D2751D" w:rsidRPr="007F0177">
        <w:rPr>
          <w:rFonts w:ascii="Cambria" w:hAnsi="Cambria"/>
        </w:rPr>
        <w:t>mesačného</w:t>
      </w:r>
      <w:r w:rsidRPr="007F0177">
        <w:rPr>
          <w:rFonts w:ascii="Cambria" w:hAnsi="Cambria"/>
        </w:rPr>
        <w:t xml:space="preserve"> zúčtovania, resp. kontroly zo strany Objednávateľa, zostávajúcu časť Preukázanej straty </w:t>
      </w:r>
      <w:r w:rsidRPr="007F0177">
        <w:rPr>
          <w:rFonts w:ascii="Cambria" w:hAnsi="Cambria"/>
        </w:rPr>
        <w:lastRenderedPageBreak/>
        <w:t xml:space="preserve">za dané obdobie ako Doplatok alebo uplatní voči Dopravcovi Preplatok na Preukázanej strate v prípade, ak </w:t>
      </w:r>
      <w:r w:rsidR="00754EDF" w:rsidRPr="007F0177">
        <w:rPr>
          <w:rFonts w:ascii="Cambria" w:hAnsi="Cambria"/>
        </w:rPr>
        <w:t xml:space="preserve">platby Záloh na Preukázanú stratu </w:t>
      </w:r>
      <w:r w:rsidRPr="007F0177">
        <w:rPr>
          <w:rFonts w:ascii="Cambria" w:hAnsi="Cambria"/>
        </w:rPr>
        <w:t xml:space="preserve">prevýšia Preukázanú stratu. </w:t>
      </w:r>
    </w:p>
    <w:p w14:paraId="68A0ECF3" w14:textId="3DCF41EA" w:rsidR="00CF121F" w:rsidRPr="007F0177" w:rsidRDefault="00CF121F" w:rsidP="003C4A6B">
      <w:pPr>
        <w:pStyle w:val="Heading2"/>
        <w:rPr>
          <w:rFonts w:ascii="Cambria" w:hAnsi="Cambria"/>
        </w:rPr>
      </w:pPr>
      <w:r w:rsidRPr="007F0177">
        <w:rPr>
          <w:rFonts w:ascii="Cambria" w:hAnsi="Cambria"/>
        </w:rPr>
        <w:t xml:space="preserve">Objednávateľ je oprávnený vykonávať u Dopravcu kontrolu plnenia Záväzku verejnej služby </w:t>
      </w:r>
      <w:r w:rsidR="00660961" w:rsidRPr="007F0177">
        <w:rPr>
          <w:rFonts w:ascii="Cambria" w:hAnsi="Cambria"/>
        </w:rPr>
        <w:t>mesačne</w:t>
      </w:r>
      <w:r w:rsidRPr="007F0177">
        <w:rPr>
          <w:rFonts w:ascii="Cambria" w:hAnsi="Cambria"/>
        </w:rPr>
        <w:t xml:space="preserve"> na základe predloženého </w:t>
      </w:r>
      <w:r w:rsidR="00660961" w:rsidRPr="007F0177">
        <w:rPr>
          <w:rFonts w:ascii="Cambria" w:hAnsi="Cambria"/>
        </w:rPr>
        <w:t>mesačného</w:t>
      </w:r>
      <w:r w:rsidRPr="007F0177">
        <w:rPr>
          <w:rFonts w:ascii="Cambria" w:hAnsi="Cambria"/>
        </w:rPr>
        <w:t xml:space="preserve"> vyúčtovania Preukázanej straty zo strany Dopravcu a je povinný ukončiť túto kontrolu najneskôr do </w:t>
      </w:r>
      <w:r w:rsidR="00CE2360" w:rsidRPr="007F0177">
        <w:rPr>
          <w:rFonts w:ascii="Cambria" w:hAnsi="Cambria"/>
        </w:rPr>
        <w:t xml:space="preserve">40 </w:t>
      </w:r>
      <w:r w:rsidRPr="007F0177">
        <w:rPr>
          <w:rFonts w:ascii="Cambria" w:hAnsi="Cambria"/>
        </w:rPr>
        <w:t xml:space="preserve">dní od jej začatia (kontrola sa pritom považuje za začatú dňom, v ktorom bude Dopravcovi doručené písomné oznámenie Objednávateľa o začatí vykonávania kontroly). V prípade ak kontrola podľa predchádzajúcej vety nebude ukončená do </w:t>
      </w:r>
      <w:r w:rsidR="00CE2360" w:rsidRPr="007F0177">
        <w:rPr>
          <w:rFonts w:ascii="Cambria" w:hAnsi="Cambria"/>
        </w:rPr>
        <w:t xml:space="preserve">40 </w:t>
      </w:r>
      <w:r w:rsidRPr="007F0177">
        <w:rPr>
          <w:rFonts w:ascii="Cambria" w:hAnsi="Cambria"/>
        </w:rPr>
        <w:t xml:space="preserve">dní od jej začatia, postupuje sa podľa bodu </w:t>
      </w:r>
      <w:r w:rsidR="008F1B6C" w:rsidRPr="007F0177">
        <w:rPr>
          <w:rFonts w:ascii="Cambria" w:hAnsi="Cambria"/>
        </w:rPr>
        <w:fldChar w:fldCharType="begin"/>
      </w:r>
      <w:r w:rsidR="008F1B6C" w:rsidRPr="007F0177">
        <w:rPr>
          <w:rFonts w:ascii="Cambria" w:hAnsi="Cambria"/>
        </w:rPr>
        <w:instrText xml:space="preserve"> REF _Ref74655041 \r \h </w:instrText>
      </w:r>
      <w:r w:rsidR="00DD423D" w:rsidRPr="007F0177">
        <w:rPr>
          <w:rFonts w:ascii="Cambria" w:hAnsi="Cambria"/>
        </w:rPr>
        <w:instrText xml:space="preserve"> \* MERGEFORMAT </w:instrText>
      </w:r>
      <w:r w:rsidR="008F1B6C" w:rsidRPr="007F0177">
        <w:rPr>
          <w:rFonts w:ascii="Cambria" w:hAnsi="Cambria"/>
        </w:rPr>
      </w:r>
      <w:r w:rsidR="008F1B6C" w:rsidRPr="007F0177">
        <w:rPr>
          <w:rFonts w:ascii="Cambria" w:hAnsi="Cambria"/>
        </w:rPr>
        <w:fldChar w:fldCharType="separate"/>
      </w:r>
      <w:r w:rsidR="009A6329">
        <w:rPr>
          <w:rFonts w:ascii="Cambria" w:hAnsi="Cambria"/>
        </w:rPr>
        <w:t>9.3</w:t>
      </w:r>
      <w:r w:rsidR="008F1B6C" w:rsidRPr="007F0177">
        <w:rPr>
          <w:rFonts w:ascii="Cambria" w:hAnsi="Cambria"/>
        </w:rPr>
        <w:fldChar w:fldCharType="end"/>
      </w:r>
      <w:r w:rsidR="003B4777" w:rsidRPr="007F0177">
        <w:rPr>
          <w:rFonts w:ascii="Cambria" w:hAnsi="Cambria"/>
        </w:rPr>
        <w:t xml:space="preserve"> tejto Zmluvy. </w:t>
      </w:r>
      <w:r w:rsidRPr="007F0177">
        <w:rPr>
          <w:rFonts w:ascii="Cambria" w:hAnsi="Cambria"/>
        </w:rPr>
        <w:t xml:space="preserve">V prípade ak do desiatich (10) dní odo dňa doručenia </w:t>
      </w:r>
      <w:r w:rsidR="003B4777" w:rsidRPr="007F0177">
        <w:rPr>
          <w:rFonts w:ascii="Cambria" w:hAnsi="Cambria"/>
        </w:rPr>
        <w:t>mesačného</w:t>
      </w:r>
      <w:r w:rsidRPr="007F0177">
        <w:rPr>
          <w:rFonts w:ascii="Cambria" w:hAnsi="Cambria"/>
        </w:rPr>
        <w:t xml:space="preserve"> vyúčtovania zo strany Dopravcu do sídla Objednávateľa nedoručí Objednávateľ Dopravcovi písomné oznámenie o začatí vykonávania kontroly, platí, že Objednávateľ s doručeným </w:t>
      </w:r>
      <w:r w:rsidR="00C6390B" w:rsidRPr="007F0177">
        <w:rPr>
          <w:rFonts w:ascii="Cambria" w:hAnsi="Cambria"/>
        </w:rPr>
        <w:t>mesačným</w:t>
      </w:r>
      <w:r w:rsidRPr="007F0177">
        <w:rPr>
          <w:rFonts w:ascii="Cambria" w:hAnsi="Cambria"/>
        </w:rPr>
        <w:t xml:space="preserve"> zúčtovaním súhlasí a </w:t>
      </w:r>
      <w:r w:rsidR="00C6390B" w:rsidRPr="007F0177">
        <w:rPr>
          <w:rFonts w:ascii="Cambria" w:hAnsi="Cambria"/>
        </w:rPr>
        <w:t>Z</w:t>
      </w:r>
      <w:r w:rsidRPr="007F0177">
        <w:rPr>
          <w:rFonts w:ascii="Cambria" w:hAnsi="Cambria"/>
        </w:rPr>
        <w:t xml:space="preserve">mluvné strany budú postupovať pri úhrade Doplatku alebo Preplatku v súlade s bodom </w:t>
      </w:r>
      <w:r w:rsidR="00C6390B" w:rsidRPr="007F0177">
        <w:rPr>
          <w:rFonts w:ascii="Cambria" w:hAnsi="Cambria"/>
        </w:rPr>
        <w:fldChar w:fldCharType="begin"/>
      </w:r>
      <w:r w:rsidR="00C6390B" w:rsidRPr="007F0177">
        <w:rPr>
          <w:rFonts w:ascii="Cambria" w:hAnsi="Cambria"/>
        </w:rPr>
        <w:instrText xml:space="preserve"> REF _Ref73701130 \r \h </w:instrText>
      </w:r>
      <w:r w:rsidR="00DD423D" w:rsidRPr="007F0177">
        <w:rPr>
          <w:rFonts w:ascii="Cambria" w:hAnsi="Cambria"/>
        </w:rPr>
        <w:instrText xml:space="preserve"> \* MERGEFORMAT </w:instrText>
      </w:r>
      <w:r w:rsidR="00C6390B" w:rsidRPr="007F0177">
        <w:rPr>
          <w:rFonts w:ascii="Cambria" w:hAnsi="Cambria"/>
        </w:rPr>
      </w:r>
      <w:r w:rsidR="00C6390B" w:rsidRPr="007F0177">
        <w:rPr>
          <w:rFonts w:ascii="Cambria" w:hAnsi="Cambria"/>
        </w:rPr>
        <w:fldChar w:fldCharType="separate"/>
      </w:r>
      <w:r w:rsidR="009A6329">
        <w:rPr>
          <w:rFonts w:ascii="Cambria" w:hAnsi="Cambria"/>
        </w:rPr>
        <w:t>8.12</w:t>
      </w:r>
      <w:r w:rsidR="00C6390B" w:rsidRPr="007F0177">
        <w:rPr>
          <w:rFonts w:ascii="Cambria" w:hAnsi="Cambria"/>
        </w:rPr>
        <w:fldChar w:fldCharType="end"/>
      </w:r>
      <w:r w:rsidRPr="007F0177">
        <w:rPr>
          <w:rFonts w:ascii="Cambria" w:hAnsi="Cambria"/>
        </w:rPr>
        <w:t xml:space="preserve"> tejto Zmluvy. </w:t>
      </w:r>
      <w:r w:rsidR="00C6390B" w:rsidRPr="007F0177">
        <w:rPr>
          <w:rFonts w:ascii="Cambria" w:hAnsi="Cambria"/>
        </w:rPr>
        <w:t>Mesačné</w:t>
      </w:r>
      <w:r w:rsidRPr="007F0177">
        <w:rPr>
          <w:rFonts w:ascii="Cambria" w:hAnsi="Cambria"/>
        </w:rPr>
        <w:t xml:space="preserve"> vyúčtovanie Preukázanej straty, ktoré Objednávateľ odsúhlasil a/alebo pri ktorom platí fikcia súhlasu Objednávateľa podľa predchádzajúcej vety, je pre </w:t>
      </w:r>
      <w:r w:rsidR="00C6390B" w:rsidRPr="007F0177">
        <w:rPr>
          <w:rFonts w:ascii="Cambria" w:hAnsi="Cambria"/>
        </w:rPr>
        <w:t>Z</w:t>
      </w:r>
      <w:r w:rsidRPr="007F0177">
        <w:rPr>
          <w:rFonts w:ascii="Cambria" w:hAnsi="Cambria"/>
        </w:rPr>
        <w:t xml:space="preserve">mluvné strany záväzné. Objednávateľ môže zároveň po doručení </w:t>
      </w:r>
      <w:r w:rsidR="002578BF" w:rsidRPr="007F0177">
        <w:rPr>
          <w:rFonts w:ascii="Cambria" w:hAnsi="Cambria"/>
        </w:rPr>
        <w:t>mesačného</w:t>
      </w:r>
      <w:r w:rsidRPr="007F0177">
        <w:rPr>
          <w:rFonts w:ascii="Cambria" w:hAnsi="Cambria"/>
        </w:rPr>
        <w:t xml:space="preserve"> vyúčtovania posledného kalendárneho </w:t>
      </w:r>
      <w:r w:rsidR="002578BF" w:rsidRPr="007F0177">
        <w:rPr>
          <w:rFonts w:ascii="Cambria" w:hAnsi="Cambria"/>
        </w:rPr>
        <w:t>mesiaca</w:t>
      </w:r>
      <w:r w:rsidRPr="007F0177">
        <w:rPr>
          <w:rFonts w:ascii="Cambria" w:hAnsi="Cambria"/>
        </w:rPr>
        <w:t xml:space="preserve"> príslušného roka vykonať audit Preukázanej straty za celý kalendárny rok. V prípade, ak Objednávateľ alebo iný na to oprávnený orgán verejnej moci alebo správy alebo audítor zistí rozpor medzi </w:t>
      </w:r>
      <w:r w:rsidR="002578BF" w:rsidRPr="007F0177">
        <w:rPr>
          <w:rFonts w:ascii="Cambria" w:hAnsi="Cambria"/>
        </w:rPr>
        <w:t>mesačnými</w:t>
      </w:r>
      <w:r w:rsidRPr="007F0177">
        <w:rPr>
          <w:rFonts w:ascii="Cambria" w:hAnsi="Cambria"/>
        </w:rPr>
        <w:t xml:space="preserve"> zúčtovaniami a ročným zúčtovaním daného kalendárneho roka, za ktorý Objednávateľ vykonal celoročný audit a výsledkami vykonaného auditu, vo vzťahu k nárokom Dopravcu budú rozhodujúce závery </w:t>
      </w:r>
      <w:r w:rsidR="00E36986" w:rsidRPr="007F0177">
        <w:rPr>
          <w:rFonts w:ascii="Cambria" w:hAnsi="Cambria"/>
        </w:rPr>
        <w:t>audítora</w:t>
      </w:r>
      <w:r w:rsidR="0039352B" w:rsidRPr="007F0177">
        <w:rPr>
          <w:rFonts w:ascii="Cambria" w:hAnsi="Cambria"/>
        </w:rPr>
        <w:t xml:space="preserve"> (resp. iného oprávneného orgánu) a to až do doby, pokiaľ sa nepreukáže opak právoplatným rozhodnutím</w:t>
      </w:r>
      <w:r w:rsidR="00E36986" w:rsidRPr="007F0177">
        <w:rPr>
          <w:rFonts w:ascii="Cambria" w:hAnsi="Cambria"/>
        </w:rPr>
        <w:t xml:space="preserve"> súdu, resp. iného orgánu verejnej moci oprávneného na rozhodovanie v danom spore.</w:t>
      </w:r>
      <w:r w:rsidR="0039352B" w:rsidRPr="007F0177">
        <w:rPr>
          <w:rFonts w:ascii="Cambria" w:hAnsi="Cambria"/>
        </w:rPr>
        <w:t xml:space="preserve"> </w:t>
      </w:r>
    </w:p>
    <w:p w14:paraId="58E89F6D" w14:textId="05210B1A" w:rsidR="00CF121F" w:rsidRPr="007F0177" w:rsidRDefault="00CF121F" w:rsidP="003C4A6B">
      <w:pPr>
        <w:pStyle w:val="Heading2"/>
        <w:rPr>
          <w:rFonts w:ascii="Cambria" w:hAnsi="Cambria"/>
        </w:rPr>
      </w:pPr>
      <w:bookmarkStart w:id="149" w:name="_Ref74655041"/>
      <w:r w:rsidRPr="007F0177">
        <w:rPr>
          <w:rFonts w:ascii="Cambria" w:hAnsi="Cambria"/>
        </w:rPr>
        <w:t xml:space="preserve">V prípade, ak nebude do </w:t>
      </w:r>
      <w:r w:rsidR="00D61A62" w:rsidRPr="007F0177">
        <w:rPr>
          <w:rFonts w:ascii="Cambria" w:hAnsi="Cambria"/>
        </w:rPr>
        <w:t xml:space="preserve">40 </w:t>
      </w:r>
      <w:r w:rsidRPr="007F0177">
        <w:rPr>
          <w:rFonts w:ascii="Cambria" w:hAnsi="Cambria"/>
        </w:rPr>
        <w:t xml:space="preserve">dní od začatia kontroly alebo auditu, kontrola alebo audit zo strany Objednávateľa alebo audítora ukončená, zmluvné strany sa dohodli na tom, že Objednávateľ sa do piatich (5) dní po márnom uplynutí lehoty na skončenie kontroly zaväzuje Dopravcovi zaslať finančné plnenie na základe predložených dokumentov a to výške 90 % z požadovanej peňažnej sumy za dané kontrolované </w:t>
      </w:r>
      <w:r w:rsidR="0086433E" w:rsidRPr="007F0177">
        <w:rPr>
          <w:rFonts w:ascii="Cambria" w:hAnsi="Cambria"/>
        </w:rPr>
        <w:t>mesačné</w:t>
      </w:r>
      <w:r w:rsidRPr="007F0177">
        <w:rPr>
          <w:rFonts w:ascii="Cambria" w:hAnsi="Cambria"/>
        </w:rPr>
        <w:t xml:space="preserve"> obdobie po zohľadnení Záloh na Preukázanú stratu za príslušný </w:t>
      </w:r>
      <w:r w:rsidR="0086433E" w:rsidRPr="007F0177">
        <w:rPr>
          <w:rFonts w:ascii="Cambria" w:hAnsi="Cambria"/>
        </w:rPr>
        <w:t>mesiac</w:t>
      </w:r>
      <w:r w:rsidRPr="007F0177">
        <w:rPr>
          <w:rFonts w:ascii="Cambria" w:hAnsi="Cambria"/>
        </w:rPr>
        <w:t xml:space="preserve">, pričom Dopravca toto finančné plnenie zúčtuje do desiatich (10) dní po ukončení kontroly a buď vráti Objednávateľovi Preplatok alebo u Objednávateľa uplatní Doplatok, pričom strany si Preplatok alebo Doplatok uhradia následne do desiatich (10) dní od doručenia takého zúčtovania. Ustanovenie tohto bodu neplatí v prípade, ak nebude kontrola zo strany Objednávateľa alebo audítora ukončená do </w:t>
      </w:r>
      <w:r w:rsidR="00D61A62" w:rsidRPr="007F0177">
        <w:rPr>
          <w:rFonts w:ascii="Cambria" w:hAnsi="Cambria"/>
        </w:rPr>
        <w:t xml:space="preserve">40 </w:t>
      </w:r>
      <w:r w:rsidRPr="007F0177">
        <w:rPr>
          <w:rFonts w:ascii="Cambria" w:hAnsi="Cambria"/>
        </w:rPr>
        <w:t>dní od začatia kontroly z dôvodov na strane Dopravcu, akými sú najmä neposkytnutie súčinnosti požadovanej Objednávateľom alebo audítorom riadne a včas (napr. nepredloženie požadovaných dokumentov alebo informácií v požadovanej lehote).</w:t>
      </w:r>
      <w:bookmarkEnd w:id="149"/>
      <w:r w:rsidRPr="007F0177">
        <w:rPr>
          <w:rFonts w:ascii="Cambria" w:hAnsi="Cambria"/>
        </w:rPr>
        <w:t xml:space="preserve"> </w:t>
      </w:r>
    </w:p>
    <w:p w14:paraId="76AA7A79" w14:textId="25FD5B6C" w:rsidR="00AC71C7" w:rsidRPr="007F0177" w:rsidRDefault="00AC71C7" w:rsidP="00AC71C7">
      <w:pPr>
        <w:pStyle w:val="Heading2"/>
        <w:rPr>
          <w:rFonts w:ascii="Cambria" w:hAnsi="Cambria"/>
        </w:rPr>
      </w:pPr>
      <w:bookmarkStart w:id="150" w:name="_Ref73703266"/>
      <w:r w:rsidRPr="007F0177">
        <w:rPr>
          <w:rFonts w:ascii="Cambria" w:hAnsi="Cambria"/>
        </w:rPr>
        <w:t xml:space="preserve">Dopravca je povinný najneskôr spolu s </w:t>
      </w:r>
      <w:r w:rsidR="00577660" w:rsidRPr="007F0177">
        <w:rPr>
          <w:rFonts w:ascii="Cambria" w:hAnsi="Cambria"/>
        </w:rPr>
        <w:t>mesačným</w:t>
      </w:r>
      <w:r w:rsidRPr="007F0177">
        <w:rPr>
          <w:rFonts w:ascii="Cambria" w:hAnsi="Cambria"/>
        </w:rPr>
        <w:t xml:space="preserve"> vyúčtovaním predložiť Objednávateľovi najmä tieto údaje a podklady:</w:t>
      </w:r>
      <w:bookmarkEnd w:id="150"/>
      <w:r w:rsidRPr="007F0177">
        <w:rPr>
          <w:rFonts w:ascii="Cambria" w:hAnsi="Cambria"/>
        </w:rPr>
        <w:t xml:space="preserve"> </w:t>
      </w:r>
    </w:p>
    <w:p w14:paraId="19F21AA5" w14:textId="1FEBF9D2" w:rsidR="00DB246D" w:rsidRPr="007F0177" w:rsidRDefault="00DB246D" w:rsidP="00AC71C7">
      <w:pPr>
        <w:pStyle w:val="Heading4"/>
        <w:rPr>
          <w:rFonts w:ascii="Cambria" w:eastAsia="Calibri" w:hAnsi="Cambria" w:cs="Calibri"/>
        </w:rPr>
      </w:pPr>
      <w:r w:rsidRPr="007F0177">
        <w:rPr>
          <w:rFonts w:ascii="Cambria" w:eastAsia="Calibri" w:hAnsi="Cambria" w:cs="Calibri"/>
        </w:rPr>
        <w:t xml:space="preserve">Odpis prvotnej evidencie účtovníctva </w:t>
      </w:r>
      <w:r w:rsidR="005F2B12" w:rsidRPr="007F0177">
        <w:rPr>
          <w:rFonts w:ascii="Cambria" w:eastAsia="Calibri" w:hAnsi="Cambria" w:cs="Calibri"/>
        </w:rPr>
        <w:t xml:space="preserve">(hlavnej knihy) </w:t>
      </w:r>
      <w:r w:rsidRPr="007F0177">
        <w:rPr>
          <w:rFonts w:ascii="Cambria" w:eastAsia="Calibri" w:hAnsi="Cambria" w:cs="Calibri"/>
        </w:rPr>
        <w:t xml:space="preserve">Dopravcu </w:t>
      </w:r>
      <w:r w:rsidR="00CA0104" w:rsidRPr="007F0177">
        <w:rPr>
          <w:rFonts w:ascii="Cambria" w:eastAsia="Calibri" w:hAnsi="Cambria" w:cs="Calibri"/>
        </w:rPr>
        <w:t xml:space="preserve">pre účely plnenia tejto Zmluvy v súlade s požiadavkou podľa bodu </w:t>
      </w:r>
      <w:r w:rsidR="00CA0104" w:rsidRPr="007F0177">
        <w:rPr>
          <w:rFonts w:ascii="Cambria" w:eastAsia="Calibri" w:hAnsi="Cambria" w:cs="Calibri"/>
        </w:rPr>
        <w:fldChar w:fldCharType="begin"/>
      </w:r>
      <w:r w:rsidR="00CA0104" w:rsidRPr="007F0177">
        <w:rPr>
          <w:rFonts w:ascii="Cambria" w:eastAsia="Calibri" w:hAnsi="Cambria" w:cs="Calibri"/>
        </w:rPr>
        <w:instrText xml:space="preserve"> REF _Ref74918789 \r \h </w:instrText>
      </w:r>
      <w:r w:rsidR="00CA0104" w:rsidRPr="007F0177">
        <w:rPr>
          <w:rFonts w:ascii="Cambria" w:eastAsia="Calibri" w:hAnsi="Cambria" w:cs="Calibri"/>
        </w:rPr>
      </w:r>
      <w:r w:rsidR="00CA0104" w:rsidRPr="007F0177">
        <w:rPr>
          <w:rFonts w:ascii="Cambria" w:eastAsia="Calibri" w:hAnsi="Cambria" w:cs="Calibri"/>
        </w:rPr>
        <w:fldChar w:fldCharType="separate"/>
      </w:r>
      <w:r w:rsidR="009A6329">
        <w:rPr>
          <w:rFonts w:ascii="Cambria" w:eastAsia="Calibri" w:hAnsi="Cambria" w:cs="Calibri"/>
        </w:rPr>
        <w:t>11.2</w:t>
      </w:r>
      <w:r w:rsidR="00CA0104" w:rsidRPr="007F0177">
        <w:rPr>
          <w:rFonts w:ascii="Cambria" w:eastAsia="Calibri" w:hAnsi="Cambria" w:cs="Calibri"/>
        </w:rPr>
        <w:fldChar w:fldCharType="end"/>
      </w:r>
      <w:r w:rsidR="00CA0104" w:rsidRPr="007F0177">
        <w:rPr>
          <w:rFonts w:ascii="Cambria" w:eastAsia="Calibri" w:hAnsi="Cambria" w:cs="Calibri"/>
        </w:rPr>
        <w:t xml:space="preserve"> tejto Zmluvy;</w:t>
      </w:r>
    </w:p>
    <w:p w14:paraId="05297211" w14:textId="17C184B9" w:rsidR="00AC71C7" w:rsidRPr="007F0177" w:rsidRDefault="00AC71C7" w:rsidP="00AC71C7">
      <w:pPr>
        <w:pStyle w:val="Heading4"/>
        <w:rPr>
          <w:rFonts w:ascii="Cambria" w:eastAsia="Calibri" w:hAnsi="Cambria" w:cs="Calibri"/>
        </w:rPr>
      </w:pPr>
      <w:r w:rsidRPr="007F0177">
        <w:rPr>
          <w:rFonts w:ascii="Cambria" w:eastAsia="Calibri" w:hAnsi="Cambria" w:cs="Calibri"/>
        </w:rPr>
        <w:t xml:space="preserve">výpis skutočnej </w:t>
      </w:r>
      <w:proofErr w:type="spellStart"/>
      <w:r w:rsidRPr="007F0177">
        <w:rPr>
          <w:rFonts w:ascii="Cambria" w:eastAsia="Calibri" w:hAnsi="Cambria" w:cs="Calibri"/>
        </w:rPr>
        <w:t>kilometrickej</w:t>
      </w:r>
      <w:proofErr w:type="spellEnd"/>
      <w:r w:rsidRPr="007F0177">
        <w:rPr>
          <w:rFonts w:ascii="Cambria" w:eastAsia="Calibri" w:hAnsi="Cambria" w:cs="Calibri"/>
        </w:rPr>
        <w:t xml:space="preserve"> dĺžky pre </w:t>
      </w:r>
      <w:r w:rsidR="00577660" w:rsidRPr="007F0177">
        <w:rPr>
          <w:rFonts w:ascii="Cambria" w:eastAsia="Calibri" w:hAnsi="Cambria" w:cs="Calibri"/>
        </w:rPr>
        <w:t>Vozidla</w:t>
      </w:r>
      <w:r w:rsidRPr="007F0177">
        <w:rPr>
          <w:rFonts w:ascii="Cambria" w:eastAsia="Calibri" w:hAnsi="Cambria" w:cs="Calibri"/>
        </w:rPr>
        <w:t xml:space="preserve"> podľa bodu </w:t>
      </w:r>
      <w:r w:rsidR="00577660" w:rsidRPr="007F0177">
        <w:rPr>
          <w:rFonts w:ascii="Cambria" w:eastAsia="Calibri" w:hAnsi="Cambria" w:cs="Calibri"/>
        </w:rPr>
        <w:fldChar w:fldCharType="begin"/>
      </w:r>
      <w:r w:rsidR="00577660" w:rsidRPr="007F0177">
        <w:rPr>
          <w:rFonts w:ascii="Cambria" w:eastAsia="Calibri" w:hAnsi="Cambria" w:cs="Calibri"/>
        </w:rPr>
        <w:instrText xml:space="preserve"> REF _Ref73700723 \r \h </w:instrText>
      </w:r>
      <w:r w:rsidR="00DD423D" w:rsidRPr="007F0177">
        <w:rPr>
          <w:rFonts w:ascii="Cambria" w:eastAsia="Calibri" w:hAnsi="Cambria" w:cs="Calibri"/>
        </w:rPr>
        <w:instrText xml:space="preserve"> \* MERGEFORMAT </w:instrText>
      </w:r>
      <w:r w:rsidR="00577660" w:rsidRPr="007F0177">
        <w:rPr>
          <w:rFonts w:ascii="Cambria" w:eastAsia="Calibri" w:hAnsi="Cambria" w:cs="Calibri"/>
        </w:rPr>
      </w:r>
      <w:r w:rsidR="00577660" w:rsidRPr="007F0177">
        <w:rPr>
          <w:rFonts w:ascii="Cambria" w:eastAsia="Calibri" w:hAnsi="Cambria" w:cs="Calibri"/>
        </w:rPr>
        <w:fldChar w:fldCharType="separate"/>
      </w:r>
      <w:r w:rsidR="009A6329">
        <w:rPr>
          <w:rFonts w:ascii="Cambria" w:eastAsia="Calibri" w:hAnsi="Cambria" w:cs="Calibri"/>
        </w:rPr>
        <w:t>8.8</w:t>
      </w:r>
      <w:r w:rsidR="00577660" w:rsidRPr="007F0177">
        <w:rPr>
          <w:rFonts w:ascii="Cambria" w:eastAsia="Calibri" w:hAnsi="Cambria" w:cs="Calibri"/>
        </w:rPr>
        <w:fldChar w:fldCharType="end"/>
      </w:r>
      <w:r w:rsidR="00577660" w:rsidRPr="007F0177">
        <w:rPr>
          <w:rFonts w:ascii="Cambria" w:eastAsia="Calibri" w:hAnsi="Cambria" w:cs="Calibri"/>
        </w:rPr>
        <w:t xml:space="preserve"> tejto Zmluvy</w:t>
      </w:r>
      <w:r w:rsidRPr="007F0177">
        <w:rPr>
          <w:rFonts w:ascii="Cambria" w:eastAsia="Calibri" w:hAnsi="Cambria" w:cs="Calibri"/>
        </w:rPr>
        <w:t xml:space="preserve"> za príslušné obdobie spolu s údajmi o počte </w:t>
      </w:r>
      <w:proofErr w:type="spellStart"/>
      <w:r w:rsidRPr="007F0177">
        <w:rPr>
          <w:rFonts w:ascii="Cambria" w:eastAsia="Calibri" w:hAnsi="Cambria" w:cs="Calibri"/>
        </w:rPr>
        <w:t>Posilových</w:t>
      </w:r>
      <w:proofErr w:type="spellEnd"/>
      <w:r w:rsidRPr="007F0177">
        <w:rPr>
          <w:rFonts w:ascii="Cambria" w:eastAsia="Calibri" w:hAnsi="Cambria" w:cs="Calibri"/>
        </w:rPr>
        <w:t xml:space="preserve"> spojov a nimi prejdených trasách v zmysle príslušných ustanovení</w:t>
      </w:r>
      <w:r w:rsidR="000B4C60" w:rsidRPr="007F0177">
        <w:rPr>
          <w:rFonts w:ascii="Cambria" w:eastAsia="Calibri" w:hAnsi="Cambria" w:cs="Calibri"/>
        </w:rPr>
        <w:t xml:space="preserve"> tejto Zmluvy;</w:t>
      </w:r>
      <w:r w:rsidRPr="007F0177">
        <w:rPr>
          <w:rFonts w:ascii="Cambria" w:eastAsia="Calibri" w:hAnsi="Cambria" w:cs="Calibri"/>
        </w:rPr>
        <w:t xml:space="preserve">  </w:t>
      </w:r>
    </w:p>
    <w:p w14:paraId="23F3A2CD" w14:textId="777B4708" w:rsidR="00013FA4" w:rsidRPr="007F0177" w:rsidRDefault="00013FA4" w:rsidP="00AC71C7">
      <w:pPr>
        <w:pStyle w:val="Heading4"/>
        <w:rPr>
          <w:rFonts w:ascii="Cambria" w:eastAsia="Calibri" w:hAnsi="Cambria" w:cs="Calibri"/>
        </w:rPr>
      </w:pPr>
      <w:r w:rsidRPr="007F0177">
        <w:rPr>
          <w:rFonts w:ascii="Cambria" w:eastAsia="Calibri" w:hAnsi="Cambria" w:cs="Calibri"/>
        </w:rPr>
        <w:t xml:space="preserve">výpis skutočnej </w:t>
      </w:r>
      <w:proofErr w:type="spellStart"/>
      <w:r w:rsidRPr="007F0177">
        <w:rPr>
          <w:rFonts w:ascii="Cambria" w:eastAsia="Calibri" w:hAnsi="Cambria" w:cs="Calibri"/>
        </w:rPr>
        <w:t>kilometrickej</w:t>
      </w:r>
      <w:proofErr w:type="spellEnd"/>
      <w:r w:rsidRPr="007F0177">
        <w:rPr>
          <w:rFonts w:ascii="Cambria" w:eastAsia="Calibri" w:hAnsi="Cambria" w:cs="Calibri"/>
        </w:rPr>
        <w:t xml:space="preserve"> dĺžky pre Vozidlá Objednávateľa v súlade s požiadavkami </w:t>
      </w:r>
      <w:r w:rsidR="00C7114B" w:rsidRPr="007F0177">
        <w:rPr>
          <w:rFonts w:ascii="Cambria" w:eastAsia="Calibri" w:hAnsi="Cambria" w:cs="Calibri"/>
        </w:rPr>
        <w:fldChar w:fldCharType="begin"/>
      </w:r>
      <w:r w:rsidR="00C7114B" w:rsidRPr="007F0177">
        <w:rPr>
          <w:rFonts w:ascii="Cambria" w:eastAsia="Calibri" w:hAnsi="Cambria" w:cs="Calibri"/>
        </w:rPr>
        <w:instrText xml:space="preserve"> REF _Ref74921301 \r \h </w:instrText>
      </w:r>
      <w:r w:rsidR="00C7114B" w:rsidRPr="007F0177">
        <w:rPr>
          <w:rFonts w:ascii="Cambria" w:eastAsia="Calibri" w:hAnsi="Cambria" w:cs="Calibri"/>
        </w:rPr>
      </w:r>
      <w:r w:rsidR="00C7114B" w:rsidRPr="007F0177">
        <w:rPr>
          <w:rFonts w:ascii="Cambria" w:eastAsia="Calibri" w:hAnsi="Cambria" w:cs="Calibri"/>
        </w:rPr>
        <w:fldChar w:fldCharType="separate"/>
      </w:r>
      <w:r w:rsidR="009A6329">
        <w:rPr>
          <w:rFonts w:ascii="Cambria" w:eastAsia="Calibri" w:hAnsi="Cambria" w:cs="Calibri"/>
        </w:rPr>
        <w:t>6.16</w:t>
      </w:r>
      <w:r w:rsidR="00C7114B" w:rsidRPr="007F0177">
        <w:rPr>
          <w:rFonts w:ascii="Cambria" w:eastAsia="Calibri" w:hAnsi="Cambria" w:cs="Calibri"/>
        </w:rPr>
        <w:fldChar w:fldCharType="end"/>
      </w:r>
      <w:r w:rsidR="00C7114B" w:rsidRPr="007F0177">
        <w:rPr>
          <w:rFonts w:ascii="Cambria" w:eastAsia="Calibri" w:hAnsi="Cambria" w:cs="Calibri"/>
        </w:rPr>
        <w:t xml:space="preserve"> tejto Zmluvy;</w:t>
      </w:r>
    </w:p>
    <w:p w14:paraId="22099E44" w14:textId="6B937E5D" w:rsidR="00AC71C7" w:rsidRPr="007F0177" w:rsidRDefault="00AC71C7" w:rsidP="00AC71C7">
      <w:pPr>
        <w:pStyle w:val="Heading4"/>
        <w:rPr>
          <w:rFonts w:ascii="Cambria" w:eastAsia="Calibri" w:hAnsi="Cambria" w:cs="Calibri"/>
        </w:rPr>
      </w:pPr>
      <w:r w:rsidRPr="007F0177">
        <w:rPr>
          <w:rFonts w:ascii="Cambria" w:eastAsia="Calibri" w:hAnsi="Cambria" w:cs="Calibri"/>
        </w:rPr>
        <w:t xml:space="preserve">informáciu o nevypravených Spojoch s uvedením dôvodu ich nevypravenia za príslušný </w:t>
      </w:r>
      <w:r w:rsidR="000B4C60" w:rsidRPr="007F0177">
        <w:rPr>
          <w:rFonts w:ascii="Cambria" w:eastAsia="Calibri" w:hAnsi="Cambria" w:cs="Calibri"/>
        </w:rPr>
        <w:t>mesiac;</w:t>
      </w:r>
    </w:p>
    <w:p w14:paraId="0E752C9E" w14:textId="5170B911" w:rsidR="00AC71C7" w:rsidRPr="007F0177" w:rsidRDefault="00AC71C7" w:rsidP="00AC71C7">
      <w:pPr>
        <w:pStyle w:val="Heading4"/>
        <w:rPr>
          <w:rFonts w:ascii="Cambria" w:eastAsia="Calibri" w:hAnsi="Cambria" w:cs="Calibri"/>
        </w:rPr>
      </w:pPr>
      <w:r w:rsidRPr="007F0177">
        <w:rPr>
          <w:rFonts w:ascii="Cambria" w:eastAsia="Calibri" w:hAnsi="Cambria" w:cs="Calibri"/>
        </w:rPr>
        <w:lastRenderedPageBreak/>
        <w:t xml:space="preserve">doklady o výške </w:t>
      </w:r>
      <w:r w:rsidR="000B4C60" w:rsidRPr="007F0177">
        <w:rPr>
          <w:rFonts w:ascii="Cambria" w:eastAsia="Calibri" w:hAnsi="Cambria" w:cs="Calibri"/>
        </w:rPr>
        <w:t>tržieb z predaja cestovného</w:t>
      </w:r>
      <w:r w:rsidRPr="007F0177">
        <w:rPr>
          <w:rFonts w:ascii="Cambria" w:eastAsia="Calibri" w:hAnsi="Cambria" w:cs="Calibri"/>
        </w:rPr>
        <w:t xml:space="preserve"> </w:t>
      </w:r>
      <w:r w:rsidR="000B4C60" w:rsidRPr="007F0177">
        <w:rPr>
          <w:rFonts w:ascii="Cambria" w:eastAsia="Calibri" w:hAnsi="Cambria" w:cs="Calibri"/>
        </w:rPr>
        <w:t xml:space="preserve">v zmysle Tarify </w:t>
      </w:r>
      <w:r w:rsidRPr="007F0177">
        <w:rPr>
          <w:rFonts w:ascii="Cambria" w:eastAsia="Calibri" w:hAnsi="Cambria" w:cs="Calibri"/>
        </w:rPr>
        <w:t xml:space="preserve">za príslušný </w:t>
      </w:r>
      <w:r w:rsidR="000B4C60" w:rsidRPr="007F0177">
        <w:rPr>
          <w:rFonts w:ascii="Cambria" w:eastAsia="Calibri" w:hAnsi="Cambria" w:cs="Calibri"/>
        </w:rPr>
        <w:t>mesiac;</w:t>
      </w:r>
      <w:r w:rsidRPr="007F0177">
        <w:rPr>
          <w:rFonts w:ascii="Cambria" w:eastAsia="Calibri" w:hAnsi="Cambria" w:cs="Calibri"/>
        </w:rPr>
        <w:t xml:space="preserve">  </w:t>
      </w:r>
    </w:p>
    <w:p w14:paraId="0F011CAF" w14:textId="05D9261A" w:rsidR="008807BD" w:rsidRPr="007F0177" w:rsidRDefault="00D03955" w:rsidP="008807BD">
      <w:pPr>
        <w:pStyle w:val="Heading4"/>
        <w:rPr>
          <w:rFonts w:ascii="Cambria" w:eastAsia="Calibri" w:hAnsi="Cambria" w:cs="Calibri"/>
        </w:rPr>
      </w:pPr>
      <w:r w:rsidRPr="007F0177">
        <w:rPr>
          <w:rFonts w:ascii="Cambria" w:eastAsia="Calibri" w:hAnsi="Cambria" w:cs="Calibri"/>
        </w:rPr>
        <w:t>kalkuláciu ostatných cien a nákladov podstatných pre výpočet Preukázanej straty, najmä tak výpočet</w:t>
      </w:r>
    </w:p>
    <w:p w14:paraId="38B627F6" w14:textId="56E26787" w:rsidR="008807BD" w:rsidRPr="007F0177" w:rsidRDefault="008807BD" w:rsidP="00D03955">
      <w:pPr>
        <w:pStyle w:val="Heading5"/>
        <w:rPr>
          <w:rFonts w:ascii="Cambria" w:hAnsi="Cambria"/>
        </w:rPr>
      </w:pPr>
      <w:r w:rsidRPr="007F0177">
        <w:rPr>
          <w:rFonts w:ascii="Cambria" w:hAnsi="Cambria"/>
        </w:rPr>
        <w:t>aktualizovan</w:t>
      </w:r>
      <w:r w:rsidR="00D03955" w:rsidRPr="007F0177">
        <w:rPr>
          <w:rFonts w:ascii="Cambria" w:hAnsi="Cambria"/>
        </w:rPr>
        <w:t>ej</w:t>
      </w:r>
      <w:r w:rsidRPr="007F0177">
        <w:rPr>
          <w:rFonts w:ascii="Cambria" w:hAnsi="Cambria"/>
        </w:rPr>
        <w:t xml:space="preserve"> cen</w:t>
      </w:r>
      <w:r w:rsidR="00D03955" w:rsidRPr="007F0177">
        <w:rPr>
          <w:rFonts w:ascii="Cambria" w:hAnsi="Cambria"/>
        </w:rPr>
        <w:t>y</w:t>
      </w:r>
      <w:r w:rsidRPr="007F0177">
        <w:rPr>
          <w:rFonts w:ascii="Cambria" w:hAnsi="Cambria"/>
        </w:rPr>
        <w:t xml:space="preserve"> za palivo </w:t>
      </w:r>
      <w:r w:rsidR="001F1654" w:rsidRPr="007F0177">
        <w:rPr>
          <w:rFonts w:ascii="Cambria" w:hAnsi="Cambria"/>
        </w:rPr>
        <w:t>a skutočnej spotreby Vozidiel Objednávateľa</w:t>
      </w:r>
      <w:r w:rsidR="00D03955" w:rsidRPr="007F0177">
        <w:rPr>
          <w:rFonts w:ascii="Cambria" w:hAnsi="Cambria"/>
        </w:rPr>
        <w:t>;</w:t>
      </w:r>
    </w:p>
    <w:p w14:paraId="3F27DFA9" w14:textId="14AE1B7F" w:rsidR="008807BD" w:rsidRPr="007F0177" w:rsidRDefault="00D03955" w:rsidP="00D03955">
      <w:pPr>
        <w:pStyle w:val="Heading5"/>
        <w:rPr>
          <w:rFonts w:ascii="Cambria" w:hAnsi="Cambria"/>
        </w:rPr>
      </w:pPr>
      <w:r w:rsidRPr="007F0177">
        <w:rPr>
          <w:rFonts w:ascii="Cambria" w:hAnsi="Cambria"/>
        </w:rPr>
        <w:t xml:space="preserve">aktualizovanej ceny </w:t>
      </w:r>
      <w:r w:rsidR="008807BD" w:rsidRPr="007F0177">
        <w:rPr>
          <w:rFonts w:ascii="Cambria" w:hAnsi="Cambria"/>
        </w:rPr>
        <w:t>za priamy materiál, opravy a</w:t>
      </w:r>
      <w:r w:rsidRPr="007F0177">
        <w:rPr>
          <w:rFonts w:ascii="Cambria" w:hAnsi="Cambria"/>
        </w:rPr>
        <w:t> </w:t>
      </w:r>
      <w:r w:rsidR="008807BD" w:rsidRPr="007F0177">
        <w:rPr>
          <w:rFonts w:ascii="Cambria" w:hAnsi="Cambria"/>
        </w:rPr>
        <w:t>údržbu</w:t>
      </w:r>
      <w:r w:rsidRPr="007F0177">
        <w:rPr>
          <w:rFonts w:ascii="Cambria" w:hAnsi="Cambria"/>
        </w:rPr>
        <w:t>;</w:t>
      </w:r>
    </w:p>
    <w:p w14:paraId="77BC2152" w14:textId="76619B05" w:rsidR="008807BD" w:rsidRPr="007F0177" w:rsidRDefault="00D03955" w:rsidP="00D03955">
      <w:pPr>
        <w:pStyle w:val="Heading5"/>
        <w:rPr>
          <w:rFonts w:ascii="Cambria" w:hAnsi="Cambria"/>
        </w:rPr>
      </w:pPr>
      <w:r w:rsidRPr="007F0177">
        <w:rPr>
          <w:rFonts w:ascii="Cambria" w:hAnsi="Cambria"/>
        </w:rPr>
        <w:t xml:space="preserve">aktualizovanej ceny </w:t>
      </w:r>
      <w:r w:rsidR="008807BD" w:rsidRPr="007F0177">
        <w:rPr>
          <w:rFonts w:ascii="Cambria" w:hAnsi="Cambria"/>
        </w:rPr>
        <w:t>za náklady práce vodičov</w:t>
      </w:r>
      <w:r w:rsidRPr="007F0177">
        <w:rPr>
          <w:rFonts w:ascii="Cambria" w:hAnsi="Cambria"/>
        </w:rPr>
        <w:t>;</w:t>
      </w:r>
    </w:p>
    <w:p w14:paraId="07573935" w14:textId="1984FE63" w:rsidR="008807BD" w:rsidRPr="007F0177" w:rsidRDefault="00D03955" w:rsidP="00D03955">
      <w:pPr>
        <w:pStyle w:val="Heading5"/>
        <w:rPr>
          <w:rFonts w:ascii="Cambria" w:hAnsi="Cambria"/>
        </w:rPr>
      </w:pPr>
      <w:r w:rsidRPr="007F0177">
        <w:rPr>
          <w:rFonts w:ascii="Cambria" w:hAnsi="Cambria"/>
        </w:rPr>
        <w:t xml:space="preserve">aktualizovanej ceny </w:t>
      </w:r>
      <w:r w:rsidR="008807BD" w:rsidRPr="007F0177">
        <w:rPr>
          <w:rFonts w:ascii="Cambria" w:hAnsi="Cambria"/>
        </w:rPr>
        <w:t>za náklady práce ostatných zamestnancov</w:t>
      </w:r>
      <w:r w:rsidRPr="007F0177">
        <w:rPr>
          <w:rFonts w:ascii="Cambria" w:hAnsi="Cambria"/>
        </w:rPr>
        <w:t>;</w:t>
      </w:r>
    </w:p>
    <w:p w14:paraId="383A67D1" w14:textId="1E1FE147" w:rsidR="008807BD" w:rsidRPr="007F0177" w:rsidRDefault="00D03955" w:rsidP="00D03955">
      <w:pPr>
        <w:pStyle w:val="Heading5"/>
        <w:rPr>
          <w:rFonts w:ascii="Cambria" w:hAnsi="Cambria"/>
        </w:rPr>
      </w:pPr>
      <w:r w:rsidRPr="007F0177">
        <w:rPr>
          <w:rFonts w:ascii="Cambria" w:hAnsi="Cambria"/>
        </w:rPr>
        <w:t xml:space="preserve">aktualizovanej ceny </w:t>
      </w:r>
      <w:r w:rsidR="008807BD" w:rsidRPr="007F0177">
        <w:rPr>
          <w:rFonts w:ascii="Cambria" w:hAnsi="Cambria"/>
        </w:rPr>
        <w:t>za nepriame náklady (prevádzková a správna réžia)</w:t>
      </w:r>
      <w:r w:rsidRPr="007F0177">
        <w:rPr>
          <w:rFonts w:ascii="Cambria" w:hAnsi="Cambria"/>
        </w:rPr>
        <w:t>;</w:t>
      </w:r>
    </w:p>
    <w:p w14:paraId="33AD944B" w14:textId="54E07F8C" w:rsidR="008807BD" w:rsidRPr="007F0177" w:rsidRDefault="00D03955" w:rsidP="00D03955">
      <w:pPr>
        <w:pStyle w:val="Heading4"/>
        <w:numPr>
          <w:ilvl w:val="0"/>
          <w:numId w:val="0"/>
        </w:numPr>
        <w:ind w:left="1440"/>
        <w:rPr>
          <w:rFonts w:ascii="Cambria" w:eastAsia="Calibri" w:hAnsi="Cambria" w:cs="Calibri"/>
        </w:rPr>
      </w:pPr>
      <w:r w:rsidRPr="007F0177">
        <w:rPr>
          <w:rFonts w:ascii="Cambria" w:eastAsia="Calibri" w:hAnsi="Cambria" w:cs="Calibri"/>
        </w:rPr>
        <w:t xml:space="preserve">v súlade s pravidlami ich výpočtu podľa bodu </w:t>
      </w:r>
      <w:r w:rsidRPr="007F0177">
        <w:rPr>
          <w:rFonts w:ascii="Cambria" w:eastAsia="Calibri" w:hAnsi="Cambria" w:cs="Calibri"/>
        </w:rPr>
        <w:fldChar w:fldCharType="begin"/>
      </w:r>
      <w:r w:rsidRPr="007F0177">
        <w:rPr>
          <w:rFonts w:ascii="Cambria" w:eastAsia="Calibri" w:hAnsi="Cambria" w:cs="Calibri"/>
        </w:rPr>
        <w:instrText xml:space="preserve"> REF _Ref73702013 \r \h </w:instrText>
      </w:r>
      <w:r w:rsidR="00DD423D" w:rsidRPr="007F0177">
        <w:rPr>
          <w:rFonts w:ascii="Cambria" w:eastAsia="Calibri" w:hAnsi="Cambria" w:cs="Calibri"/>
        </w:rPr>
        <w:instrText xml:space="preserve">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8.7</w:t>
      </w:r>
      <w:r w:rsidRPr="007F0177">
        <w:rPr>
          <w:rFonts w:ascii="Cambria" w:eastAsia="Calibri" w:hAnsi="Cambria" w:cs="Calibri"/>
        </w:rPr>
        <w:fldChar w:fldCharType="end"/>
      </w:r>
      <w:r w:rsidRPr="007F0177">
        <w:rPr>
          <w:rFonts w:ascii="Cambria" w:eastAsia="Calibri" w:hAnsi="Cambria" w:cs="Calibri"/>
        </w:rPr>
        <w:t xml:space="preserve"> tejto Zmluvy;</w:t>
      </w:r>
    </w:p>
    <w:p w14:paraId="649A0F43" w14:textId="21E73D8F" w:rsidR="00F40C25" w:rsidRPr="007F0177" w:rsidRDefault="00F40C25" w:rsidP="00F40C25">
      <w:pPr>
        <w:pStyle w:val="Heading4"/>
        <w:rPr>
          <w:rFonts w:ascii="Cambria" w:eastAsia="Calibri" w:hAnsi="Cambria" w:cs="Calibri"/>
        </w:rPr>
      </w:pPr>
      <w:r w:rsidRPr="007F0177">
        <w:rPr>
          <w:rFonts w:ascii="Cambria" w:eastAsia="Calibri" w:hAnsi="Cambria" w:cs="Calibri"/>
        </w:rPr>
        <w:t>počet Vozidiel využívaný na zabezpečenie Záväzku verejnej služby v danom kalendárnom mesiaci</w:t>
      </w:r>
      <w:r w:rsidR="005B1488" w:rsidRPr="007F0177">
        <w:rPr>
          <w:rFonts w:ascii="Cambria" w:eastAsia="Calibri" w:hAnsi="Cambria" w:cs="Calibri"/>
        </w:rPr>
        <w:t xml:space="preserve"> určený v súlade s pravidlami ich výpočtu podľa Článku </w:t>
      </w:r>
      <w:r w:rsidR="005B1488" w:rsidRPr="007F0177">
        <w:rPr>
          <w:rFonts w:ascii="Cambria" w:eastAsia="Calibri" w:hAnsi="Cambria" w:cs="Calibri"/>
        </w:rPr>
        <w:fldChar w:fldCharType="begin"/>
      </w:r>
      <w:r w:rsidR="005B1488" w:rsidRPr="007F0177">
        <w:rPr>
          <w:rFonts w:ascii="Cambria" w:eastAsia="Calibri" w:hAnsi="Cambria" w:cs="Calibri"/>
        </w:rPr>
        <w:instrText xml:space="preserve"> REF _Ref73702106 \r \h </w:instrText>
      </w:r>
      <w:r w:rsidR="00DD423D" w:rsidRPr="007F0177">
        <w:rPr>
          <w:rFonts w:ascii="Cambria" w:eastAsia="Calibri" w:hAnsi="Cambria" w:cs="Calibri"/>
        </w:rPr>
        <w:instrText xml:space="preserve"> \* MERGEFORMAT </w:instrText>
      </w:r>
      <w:r w:rsidR="005B1488" w:rsidRPr="007F0177">
        <w:rPr>
          <w:rFonts w:ascii="Cambria" w:eastAsia="Calibri" w:hAnsi="Cambria" w:cs="Calibri"/>
        </w:rPr>
      </w:r>
      <w:r w:rsidR="005B1488" w:rsidRPr="007F0177">
        <w:rPr>
          <w:rFonts w:ascii="Cambria" w:eastAsia="Calibri" w:hAnsi="Cambria" w:cs="Calibri"/>
        </w:rPr>
        <w:fldChar w:fldCharType="separate"/>
      </w:r>
      <w:r w:rsidR="009A6329">
        <w:rPr>
          <w:rFonts w:ascii="Cambria" w:eastAsia="Calibri" w:hAnsi="Cambria" w:cs="Calibri"/>
        </w:rPr>
        <w:t>8</w:t>
      </w:r>
      <w:r w:rsidR="005B1488" w:rsidRPr="007F0177">
        <w:rPr>
          <w:rFonts w:ascii="Cambria" w:eastAsia="Calibri" w:hAnsi="Cambria" w:cs="Calibri"/>
        </w:rPr>
        <w:fldChar w:fldCharType="end"/>
      </w:r>
      <w:r w:rsidR="005B1488" w:rsidRPr="007F0177">
        <w:rPr>
          <w:rFonts w:ascii="Cambria" w:eastAsia="Calibri" w:hAnsi="Cambria" w:cs="Calibri"/>
        </w:rPr>
        <w:t xml:space="preserve"> tejto Zmluvy</w:t>
      </w:r>
      <w:r w:rsidRPr="007F0177">
        <w:rPr>
          <w:rFonts w:ascii="Cambria" w:eastAsia="Calibri" w:hAnsi="Cambria" w:cs="Calibri"/>
        </w:rPr>
        <w:t>;</w:t>
      </w:r>
    </w:p>
    <w:p w14:paraId="653AB25C" w14:textId="649E9FA0" w:rsidR="008807BD" w:rsidRDefault="005B1488" w:rsidP="008807BD">
      <w:pPr>
        <w:pStyle w:val="Heading4"/>
        <w:rPr>
          <w:rFonts w:ascii="Cambria" w:eastAsia="Calibri" w:hAnsi="Cambria" w:cs="Calibri"/>
        </w:rPr>
      </w:pPr>
      <w:r w:rsidRPr="007F0177">
        <w:rPr>
          <w:rFonts w:ascii="Cambria" w:eastAsia="Calibri" w:hAnsi="Cambria" w:cs="Calibri"/>
        </w:rPr>
        <w:t xml:space="preserve">výpočet </w:t>
      </w:r>
      <w:r w:rsidR="008807BD" w:rsidRPr="007F0177">
        <w:rPr>
          <w:rFonts w:ascii="Cambria" w:eastAsia="Calibri" w:hAnsi="Cambria" w:cs="Calibri"/>
        </w:rPr>
        <w:t>ekonomicky oprávnen</w:t>
      </w:r>
      <w:r w:rsidRPr="007F0177">
        <w:rPr>
          <w:rFonts w:ascii="Cambria" w:eastAsia="Calibri" w:hAnsi="Cambria" w:cs="Calibri"/>
        </w:rPr>
        <w:t>ých</w:t>
      </w:r>
      <w:r w:rsidR="008807BD" w:rsidRPr="007F0177">
        <w:rPr>
          <w:rFonts w:ascii="Cambria" w:eastAsia="Calibri" w:hAnsi="Cambria" w:cs="Calibri"/>
        </w:rPr>
        <w:t xml:space="preserve"> </w:t>
      </w:r>
      <w:r w:rsidRPr="007F0177">
        <w:rPr>
          <w:rFonts w:ascii="Cambria" w:eastAsia="Calibri" w:hAnsi="Cambria" w:cs="Calibri"/>
        </w:rPr>
        <w:t xml:space="preserve">nákladov </w:t>
      </w:r>
      <w:r w:rsidR="008807BD" w:rsidRPr="007F0177">
        <w:rPr>
          <w:rFonts w:ascii="Cambria" w:eastAsia="Calibri" w:hAnsi="Cambria" w:cs="Calibri"/>
        </w:rPr>
        <w:t>za príslušný mesiac</w:t>
      </w:r>
      <w:r w:rsidRPr="007F0177">
        <w:rPr>
          <w:rFonts w:ascii="Cambria" w:eastAsia="Calibri" w:hAnsi="Cambria" w:cs="Calibri"/>
        </w:rPr>
        <w:t xml:space="preserve"> </w:t>
      </w:r>
      <w:r w:rsidR="00070FBE" w:rsidRPr="007F0177">
        <w:rPr>
          <w:rFonts w:ascii="Cambria" w:eastAsia="Calibri" w:hAnsi="Cambria" w:cs="Calibri"/>
        </w:rPr>
        <w:t xml:space="preserve">určený v súlade s pravidlami ich výpočtu podľa </w:t>
      </w:r>
      <w:r w:rsidRPr="007F0177">
        <w:rPr>
          <w:rFonts w:ascii="Cambria" w:eastAsia="Calibri" w:hAnsi="Cambria" w:cs="Calibri"/>
        </w:rPr>
        <w:t xml:space="preserve">Článku </w:t>
      </w:r>
      <w:r w:rsidRPr="007F0177">
        <w:rPr>
          <w:rFonts w:ascii="Cambria" w:eastAsia="Calibri" w:hAnsi="Cambria" w:cs="Calibri"/>
        </w:rPr>
        <w:fldChar w:fldCharType="begin"/>
      </w:r>
      <w:r w:rsidRPr="007F0177">
        <w:rPr>
          <w:rFonts w:ascii="Cambria" w:eastAsia="Calibri" w:hAnsi="Cambria" w:cs="Calibri"/>
        </w:rPr>
        <w:instrText xml:space="preserve"> REF _Ref73702106 \r \h </w:instrText>
      </w:r>
      <w:r w:rsidR="00DD423D" w:rsidRPr="007F0177">
        <w:rPr>
          <w:rFonts w:ascii="Cambria" w:eastAsia="Calibri" w:hAnsi="Cambria" w:cs="Calibri"/>
        </w:rPr>
        <w:instrText xml:space="preserve">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w:t>
      </w:r>
      <w:r w:rsidRPr="007F0177">
        <w:rPr>
          <w:rFonts w:ascii="Cambria" w:eastAsia="Calibri" w:hAnsi="Cambria" w:cs="Calibri"/>
        </w:rPr>
        <w:fldChar w:fldCharType="end"/>
      </w:r>
      <w:r w:rsidRPr="007F0177">
        <w:rPr>
          <w:rFonts w:ascii="Cambria" w:eastAsia="Calibri" w:hAnsi="Cambria" w:cs="Calibri"/>
        </w:rPr>
        <w:t xml:space="preserve"> tejto Zmluvy</w:t>
      </w:r>
      <w:r w:rsidR="00F62556">
        <w:rPr>
          <w:rFonts w:ascii="Cambria" w:eastAsia="Calibri" w:hAnsi="Cambria" w:cs="Calibri"/>
        </w:rPr>
        <w:t>.</w:t>
      </w:r>
    </w:p>
    <w:p w14:paraId="5D2A14D0" w14:textId="0E152292" w:rsidR="00F62556" w:rsidRPr="003160F2" w:rsidRDefault="00F62556" w:rsidP="003160F2">
      <w:pPr>
        <w:pStyle w:val="Heading2"/>
        <w:numPr>
          <w:ilvl w:val="0"/>
          <w:numId w:val="0"/>
        </w:numPr>
        <w:ind w:left="720"/>
        <w:rPr>
          <w:rFonts w:ascii="Cambria" w:hAnsi="Cambria"/>
        </w:rPr>
      </w:pPr>
      <w:r w:rsidRPr="003160F2">
        <w:rPr>
          <w:rFonts w:ascii="Cambria" w:hAnsi="Cambria"/>
        </w:rPr>
        <w:t xml:space="preserve">Na účely </w:t>
      </w:r>
      <w:r>
        <w:rPr>
          <w:rFonts w:ascii="Cambria" w:hAnsi="Cambria"/>
        </w:rPr>
        <w:t xml:space="preserve">vykazovania informácií podľa tohto bodu Dopravca bude využívať najmä vzorové formuláre vo forme v akej tvoria Prílohu č. </w:t>
      </w:r>
      <w:r w:rsidR="00AE1BA6">
        <w:rPr>
          <w:rFonts w:ascii="Cambria" w:hAnsi="Cambria"/>
          <w:lang w:val="en-US"/>
        </w:rPr>
        <w:t>5</w:t>
      </w:r>
      <w:r>
        <w:rPr>
          <w:rFonts w:ascii="Cambria" w:hAnsi="Cambria"/>
        </w:rPr>
        <w:t xml:space="preserve"> tejto Zmluvy pokiaľ sa na ich zmene nedohodne s Objednávateľom.</w:t>
      </w:r>
    </w:p>
    <w:p w14:paraId="66C1EB4A" w14:textId="2E1CB905" w:rsidR="00CF121F" w:rsidRPr="007F0177" w:rsidRDefault="00C6246F" w:rsidP="00CF121F">
      <w:pPr>
        <w:pStyle w:val="Heading2"/>
        <w:rPr>
          <w:rFonts w:ascii="Cambria" w:hAnsi="Cambria"/>
        </w:rPr>
      </w:pPr>
      <w:r w:rsidRPr="007F0177">
        <w:rPr>
          <w:rFonts w:ascii="Cambria" w:hAnsi="Cambria"/>
        </w:rPr>
        <w:t xml:space="preserve">Bez riadneho predloženia kompletných dokladov a informácií podľa bodu </w:t>
      </w:r>
      <w:r w:rsidRPr="007F0177">
        <w:rPr>
          <w:rFonts w:ascii="Cambria" w:hAnsi="Cambria"/>
        </w:rPr>
        <w:fldChar w:fldCharType="begin"/>
      </w:r>
      <w:r w:rsidRPr="007F0177">
        <w:rPr>
          <w:rFonts w:ascii="Cambria" w:hAnsi="Cambria"/>
        </w:rPr>
        <w:instrText xml:space="preserve"> REF _Ref73703266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9.4</w:t>
      </w:r>
      <w:r w:rsidRPr="007F0177">
        <w:rPr>
          <w:rFonts w:ascii="Cambria" w:hAnsi="Cambria"/>
        </w:rPr>
        <w:fldChar w:fldCharType="end"/>
      </w:r>
      <w:r w:rsidRPr="007F0177">
        <w:rPr>
          <w:rFonts w:ascii="Cambria" w:hAnsi="Cambria"/>
        </w:rPr>
        <w:t xml:space="preserve"> Objednávateľovi neplynie lehota na uhradenie Doplatku Dopravcovi.  </w:t>
      </w:r>
    </w:p>
    <w:p w14:paraId="6926CDEB" w14:textId="45EA36E0" w:rsidR="00541F78" w:rsidRPr="007F0177" w:rsidRDefault="00541F78" w:rsidP="00541F78">
      <w:pPr>
        <w:pStyle w:val="Heading2"/>
        <w:rPr>
          <w:rFonts w:ascii="Cambria" w:hAnsi="Cambria"/>
        </w:rPr>
      </w:pPr>
      <w:r w:rsidRPr="007F0177">
        <w:rPr>
          <w:rFonts w:ascii="Cambria" w:hAnsi="Cambria"/>
        </w:rPr>
        <w:t xml:space="preserve">V prípade rozporu pri zúčtovaní Preukázanej straty sa Zmluvné strany zaväzujú prednostne riešiť vzniknutý spor vzájomným rokovaním a pokiaľ nedôjde k dohode rokovaním, výšku spornej nákladovej položky určí nezávislý audítor alebo audítorská spoločnosť zapísaná v zozname audítorov alebo audítorských spoločností vedenom Slovenskou komorou audítorov a súčasne má oprávnenie na poskytovanie audítorských služieb. V prípade, ak nebude Dopravca súhlasiť s takto určenou sumou, je oprávnený domáhať sa zaplatenia súdnou cestou, pričom toto konanie Dopravcu Objednávateľ  nebude považovať za bezprostredné ohrozenie alebo prerušenie poskytovania Záväzku verejnej služby. Audítora určuje strana, ktorá </w:t>
      </w:r>
      <w:proofErr w:type="spellStart"/>
      <w:r w:rsidRPr="007F0177">
        <w:rPr>
          <w:rFonts w:ascii="Cambria" w:hAnsi="Cambria"/>
        </w:rPr>
        <w:t>rozporuje</w:t>
      </w:r>
      <w:proofErr w:type="spellEnd"/>
      <w:r w:rsidRPr="007F0177">
        <w:rPr>
          <w:rFonts w:ascii="Cambria" w:hAnsi="Cambria"/>
        </w:rPr>
        <w:t xml:space="preserve"> zúčtovanie Preukázanej straty, pričom hradí aj náklady spojené s auditom. V prípade, ak sa vykonaným auditom preukáže, že strana, ktorá </w:t>
      </w:r>
      <w:proofErr w:type="spellStart"/>
      <w:r w:rsidRPr="007F0177">
        <w:rPr>
          <w:rFonts w:ascii="Cambria" w:hAnsi="Cambria"/>
        </w:rPr>
        <w:t>rozporovala</w:t>
      </w:r>
      <w:proofErr w:type="spellEnd"/>
      <w:r w:rsidRPr="007F0177">
        <w:rPr>
          <w:rFonts w:ascii="Cambria" w:hAnsi="Cambria"/>
        </w:rPr>
        <w:t xml:space="preserve"> vyúčtovanie Preukázanej straty a iniciovala vykonanie auditu, </w:t>
      </w:r>
      <w:proofErr w:type="spellStart"/>
      <w:r w:rsidRPr="007F0177">
        <w:rPr>
          <w:rFonts w:ascii="Cambria" w:hAnsi="Cambria"/>
        </w:rPr>
        <w:t>rozporovala</w:t>
      </w:r>
      <w:proofErr w:type="spellEnd"/>
      <w:r w:rsidRPr="007F0177">
        <w:rPr>
          <w:rFonts w:ascii="Cambria" w:hAnsi="Cambria"/>
        </w:rPr>
        <w:t xml:space="preserve"> toto zúčtovanie hoci aj sčasti odôvodnene, je druhá strana povinná v lehote 10 dní odo dňa ukončenia auditu nahradiť v plnej výške náklady spojené s vykonaním auditu strane, ktorá audit hradila.  </w:t>
      </w:r>
    </w:p>
    <w:p w14:paraId="0B88C4DB" w14:textId="20686EB9" w:rsidR="00E6024A" w:rsidRPr="007F0177" w:rsidRDefault="004A5C89" w:rsidP="00E6024A">
      <w:pPr>
        <w:pStyle w:val="Heading1"/>
        <w:rPr>
          <w:rFonts w:ascii="Cambria" w:hAnsi="Cambria"/>
        </w:rPr>
      </w:pPr>
      <w:r w:rsidRPr="007F0177">
        <w:rPr>
          <w:rFonts w:ascii="Cambria" w:hAnsi="Cambria"/>
        </w:rPr>
        <w:t>Ďalšie podmienky</w:t>
      </w:r>
      <w:r w:rsidR="00E6024A" w:rsidRPr="007F0177">
        <w:rPr>
          <w:rFonts w:ascii="Cambria" w:hAnsi="Cambria"/>
        </w:rPr>
        <w:t xml:space="preserve"> poskytovania dopravných služieb </w:t>
      </w:r>
    </w:p>
    <w:p w14:paraId="177FFDDD" w14:textId="66B799CF" w:rsidR="000D751A" w:rsidRPr="000D751A" w:rsidRDefault="000D751A" w:rsidP="003410EF">
      <w:pPr>
        <w:pStyle w:val="Heading2"/>
        <w:rPr>
          <w:rFonts w:ascii="Cambria" w:eastAsia="Calibri" w:hAnsi="Cambria" w:cs="Calibri"/>
        </w:rPr>
      </w:pPr>
      <w:r w:rsidRPr="000D751A">
        <w:rPr>
          <w:rFonts w:ascii="Cambria" w:eastAsia="Calibri" w:hAnsi="Cambria" w:cs="Calibri"/>
        </w:rPr>
        <w:t xml:space="preserve">Dopravca je na vlastný náklad povinný zabezpečiť, aby najneskôr tri dni pred Začatím prevádzky a následne po celú dobu účinnosti tejto Zmluvy boli všetky nástupné aj výstupné miesta zastávok (nástupištia), ktoré budú využívané pri plnení tejto </w:t>
      </w:r>
      <w:r>
        <w:rPr>
          <w:rFonts w:ascii="Cambria" w:eastAsia="Calibri" w:hAnsi="Cambria" w:cs="Calibri"/>
        </w:rPr>
        <w:t>Z</w:t>
      </w:r>
      <w:r w:rsidRPr="000D751A">
        <w:rPr>
          <w:rFonts w:ascii="Cambria" w:eastAsia="Calibri" w:hAnsi="Cambria" w:cs="Calibri"/>
        </w:rPr>
        <w:t xml:space="preserve">mluvy v rámci prevádzky jednotlivých Autobusových liniek, vybavené </w:t>
      </w:r>
      <w:proofErr w:type="spellStart"/>
      <w:r w:rsidRPr="000D751A">
        <w:rPr>
          <w:rFonts w:ascii="Cambria" w:eastAsia="Calibri" w:hAnsi="Cambria" w:cs="Calibri"/>
        </w:rPr>
        <w:t>Označníkmi</w:t>
      </w:r>
      <w:proofErr w:type="spellEnd"/>
      <w:r w:rsidRPr="000D751A">
        <w:rPr>
          <w:rFonts w:ascii="Cambria" w:eastAsia="Calibri" w:hAnsi="Cambria" w:cs="Calibri"/>
        </w:rPr>
        <w:t xml:space="preserve"> zastávok</w:t>
      </w:r>
      <w:r w:rsidRPr="00730BFA">
        <w:rPr>
          <w:rFonts w:ascii="Cambria" w:eastAsia="Calibri" w:hAnsi="Cambria" w:cs="Calibri"/>
        </w:rPr>
        <w:t xml:space="preserve"> zodpovedajúcimi Technickým a prevádzkovým štandardom a udržiavané v dobrom technickom stave s aktuálnymi zobrazovanými informáciami. V prípade nesplnenia tejto povinnosti, Objednávateľ zašle Dopravcovi výzvu na nápravu so stanovením náhradnej lehoty nie kratšej ako 7 dní od doručenia výzvy. </w:t>
      </w:r>
    </w:p>
    <w:p w14:paraId="11A218EA" w14:textId="337775E6" w:rsidR="000D751A" w:rsidRPr="00730BFA" w:rsidRDefault="000D751A" w:rsidP="003410EF">
      <w:pPr>
        <w:pStyle w:val="Heading2"/>
        <w:rPr>
          <w:rFonts w:ascii="Cambria" w:eastAsia="Calibri" w:hAnsi="Cambria" w:cs="Calibri"/>
        </w:rPr>
      </w:pPr>
      <w:r w:rsidRPr="00730BFA">
        <w:rPr>
          <w:rFonts w:ascii="Cambria" w:eastAsia="Calibri" w:hAnsi="Cambria" w:cs="Calibri"/>
        </w:rPr>
        <w:lastRenderedPageBreak/>
        <w:t xml:space="preserve">Dopravca je </w:t>
      </w:r>
      <w:r w:rsidRPr="000D751A">
        <w:rPr>
          <w:rFonts w:ascii="Cambria" w:eastAsia="Calibri" w:hAnsi="Cambria" w:cs="Calibri"/>
        </w:rPr>
        <w:t xml:space="preserve">povinný zriaďovať a spravovať </w:t>
      </w:r>
      <w:proofErr w:type="spellStart"/>
      <w:r w:rsidRPr="000D751A">
        <w:rPr>
          <w:rFonts w:ascii="Cambria" w:eastAsia="Calibri" w:hAnsi="Cambria" w:cs="Calibri"/>
        </w:rPr>
        <w:t>Označníky</w:t>
      </w:r>
      <w:proofErr w:type="spellEnd"/>
      <w:r w:rsidRPr="000D751A">
        <w:rPr>
          <w:rFonts w:ascii="Cambria" w:eastAsia="Calibri" w:hAnsi="Cambria" w:cs="Calibri"/>
        </w:rPr>
        <w:t xml:space="preserve"> zastávok na vlastné náklady.  </w:t>
      </w:r>
      <w:r w:rsidRPr="007459AB">
        <w:rPr>
          <w:rFonts w:ascii="Cambria" w:eastAsia="Calibri" w:hAnsi="Cambria" w:cs="Calibri"/>
        </w:rPr>
        <w:t xml:space="preserve">prípade, že na akomkoľvek </w:t>
      </w:r>
      <w:proofErr w:type="spellStart"/>
      <w:r w:rsidRPr="007459AB">
        <w:rPr>
          <w:rFonts w:ascii="Cambria" w:eastAsia="Calibri" w:hAnsi="Cambria" w:cs="Calibri"/>
        </w:rPr>
        <w:t>Označníku</w:t>
      </w:r>
      <w:proofErr w:type="spellEnd"/>
      <w:r w:rsidRPr="007459AB">
        <w:rPr>
          <w:rFonts w:ascii="Cambria" w:eastAsia="Calibri" w:hAnsi="Cambria" w:cs="Calibri"/>
        </w:rPr>
        <w:t xml:space="preserve"> zastávky, ktorého je Dopravca zriaďovateľom</w:t>
      </w:r>
      <w:r w:rsidRPr="00730BFA">
        <w:rPr>
          <w:rFonts w:ascii="Cambria" w:eastAsia="Calibri" w:hAnsi="Cambria" w:cs="Calibri"/>
        </w:rPr>
        <w:t xml:space="preserve"> resp. správcom, bude zistená porucha či rozpor s Technickými a prevádzkovými štandardmi, je Dopravca povinný bezodkladne zabezpečiť nápravu nevyhovujúceho stavu, najneskôr v lehote do 30 dní odo dňa </w:t>
      </w:r>
      <w:r w:rsidRPr="000D751A">
        <w:rPr>
          <w:rFonts w:ascii="Cambria" w:eastAsia="Calibri" w:hAnsi="Cambria" w:cs="Calibri"/>
        </w:rPr>
        <w:t>odo dňa zistenia poruchy alebo</w:t>
      </w:r>
      <w:r w:rsidR="007459AB">
        <w:rPr>
          <w:rFonts w:ascii="Cambria" w:eastAsia="Calibri" w:hAnsi="Cambria" w:cs="Calibri"/>
        </w:rPr>
        <w:t xml:space="preserve"> </w:t>
      </w:r>
      <w:r w:rsidRPr="000D751A">
        <w:rPr>
          <w:rFonts w:ascii="Cambria" w:eastAsia="Calibri" w:hAnsi="Cambria" w:cs="Calibri"/>
        </w:rPr>
        <w:t>rozporu s Technickými a prevádzkovými štandardmi.</w:t>
      </w:r>
    </w:p>
    <w:p w14:paraId="2F86B2DD" w14:textId="44ABE5F7" w:rsidR="002A11D4" w:rsidRPr="007F0177" w:rsidRDefault="002A11D4" w:rsidP="00495845">
      <w:pPr>
        <w:pStyle w:val="Heading2"/>
        <w:rPr>
          <w:rFonts w:ascii="Cambria" w:eastAsia="Calibri" w:hAnsi="Cambria" w:cs="Calibri"/>
        </w:rPr>
      </w:pPr>
      <w:r w:rsidRPr="00730BFA">
        <w:rPr>
          <w:rFonts w:ascii="Cambria" w:eastAsia="Calibri" w:hAnsi="Cambria" w:cs="Calibri"/>
        </w:rPr>
        <w:t xml:space="preserve">Za účelom dodržiavania časových nadväzností jednotlivých Spojov je Dopravca povinný splniť si, resp. zabezpečiť u svojich vodičov splnenie všetkých povinností vyplývajúcich </w:t>
      </w:r>
      <w:r w:rsidR="00050217" w:rsidRPr="00730BFA">
        <w:rPr>
          <w:rFonts w:ascii="Cambria" w:eastAsia="Calibri" w:hAnsi="Cambria" w:cs="Calibri"/>
        </w:rPr>
        <w:t xml:space="preserve">najmä </w:t>
      </w:r>
      <w:r w:rsidRPr="00730BFA">
        <w:rPr>
          <w:rFonts w:ascii="Cambria" w:eastAsia="Calibri" w:hAnsi="Cambria" w:cs="Calibri"/>
        </w:rPr>
        <w:t>z Technických</w:t>
      </w:r>
      <w:r w:rsidRPr="007F0177">
        <w:rPr>
          <w:rFonts w:ascii="Cambria" w:hAnsi="Cambria"/>
        </w:rPr>
        <w:t xml:space="preserve"> a prevádzkových štandardov týkajúcich sa časových nadväzností, a to najmä, ale nie výlučne</w:t>
      </w:r>
      <w:r w:rsidR="005F239D" w:rsidRPr="007F0177">
        <w:rPr>
          <w:rFonts w:ascii="Cambria" w:hAnsi="Cambria"/>
        </w:rPr>
        <w:t xml:space="preserve"> </w:t>
      </w:r>
      <w:r w:rsidR="005F239D" w:rsidRPr="007F0177">
        <w:rPr>
          <w:rFonts w:ascii="Cambria" w:eastAsia="Calibri" w:hAnsi="Cambria" w:cs="Calibri"/>
        </w:rPr>
        <w:t>dodržiavať odchody zo Zastávok a prispôsobiť techniku jazdy prevádzkovému obdobiu tak, aby dochádzalo k čo najmenším odchýlkam od Cestovných poriadkov. V prípade vznikajúcich meškaní spôsobených dopravnou situáciou alebo nadmerným nástupom</w:t>
      </w:r>
      <w:r w:rsidR="003F72AD">
        <w:rPr>
          <w:rFonts w:ascii="Cambria" w:eastAsia="Calibri" w:hAnsi="Cambria" w:cs="Calibri"/>
        </w:rPr>
        <w:t xml:space="preserve"> cestujúcich,</w:t>
      </w:r>
      <w:r w:rsidR="005F239D" w:rsidRPr="007F0177">
        <w:rPr>
          <w:rFonts w:ascii="Cambria" w:eastAsia="Calibri" w:hAnsi="Cambria" w:cs="Calibri"/>
        </w:rPr>
        <w:t xml:space="preserve"> vodič je povinný neprekračovať maximálnu povolenú rýchlosť a neohrozovať bezpečnosť cestujúcich a ostatných účastníkov cestnej premávky, ale vykonať odchody zo zastávok s</w:t>
      </w:r>
      <w:r w:rsidR="00E74509" w:rsidRPr="007F0177">
        <w:rPr>
          <w:rFonts w:ascii="Cambria" w:eastAsia="Calibri" w:hAnsi="Cambria" w:cs="Calibri"/>
        </w:rPr>
        <w:t> </w:t>
      </w:r>
      <w:r w:rsidR="005F239D" w:rsidRPr="007F0177">
        <w:rPr>
          <w:rFonts w:ascii="Cambria" w:eastAsia="Calibri" w:hAnsi="Cambria" w:cs="Calibri"/>
        </w:rPr>
        <w:t>meškaním</w:t>
      </w:r>
      <w:r w:rsidR="00E74509" w:rsidRPr="007F0177">
        <w:rPr>
          <w:rFonts w:ascii="Cambria" w:eastAsia="Calibri" w:hAnsi="Cambria" w:cs="Calibri"/>
        </w:rPr>
        <w:t>.</w:t>
      </w:r>
      <w:r w:rsidR="006451B4" w:rsidRPr="007F0177">
        <w:rPr>
          <w:rFonts w:ascii="Cambria" w:eastAsia="Calibri" w:hAnsi="Cambria" w:cs="Calibri"/>
        </w:rPr>
        <w:t xml:space="preserve"> V prípade prekročenia časovej odchýlky </w:t>
      </w:r>
      <w:r w:rsidR="00D41BD9" w:rsidRPr="007F0177">
        <w:rPr>
          <w:rFonts w:ascii="Cambria" w:eastAsia="Calibri" w:hAnsi="Cambria" w:cs="Calibri"/>
        </w:rPr>
        <w:t xml:space="preserve">podľa bodu </w:t>
      </w:r>
      <w:r w:rsidR="00F066CD">
        <w:rPr>
          <w:rFonts w:ascii="Cambria" w:eastAsia="Calibri" w:hAnsi="Cambria" w:cs="Calibri"/>
        </w:rPr>
        <w:t>3.2</w:t>
      </w:r>
      <w:r w:rsidR="00F066CD" w:rsidRPr="007F0177">
        <w:rPr>
          <w:rFonts w:ascii="Cambria" w:eastAsia="Calibri" w:hAnsi="Cambria" w:cs="Calibri"/>
        </w:rPr>
        <w:t xml:space="preserve"> </w:t>
      </w:r>
      <w:r w:rsidR="00D41BD9" w:rsidRPr="007F0177">
        <w:rPr>
          <w:rFonts w:ascii="Cambria" w:eastAsia="Calibri" w:hAnsi="Cambria" w:cs="Calibri"/>
        </w:rPr>
        <w:t xml:space="preserve">Technických a prevádzkových štandardov </w:t>
      </w:r>
      <w:r w:rsidR="006451B4" w:rsidRPr="007F0177">
        <w:rPr>
          <w:rFonts w:ascii="Cambria" w:eastAsia="Calibri" w:hAnsi="Cambria" w:cs="Calibri"/>
        </w:rPr>
        <w:t xml:space="preserve">je </w:t>
      </w:r>
      <w:r w:rsidR="00D41BD9" w:rsidRPr="007F0177">
        <w:rPr>
          <w:rFonts w:ascii="Cambria" w:eastAsia="Calibri" w:hAnsi="Cambria" w:cs="Calibri"/>
        </w:rPr>
        <w:t>D</w:t>
      </w:r>
      <w:r w:rsidR="006451B4" w:rsidRPr="007F0177">
        <w:rPr>
          <w:rFonts w:ascii="Cambria" w:eastAsia="Calibri" w:hAnsi="Cambria" w:cs="Calibri"/>
        </w:rPr>
        <w:t xml:space="preserve">opravca povinný </w:t>
      </w:r>
      <w:r w:rsidR="00D41BD9" w:rsidRPr="007F0177">
        <w:rPr>
          <w:rFonts w:ascii="Cambria" w:eastAsia="Calibri" w:hAnsi="Cambria" w:cs="Calibri"/>
        </w:rPr>
        <w:t>Objednávateľovi</w:t>
      </w:r>
      <w:r w:rsidR="006451B4" w:rsidRPr="007F0177">
        <w:rPr>
          <w:rFonts w:ascii="Cambria" w:eastAsia="Calibri" w:hAnsi="Cambria" w:cs="Calibri"/>
        </w:rPr>
        <w:t xml:space="preserve"> odôvodniť takéto meškanie</w:t>
      </w:r>
      <w:r w:rsidR="00D41BD9" w:rsidRPr="007F0177">
        <w:rPr>
          <w:rFonts w:ascii="Cambria" w:eastAsia="Calibri" w:hAnsi="Cambria" w:cs="Calibri"/>
        </w:rPr>
        <w:t>.</w:t>
      </w:r>
    </w:p>
    <w:p w14:paraId="232AD17B" w14:textId="11DD9563" w:rsidR="002A11D4" w:rsidRPr="007F0177" w:rsidRDefault="005F239D" w:rsidP="005F239D">
      <w:pPr>
        <w:pStyle w:val="Heading2"/>
        <w:rPr>
          <w:rFonts w:ascii="Cambria" w:eastAsia="Calibri" w:hAnsi="Cambria" w:cs="Calibri"/>
        </w:rPr>
      </w:pPr>
      <w:bookmarkStart w:id="151" w:name="_Ref73716111"/>
      <w:r w:rsidRPr="007F0177">
        <w:rPr>
          <w:rFonts w:ascii="Cambria" w:eastAsia="Calibri" w:hAnsi="Cambria" w:cs="Calibri"/>
        </w:rPr>
        <w:t xml:space="preserve">Dopravca je </w:t>
      </w:r>
      <w:r w:rsidR="009A295B" w:rsidRPr="007F0177">
        <w:rPr>
          <w:rFonts w:ascii="Cambria" w:eastAsia="Calibri" w:hAnsi="Cambria" w:cs="Calibri"/>
        </w:rPr>
        <w:t xml:space="preserve">povinný </w:t>
      </w:r>
      <w:r w:rsidRPr="007F0177">
        <w:rPr>
          <w:rFonts w:ascii="Cambria" w:eastAsia="Calibri" w:hAnsi="Cambria" w:cs="Calibri"/>
        </w:rPr>
        <w:t>n</w:t>
      </w:r>
      <w:r w:rsidR="002B0E8C" w:rsidRPr="007F0177">
        <w:rPr>
          <w:rFonts w:ascii="Cambria" w:eastAsia="Calibri" w:hAnsi="Cambria" w:cs="Calibri"/>
        </w:rPr>
        <w:t xml:space="preserve">a pokyn </w:t>
      </w:r>
      <w:r w:rsidR="00B51293" w:rsidRPr="007F0177">
        <w:rPr>
          <w:rFonts w:ascii="Cambria" w:eastAsia="Calibri" w:hAnsi="Cambria" w:cs="Calibri"/>
        </w:rPr>
        <w:t xml:space="preserve">Objednávateľa </w:t>
      </w:r>
      <w:r w:rsidR="002B0E8C" w:rsidRPr="007F0177">
        <w:rPr>
          <w:rFonts w:ascii="Cambria" w:eastAsia="Calibri" w:hAnsi="Cambria" w:cs="Calibri"/>
        </w:rPr>
        <w:t xml:space="preserve">vypraviť </w:t>
      </w:r>
      <w:proofErr w:type="spellStart"/>
      <w:r w:rsidR="002B0E8C" w:rsidRPr="007F0177">
        <w:rPr>
          <w:rFonts w:ascii="Cambria" w:eastAsia="Calibri" w:hAnsi="Cambria" w:cs="Calibri"/>
        </w:rPr>
        <w:t>posilový</w:t>
      </w:r>
      <w:proofErr w:type="spellEnd"/>
      <w:r w:rsidR="002B0E8C" w:rsidRPr="007F0177">
        <w:rPr>
          <w:rFonts w:ascii="Cambria" w:eastAsia="Calibri" w:hAnsi="Cambria" w:cs="Calibri"/>
        </w:rPr>
        <w:t xml:space="preserve"> spoj. </w:t>
      </w:r>
      <w:proofErr w:type="spellStart"/>
      <w:r w:rsidR="002B0E8C" w:rsidRPr="007F0177">
        <w:rPr>
          <w:rFonts w:ascii="Cambria" w:eastAsia="Calibri" w:hAnsi="Cambria" w:cs="Calibri"/>
        </w:rPr>
        <w:t>Posilový</w:t>
      </w:r>
      <w:proofErr w:type="spellEnd"/>
      <w:r w:rsidR="002B0E8C" w:rsidRPr="007F0177">
        <w:rPr>
          <w:rFonts w:ascii="Cambria" w:eastAsia="Calibri" w:hAnsi="Cambria" w:cs="Calibri"/>
        </w:rPr>
        <w:t xml:space="preserve"> spoj bude vypravený z dôvodu kapacitného posilnenia Spojov s nedostatočnou kapacitou, ktorú je vodič Vozidla, ktoré kapacitne nepostačuje povinný nahlásiť CED, ako aj z dôvodu ohláseného </w:t>
      </w:r>
      <w:r w:rsidR="002B0E8C" w:rsidRPr="007F0177">
        <w:rPr>
          <w:rFonts w:ascii="Cambria" w:hAnsi="Cambria"/>
        </w:rPr>
        <w:t>nárazového</w:t>
      </w:r>
      <w:r w:rsidR="002B0E8C" w:rsidRPr="007F0177">
        <w:rPr>
          <w:rFonts w:ascii="Cambria" w:eastAsia="Calibri" w:hAnsi="Cambria" w:cs="Calibri"/>
        </w:rPr>
        <w:t xml:space="preserve"> dopytu (preprava väčšej skupiny cestujúcich, ktorá sa dopredu ohlási </w:t>
      </w:r>
      <w:r w:rsidR="005E104B" w:rsidRPr="007F0177">
        <w:rPr>
          <w:rFonts w:ascii="Cambria" w:eastAsia="Calibri" w:hAnsi="Cambria" w:cs="Calibri"/>
        </w:rPr>
        <w:t>Objednávateľovi alebo CED</w:t>
      </w:r>
      <w:r w:rsidR="002B0E8C" w:rsidRPr="007F0177">
        <w:rPr>
          <w:rFonts w:ascii="Cambria" w:eastAsia="Calibri" w:hAnsi="Cambria" w:cs="Calibri"/>
        </w:rPr>
        <w:t xml:space="preserve">), pričom v takýchto prípadoch je Dopravca povinný riadiť sa pokynmi </w:t>
      </w:r>
      <w:r w:rsidR="005E104B" w:rsidRPr="007F0177">
        <w:rPr>
          <w:rFonts w:ascii="Cambria" w:eastAsia="Calibri" w:hAnsi="Cambria" w:cs="Calibri"/>
        </w:rPr>
        <w:t xml:space="preserve">Objednávateľa </w:t>
      </w:r>
      <w:r w:rsidR="002B0E8C" w:rsidRPr="007F0177">
        <w:rPr>
          <w:rFonts w:ascii="Cambria" w:eastAsia="Calibri" w:hAnsi="Cambria" w:cs="Calibri"/>
        </w:rPr>
        <w:t xml:space="preserve">(ďalej </w:t>
      </w:r>
      <w:r w:rsidR="00012433" w:rsidRPr="007F0177">
        <w:rPr>
          <w:rFonts w:ascii="Cambria" w:eastAsia="Calibri" w:hAnsi="Cambria" w:cs="Calibri"/>
        </w:rPr>
        <w:t>aj ako</w:t>
      </w:r>
      <w:r w:rsidR="002B0E8C" w:rsidRPr="007F0177">
        <w:rPr>
          <w:rFonts w:ascii="Cambria" w:eastAsia="Calibri" w:hAnsi="Cambria" w:cs="Calibri"/>
        </w:rPr>
        <w:t xml:space="preserve"> „</w:t>
      </w:r>
      <w:proofErr w:type="spellStart"/>
      <w:r w:rsidR="002B0E8C" w:rsidRPr="007F0177">
        <w:rPr>
          <w:rFonts w:ascii="Cambria" w:eastAsia="Calibri" w:hAnsi="Cambria" w:cs="Calibri"/>
          <w:b/>
          <w:bCs/>
        </w:rPr>
        <w:t>Posilový</w:t>
      </w:r>
      <w:proofErr w:type="spellEnd"/>
      <w:r w:rsidR="002B0E8C" w:rsidRPr="007F0177">
        <w:rPr>
          <w:rFonts w:ascii="Cambria" w:eastAsia="Calibri" w:hAnsi="Cambria" w:cs="Calibri"/>
          <w:b/>
          <w:bCs/>
        </w:rPr>
        <w:t xml:space="preserve"> spoj</w:t>
      </w:r>
      <w:r w:rsidR="002B0E8C" w:rsidRPr="007F0177">
        <w:rPr>
          <w:rFonts w:ascii="Cambria" w:eastAsia="Calibri" w:hAnsi="Cambria" w:cs="Calibri"/>
        </w:rPr>
        <w:t>“).</w:t>
      </w:r>
      <w:r w:rsidR="00012433" w:rsidRPr="007F0177">
        <w:rPr>
          <w:rFonts w:ascii="Cambria" w:hAnsi="Cambria"/>
        </w:rPr>
        <w:t xml:space="preserve"> </w:t>
      </w:r>
      <w:r w:rsidR="00012433" w:rsidRPr="007F0177">
        <w:rPr>
          <w:rFonts w:ascii="Cambria" w:eastAsia="Calibri" w:hAnsi="Cambria" w:cs="Calibri"/>
        </w:rPr>
        <w:t xml:space="preserve">Objednávateľ je oprávnený prostredníctvom CED požadovať od Dopravcu vypravenie </w:t>
      </w:r>
      <w:proofErr w:type="spellStart"/>
      <w:r w:rsidR="00012433" w:rsidRPr="007F0177">
        <w:rPr>
          <w:rFonts w:ascii="Cambria" w:eastAsia="Calibri" w:hAnsi="Cambria" w:cs="Calibri"/>
        </w:rPr>
        <w:t>Posilového</w:t>
      </w:r>
      <w:proofErr w:type="spellEnd"/>
      <w:r w:rsidR="00012433" w:rsidRPr="007F0177">
        <w:rPr>
          <w:rFonts w:ascii="Cambria" w:eastAsia="Calibri" w:hAnsi="Cambria" w:cs="Calibri"/>
        </w:rPr>
        <w:t xml:space="preserve"> spoja, za ktorého vypravenie sa Objednávateľ zaväzuje zaplatiť Dopravcovi podľa tohto odseku. </w:t>
      </w:r>
      <w:proofErr w:type="spellStart"/>
      <w:r w:rsidR="00012433" w:rsidRPr="007F0177">
        <w:rPr>
          <w:rFonts w:ascii="Cambria" w:eastAsia="Calibri" w:hAnsi="Cambria" w:cs="Calibri"/>
        </w:rPr>
        <w:t>Kilometrická</w:t>
      </w:r>
      <w:proofErr w:type="spellEnd"/>
      <w:r w:rsidR="00012433" w:rsidRPr="007F0177">
        <w:rPr>
          <w:rFonts w:ascii="Cambria" w:eastAsia="Calibri" w:hAnsi="Cambria" w:cs="Calibri"/>
        </w:rPr>
        <w:t xml:space="preserve"> dĺžka </w:t>
      </w:r>
      <w:proofErr w:type="spellStart"/>
      <w:r w:rsidR="00012433" w:rsidRPr="007F0177">
        <w:rPr>
          <w:rFonts w:ascii="Cambria" w:eastAsia="Calibri" w:hAnsi="Cambria" w:cs="Calibri"/>
        </w:rPr>
        <w:t>Posilového</w:t>
      </w:r>
      <w:proofErr w:type="spellEnd"/>
      <w:r w:rsidR="00012433" w:rsidRPr="007F0177">
        <w:rPr>
          <w:rFonts w:ascii="Cambria" w:eastAsia="Calibri" w:hAnsi="Cambria" w:cs="Calibri"/>
        </w:rPr>
        <w:t xml:space="preserve"> spoja bude určená na základe výpisu súradníc GPS </w:t>
      </w:r>
      <w:proofErr w:type="spellStart"/>
      <w:r w:rsidR="00012433" w:rsidRPr="007F0177">
        <w:rPr>
          <w:rFonts w:ascii="Cambria" w:eastAsia="Calibri" w:hAnsi="Cambria" w:cs="Calibri"/>
        </w:rPr>
        <w:t>Posilového</w:t>
      </w:r>
      <w:proofErr w:type="spellEnd"/>
      <w:r w:rsidR="00012433" w:rsidRPr="007F0177">
        <w:rPr>
          <w:rFonts w:ascii="Cambria" w:eastAsia="Calibri" w:hAnsi="Cambria" w:cs="Calibri"/>
        </w:rPr>
        <w:t xml:space="preserve"> spoja z a do jeho východiskového miesta. </w:t>
      </w:r>
      <w:proofErr w:type="spellStart"/>
      <w:r w:rsidR="00012433" w:rsidRPr="007F0177">
        <w:rPr>
          <w:rFonts w:ascii="Cambria" w:eastAsia="Calibri" w:hAnsi="Cambria" w:cs="Calibri"/>
        </w:rPr>
        <w:t>Kilometrická</w:t>
      </w:r>
      <w:proofErr w:type="spellEnd"/>
      <w:r w:rsidR="00012433" w:rsidRPr="007F0177">
        <w:rPr>
          <w:rFonts w:ascii="Cambria" w:eastAsia="Calibri" w:hAnsi="Cambria" w:cs="Calibri"/>
        </w:rPr>
        <w:t xml:space="preserve"> dĺžka </w:t>
      </w:r>
      <w:proofErr w:type="spellStart"/>
      <w:r w:rsidR="00012433" w:rsidRPr="007F0177">
        <w:rPr>
          <w:rFonts w:ascii="Cambria" w:eastAsia="Calibri" w:hAnsi="Cambria" w:cs="Calibri"/>
        </w:rPr>
        <w:t>Posilového</w:t>
      </w:r>
      <w:proofErr w:type="spellEnd"/>
      <w:r w:rsidR="00012433" w:rsidRPr="007F0177">
        <w:rPr>
          <w:rFonts w:ascii="Cambria" w:eastAsia="Calibri" w:hAnsi="Cambria" w:cs="Calibri"/>
        </w:rPr>
        <w:t xml:space="preserve"> spoja určená podľa predchádzajúcej vety sa započíta do skutočnej </w:t>
      </w:r>
      <w:proofErr w:type="spellStart"/>
      <w:r w:rsidR="00012433" w:rsidRPr="007F0177">
        <w:rPr>
          <w:rFonts w:ascii="Cambria" w:eastAsia="Calibri" w:hAnsi="Cambria" w:cs="Calibri"/>
        </w:rPr>
        <w:t>kilometrickej</w:t>
      </w:r>
      <w:proofErr w:type="spellEnd"/>
      <w:r w:rsidR="00012433" w:rsidRPr="007F0177">
        <w:rPr>
          <w:rFonts w:ascii="Cambria" w:eastAsia="Calibri" w:hAnsi="Cambria" w:cs="Calibri"/>
        </w:rPr>
        <w:t xml:space="preserve"> dĺžky príslušného Vozidla na účely výpočtu Preukázanej straty za daný mesiac, v ktorom bol </w:t>
      </w:r>
      <w:proofErr w:type="spellStart"/>
      <w:r w:rsidR="00012433" w:rsidRPr="007F0177">
        <w:rPr>
          <w:rFonts w:ascii="Cambria" w:eastAsia="Calibri" w:hAnsi="Cambria" w:cs="Calibri"/>
        </w:rPr>
        <w:t>Posilový</w:t>
      </w:r>
      <w:proofErr w:type="spellEnd"/>
      <w:r w:rsidR="00012433" w:rsidRPr="007F0177">
        <w:rPr>
          <w:rFonts w:ascii="Cambria" w:eastAsia="Calibri" w:hAnsi="Cambria" w:cs="Calibri"/>
        </w:rPr>
        <w:t xml:space="preserve"> spoj vypravený. Na účely výpočtu </w:t>
      </w:r>
      <w:r w:rsidR="005475D3" w:rsidRPr="007F0177">
        <w:rPr>
          <w:rFonts w:ascii="Cambria" w:eastAsia="Calibri" w:hAnsi="Cambria" w:cs="Calibri"/>
        </w:rPr>
        <w:t>Preukázanej straty</w:t>
      </w:r>
      <w:r w:rsidR="00012433" w:rsidRPr="007F0177">
        <w:rPr>
          <w:rFonts w:ascii="Cambria" w:eastAsia="Calibri" w:hAnsi="Cambria" w:cs="Calibri"/>
        </w:rPr>
        <w:t xml:space="preserve"> sa </w:t>
      </w:r>
      <w:proofErr w:type="spellStart"/>
      <w:r w:rsidR="00012433" w:rsidRPr="007F0177">
        <w:rPr>
          <w:rFonts w:ascii="Cambria" w:eastAsia="Calibri" w:hAnsi="Cambria" w:cs="Calibri"/>
        </w:rPr>
        <w:t>kilometrická</w:t>
      </w:r>
      <w:proofErr w:type="spellEnd"/>
      <w:r w:rsidR="00012433" w:rsidRPr="007F0177">
        <w:rPr>
          <w:rFonts w:ascii="Cambria" w:eastAsia="Calibri" w:hAnsi="Cambria" w:cs="Calibri"/>
        </w:rPr>
        <w:t xml:space="preserve"> dĺžka </w:t>
      </w:r>
      <w:proofErr w:type="spellStart"/>
      <w:r w:rsidR="00012433" w:rsidRPr="007F0177">
        <w:rPr>
          <w:rFonts w:ascii="Cambria" w:eastAsia="Calibri" w:hAnsi="Cambria" w:cs="Calibri"/>
        </w:rPr>
        <w:t>Posilového</w:t>
      </w:r>
      <w:proofErr w:type="spellEnd"/>
      <w:r w:rsidR="00012433" w:rsidRPr="007F0177">
        <w:rPr>
          <w:rFonts w:ascii="Cambria" w:eastAsia="Calibri" w:hAnsi="Cambria" w:cs="Calibri"/>
        </w:rPr>
        <w:t xml:space="preserve"> spoja určená na základe výpisu súradníc GPS </w:t>
      </w:r>
      <w:proofErr w:type="spellStart"/>
      <w:r w:rsidR="00012433" w:rsidRPr="007F0177">
        <w:rPr>
          <w:rFonts w:ascii="Cambria" w:eastAsia="Calibri" w:hAnsi="Cambria" w:cs="Calibri"/>
        </w:rPr>
        <w:t>Posilového</w:t>
      </w:r>
      <w:proofErr w:type="spellEnd"/>
      <w:r w:rsidR="00012433" w:rsidRPr="007F0177">
        <w:rPr>
          <w:rFonts w:ascii="Cambria" w:eastAsia="Calibri" w:hAnsi="Cambria" w:cs="Calibri"/>
        </w:rPr>
        <w:t xml:space="preserve"> spoja z a do jeho východiskového miesta započíta v celom rozsahu do Tarifných kilometrov.</w:t>
      </w:r>
      <w:bookmarkEnd w:id="151"/>
    </w:p>
    <w:p w14:paraId="4529F5BF" w14:textId="558AA47F" w:rsidR="00C34A61" w:rsidRPr="007F0177" w:rsidRDefault="00C34A61" w:rsidP="003C4A6B">
      <w:pPr>
        <w:pStyle w:val="Heading2"/>
        <w:rPr>
          <w:rFonts w:ascii="Cambria" w:eastAsia="Calibri" w:hAnsi="Cambria" w:cs="Calibri"/>
        </w:rPr>
      </w:pPr>
      <w:bookmarkStart w:id="152" w:name="_Ref76995829"/>
      <w:r w:rsidRPr="007F0177">
        <w:rPr>
          <w:rFonts w:ascii="Cambria" w:eastAsia="Calibri" w:hAnsi="Cambria" w:cs="Calibri"/>
        </w:rPr>
        <w:t xml:space="preserve">V prípade, že sa vyskytne mimoriadna udalosť počas vykonávania Spoja, Dopravca je povinný vykonať také opatrenia, aby sa negatívne dopady na cestujúcu verejnosť minimalizovala. Pri vzniku mimoriadnej udalosti v doprave je vodič vozidla povinný vykonať všetky opatrenia, ktoré stanovuje interný predpis Dopravcu a neodkladne zabezpečiť informovanosť a bezpečnosť všetkých cestujúcich. V prípade, že technický stav Vozidla dovoľuje dojazd do najbližšej konečnej zastávky, vodič pokračuje v jazde a Dopravca zabezpečí výmenu Vozidla buď priamo na trase, alebo v konečnej/východiskovej zastávke. V prípade, že </w:t>
      </w:r>
      <w:r w:rsidR="00903FF9" w:rsidRPr="007F0177">
        <w:rPr>
          <w:rFonts w:ascii="Cambria" w:eastAsia="Calibri" w:hAnsi="Cambria" w:cs="Calibri"/>
        </w:rPr>
        <w:t>V</w:t>
      </w:r>
      <w:r w:rsidRPr="007F0177">
        <w:rPr>
          <w:rFonts w:ascii="Cambria" w:eastAsia="Calibri" w:hAnsi="Cambria" w:cs="Calibri"/>
        </w:rPr>
        <w:t xml:space="preserve">ozidlo s technickou poruchou má vykonať následný spoj z konečnej zastávky, </w:t>
      </w:r>
      <w:r w:rsidR="00903FF9" w:rsidRPr="007F0177">
        <w:rPr>
          <w:rFonts w:ascii="Cambria" w:eastAsia="Calibri" w:hAnsi="Cambria" w:cs="Calibri"/>
        </w:rPr>
        <w:t>D</w:t>
      </w:r>
      <w:r w:rsidRPr="007F0177">
        <w:rPr>
          <w:rFonts w:ascii="Cambria" w:eastAsia="Calibri" w:hAnsi="Cambria" w:cs="Calibri"/>
        </w:rPr>
        <w:t xml:space="preserve">opravca musí zabezpečiť včasný odchod následného spoja iným </w:t>
      </w:r>
      <w:r w:rsidR="00E74509" w:rsidRPr="007F0177">
        <w:rPr>
          <w:rFonts w:ascii="Cambria" w:eastAsia="Calibri" w:hAnsi="Cambria" w:cs="Calibri"/>
        </w:rPr>
        <w:t>Záložným vozidlom</w:t>
      </w:r>
      <w:r w:rsidRPr="007F0177">
        <w:rPr>
          <w:rFonts w:ascii="Cambria" w:eastAsia="Calibri" w:hAnsi="Cambria" w:cs="Calibri"/>
        </w:rPr>
        <w:t xml:space="preserve">, ak je to z časového a územného rozsahu možné (napríklad presun náhradného vozidla na konečnú zastávku). Ak sa cestná komunikácia stane neprejazdnou o náhradnej trase operatívne rozhodne </w:t>
      </w:r>
      <w:r w:rsidR="00E74509" w:rsidRPr="007F0177">
        <w:rPr>
          <w:rFonts w:ascii="Cambria" w:eastAsia="Calibri" w:hAnsi="Cambria" w:cs="Calibri"/>
        </w:rPr>
        <w:t>CED</w:t>
      </w:r>
      <w:r w:rsidRPr="007F0177">
        <w:rPr>
          <w:rFonts w:ascii="Cambria" w:eastAsia="Calibri" w:hAnsi="Cambria" w:cs="Calibri"/>
        </w:rPr>
        <w:t xml:space="preserve">, pričom túto skutočnosť oznámi </w:t>
      </w:r>
      <w:r w:rsidR="00796996" w:rsidRPr="007F0177">
        <w:rPr>
          <w:rFonts w:ascii="Cambria" w:eastAsia="Calibri" w:hAnsi="Cambria" w:cs="Calibri"/>
        </w:rPr>
        <w:t>Objednávateľovi</w:t>
      </w:r>
      <w:r w:rsidRPr="007F0177">
        <w:rPr>
          <w:rFonts w:ascii="Cambria" w:eastAsia="Calibri" w:hAnsi="Cambria" w:cs="Calibri"/>
        </w:rPr>
        <w:t>. Pri voľbe náhradnej trasy sa prihliada na to, aby odchýlka od pôvodnej trasy bola čo najmenšia. Vodič je o vzniknutej zmene povinný neodkladne informovať cestujúcich. Rozsah a spôsob informovania určí Dopravca.</w:t>
      </w:r>
      <w:bookmarkEnd w:id="152"/>
    </w:p>
    <w:p w14:paraId="0149A2C7" w14:textId="4348D8B2" w:rsidR="0012204A" w:rsidRPr="007F0177" w:rsidRDefault="0012204A" w:rsidP="00E74509">
      <w:pPr>
        <w:pStyle w:val="Heading2"/>
        <w:rPr>
          <w:rFonts w:ascii="Cambria" w:eastAsia="Calibri" w:hAnsi="Cambria" w:cs="Calibri"/>
        </w:rPr>
      </w:pPr>
      <w:r w:rsidRPr="007F0177">
        <w:rPr>
          <w:rFonts w:ascii="Cambria" w:eastAsia="Calibri" w:hAnsi="Cambria" w:cs="Calibri"/>
        </w:rPr>
        <w:t>V prípadoch uvedených nižšie sa Dopravca zaväzuje vypraviť náhradné vozidlo za nasledovných podmienok:</w:t>
      </w:r>
    </w:p>
    <w:p w14:paraId="624E78AA" w14:textId="57F4097E" w:rsidR="009B05D0" w:rsidRPr="007F0177" w:rsidRDefault="00E74509" w:rsidP="009B05D0">
      <w:pPr>
        <w:pStyle w:val="Heading4"/>
        <w:rPr>
          <w:rFonts w:ascii="Cambria" w:eastAsia="Calibri" w:hAnsi="Cambria" w:cs="Calibri"/>
        </w:rPr>
      </w:pPr>
      <w:bookmarkStart w:id="153" w:name="_Ref76541380"/>
      <w:r w:rsidRPr="007F0177">
        <w:rPr>
          <w:rFonts w:ascii="Cambria" w:eastAsia="Calibri" w:hAnsi="Cambria" w:cs="Calibri"/>
        </w:rPr>
        <w:lastRenderedPageBreak/>
        <w:t>V prípade vzniku mimoriadnej udalosti, ak ďalší spoj idúci po rovnakej trase má odchod o viac ako 15 min., je Dopravca povinný vypraviť Záložné vozidlo čo najskôr, najneskôr do 15 minút</w:t>
      </w:r>
      <w:r w:rsidR="00D603C7">
        <w:rPr>
          <w:rFonts w:ascii="Cambria" w:eastAsia="Calibri" w:hAnsi="Cambria" w:cs="Calibri"/>
        </w:rPr>
        <w:t xml:space="preserve"> </w:t>
      </w:r>
      <w:r w:rsidR="00D603C7" w:rsidRPr="00D603C7">
        <w:rPr>
          <w:rFonts w:ascii="Cambria" w:eastAsia="Calibri" w:hAnsi="Cambria" w:cs="Calibri"/>
        </w:rPr>
        <w:t>od momentu, kedy mal byť vypravený Spoj, ktorý v dôsledku mimoriadnej udalosti vypravený nebol</w:t>
      </w:r>
      <w:r w:rsidRPr="007F0177">
        <w:rPr>
          <w:rFonts w:ascii="Cambria" w:eastAsia="Calibri" w:hAnsi="Cambria" w:cs="Calibri"/>
        </w:rPr>
        <w:t xml:space="preserve">. O skutočnosti vypravenia náhradného Spoja informuje CED </w:t>
      </w:r>
      <w:r w:rsidR="00113F0A" w:rsidRPr="007F0177">
        <w:rPr>
          <w:rFonts w:ascii="Cambria" w:eastAsia="Calibri" w:hAnsi="Cambria" w:cs="Calibri"/>
        </w:rPr>
        <w:t>Objednávateľa</w:t>
      </w:r>
      <w:r w:rsidRPr="007F0177">
        <w:rPr>
          <w:rFonts w:ascii="Cambria" w:eastAsia="Calibri" w:hAnsi="Cambria" w:cs="Calibri"/>
        </w:rPr>
        <w:t xml:space="preserve">. </w:t>
      </w:r>
      <w:proofErr w:type="spellStart"/>
      <w:r w:rsidR="001515A2" w:rsidRPr="007F0177">
        <w:rPr>
          <w:rFonts w:ascii="Cambria" w:eastAsia="Calibri" w:hAnsi="Cambria" w:cs="Calibri"/>
        </w:rPr>
        <w:t>Kilometrická</w:t>
      </w:r>
      <w:proofErr w:type="spellEnd"/>
      <w:r w:rsidR="001515A2" w:rsidRPr="007F0177">
        <w:rPr>
          <w:rFonts w:ascii="Cambria" w:eastAsia="Calibri" w:hAnsi="Cambria" w:cs="Calibri"/>
        </w:rPr>
        <w:t xml:space="preserve"> dĺžka </w:t>
      </w:r>
      <w:r w:rsidR="00241A96" w:rsidRPr="007F0177">
        <w:rPr>
          <w:rFonts w:ascii="Cambria" w:eastAsia="Calibri" w:hAnsi="Cambria" w:cs="Calibri"/>
        </w:rPr>
        <w:t>S</w:t>
      </w:r>
      <w:r w:rsidR="001515A2" w:rsidRPr="007F0177">
        <w:rPr>
          <w:rFonts w:ascii="Cambria" w:eastAsia="Calibri" w:hAnsi="Cambria" w:cs="Calibri"/>
        </w:rPr>
        <w:t>poja</w:t>
      </w:r>
      <w:r w:rsidR="00241A96" w:rsidRPr="007F0177">
        <w:rPr>
          <w:rFonts w:ascii="Cambria" w:eastAsia="Calibri" w:hAnsi="Cambria" w:cs="Calibri"/>
        </w:rPr>
        <w:t xml:space="preserve"> vypraveného podľa tohto bodu</w:t>
      </w:r>
      <w:r w:rsidR="001515A2" w:rsidRPr="007F0177">
        <w:rPr>
          <w:rFonts w:ascii="Cambria" w:eastAsia="Calibri" w:hAnsi="Cambria" w:cs="Calibri"/>
        </w:rPr>
        <w:t xml:space="preserve"> sa určuje podľa pravidiel pre </w:t>
      </w:r>
      <w:proofErr w:type="spellStart"/>
      <w:r w:rsidR="001515A2" w:rsidRPr="007F0177">
        <w:rPr>
          <w:rFonts w:ascii="Cambria" w:eastAsia="Calibri" w:hAnsi="Cambria" w:cs="Calibri"/>
        </w:rPr>
        <w:t>Posilový</w:t>
      </w:r>
      <w:proofErr w:type="spellEnd"/>
      <w:r w:rsidR="001515A2" w:rsidRPr="007F0177">
        <w:rPr>
          <w:rFonts w:ascii="Cambria" w:eastAsia="Calibri" w:hAnsi="Cambria" w:cs="Calibri"/>
        </w:rPr>
        <w:t xml:space="preserve"> spoj</w:t>
      </w:r>
      <w:r w:rsidR="0012204A" w:rsidRPr="007F0177">
        <w:rPr>
          <w:rFonts w:ascii="Cambria" w:eastAsia="Calibri" w:hAnsi="Cambria" w:cs="Calibri"/>
        </w:rPr>
        <w:t>;</w:t>
      </w:r>
      <w:bookmarkEnd w:id="153"/>
    </w:p>
    <w:p w14:paraId="54686072" w14:textId="6359CA90" w:rsidR="0012204A" w:rsidRPr="007F0177" w:rsidRDefault="0012204A" w:rsidP="0012204A">
      <w:pPr>
        <w:pStyle w:val="Heading4"/>
        <w:rPr>
          <w:rFonts w:ascii="Cambria" w:eastAsia="Calibri" w:hAnsi="Cambria" w:cs="Calibri"/>
        </w:rPr>
      </w:pPr>
      <w:bookmarkStart w:id="154" w:name="_Ref76541381"/>
      <w:r w:rsidRPr="007F0177">
        <w:rPr>
          <w:rFonts w:ascii="Cambria" w:eastAsia="Calibri" w:hAnsi="Cambria" w:cs="Calibri"/>
        </w:rPr>
        <w:t xml:space="preserve">V prípade vzniku mimoriadnej udalosti nezávislej od Dopravcu, ak ďalší spoj idúci po rovnakej trase má odchod o menej ako 15 min, nie je </w:t>
      </w:r>
      <w:r w:rsidR="009B05D0" w:rsidRPr="007F0177">
        <w:rPr>
          <w:rFonts w:ascii="Cambria" w:eastAsia="Calibri" w:hAnsi="Cambria" w:cs="Calibri"/>
        </w:rPr>
        <w:t>D</w:t>
      </w:r>
      <w:r w:rsidRPr="007F0177">
        <w:rPr>
          <w:rFonts w:ascii="Cambria" w:eastAsia="Calibri" w:hAnsi="Cambria" w:cs="Calibri"/>
        </w:rPr>
        <w:t xml:space="preserve">opravca povinný vypraviť </w:t>
      </w:r>
      <w:r w:rsidR="009B05D0" w:rsidRPr="007F0177">
        <w:rPr>
          <w:rFonts w:ascii="Cambria" w:eastAsia="Calibri" w:hAnsi="Cambria" w:cs="Calibri"/>
        </w:rPr>
        <w:t>Zá</w:t>
      </w:r>
      <w:r w:rsidRPr="007F0177">
        <w:rPr>
          <w:rFonts w:ascii="Cambria" w:eastAsia="Calibri" w:hAnsi="Cambria" w:cs="Calibri"/>
        </w:rPr>
        <w:t>ložné vozidlo</w:t>
      </w:r>
      <w:r w:rsidR="009B05D0" w:rsidRPr="007F0177">
        <w:rPr>
          <w:rFonts w:ascii="Cambria" w:eastAsia="Calibri" w:hAnsi="Cambria" w:cs="Calibri"/>
        </w:rPr>
        <w:t>;</w:t>
      </w:r>
      <w:bookmarkEnd w:id="154"/>
    </w:p>
    <w:p w14:paraId="06BCD64D" w14:textId="79A7FB86" w:rsidR="009B05D0" w:rsidRPr="007F0177" w:rsidRDefault="009B05D0" w:rsidP="0012204A">
      <w:pPr>
        <w:pStyle w:val="Heading4"/>
        <w:rPr>
          <w:rFonts w:ascii="Cambria" w:eastAsia="Calibri" w:hAnsi="Cambria" w:cs="Calibri"/>
        </w:rPr>
      </w:pPr>
      <w:r w:rsidRPr="007F0177">
        <w:rPr>
          <w:rFonts w:ascii="Cambria" w:eastAsia="Calibri" w:hAnsi="Cambria" w:cs="Calibri"/>
        </w:rPr>
        <w:t xml:space="preserve">V prípade vzniku mimoriadnej udalosti závislej od Dopravcu, je Dopravca povinný vypraviť Záložné vozidlo </w:t>
      </w:r>
      <w:r w:rsidR="003E5857">
        <w:rPr>
          <w:rFonts w:ascii="Cambria" w:eastAsia="Calibri" w:hAnsi="Cambria" w:cs="Calibri"/>
        </w:rPr>
        <w:t xml:space="preserve">za rovnakých podmienok ako podľa bodov </w:t>
      </w:r>
      <w:r w:rsidR="003E5857">
        <w:rPr>
          <w:rFonts w:ascii="Cambria" w:eastAsia="Calibri" w:hAnsi="Cambria" w:cs="Calibri"/>
        </w:rPr>
        <w:fldChar w:fldCharType="begin"/>
      </w:r>
      <w:r w:rsidR="003E5857">
        <w:rPr>
          <w:rFonts w:ascii="Cambria" w:eastAsia="Calibri" w:hAnsi="Cambria" w:cs="Calibri"/>
        </w:rPr>
        <w:instrText xml:space="preserve"> REF _Ref76541380 \r \h </w:instrText>
      </w:r>
      <w:r w:rsidR="003E5857">
        <w:rPr>
          <w:rFonts w:ascii="Cambria" w:eastAsia="Calibri" w:hAnsi="Cambria" w:cs="Calibri"/>
        </w:rPr>
      </w:r>
      <w:r w:rsidR="003E5857">
        <w:rPr>
          <w:rFonts w:ascii="Cambria" w:eastAsia="Calibri" w:hAnsi="Cambria" w:cs="Calibri"/>
        </w:rPr>
        <w:fldChar w:fldCharType="separate"/>
      </w:r>
      <w:r w:rsidR="009A6329">
        <w:rPr>
          <w:rFonts w:ascii="Cambria" w:eastAsia="Calibri" w:hAnsi="Cambria" w:cs="Calibri"/>
        </w:rPr>
        <w:t>(a)</w:t>
      </w:r>
      <w:r w:rsidR="003E5857">
        <w:rPr>
          <w:rFonts w:ascii="Cambria" w:eastAsia="Calibri" w:hAnsi="Cambria" w:cs="Calibri"/>
        </w:rPr>
        <w:fldChar w:fldCharType="end"/>
      </w:r>
      <w:r w:rsidR="003E5857">
        <w:rPr>
          <w:rFonts w:ascii="Cambria" w:eastAsia="Calibri" w:hAnsi="Cambria" w:cs="Calibri"/>
        </w:rPr>
        <w:t xml:space="preserve"> a </w:t>
      </w:r>
      <w:r w:rsidR="003E5857">
        <w:rPr>
          <w:rFonts w:ascii="Cambria" w:eastAsia="Calibri" w:hAnsi="Cambria" w:cs="Calibri"/>
        </w:rPr>
        <w:fldChar w:fldCharType="begin"/>
      </w:r>
      <w:r w:rsidR="003E5857">
        <w:rPr>
          <w:rFonts w:ascii="Cambria" w:eastAsia="Calibri" w:hAnsi="Cambria" w:cs="Calibri"/>
        </w:rPr>
        <w:instrText xml:space="preserve"> REF _Ref76541381 \r \h </w:instrText>
      </w:r>
      <w:r w:rsidR="003E5857">
        <w:rPr>
          <w:rFonts w:ascii="Cambria" w:eastAsia="Calibri" w:hAnsi="Cambria" w:cs="Calibri"/>
        </w:rPr>
      </w:r>
      <w:r w:rsidR="003E5857">
        <w:rPr>
          <w:rFonts w:ascii="Cambria" w:eastAsia="Calibri" w:hAnsi="Cambria" w:cs="Calibri"/>
        </w:rPr>
        <w:fldChar w:fldCharType="separate"/>
      </w:r>
      <w:r w:rsidR="009A6329">
        <w:rPr>
          <w:rFonts w:ascii="Cambria" w:eastAsia="Calibri" w:hAnsi="Cambria" w:cs="Calibri"/>
        </w:rPr>
        <w:t>(b)</w:t>
      </w:r>
      <w:r w:rsidR="003E5857">
        <w:rPr>
          <w:rFonts w:ascii="Cambria" w:eastAsia="Calibri" w:hAnsi="Cambria" w:cs="Calibri"/>
        </w:rPr>
        <w:fldChar w:fldCharType="end"/>
      </w:r>
      <w:r w:rsidR="003E5857">
        <w:rPr>
          <w:rFonts w:ascii="Cambria" w:eastAsia="Calibri" w:hAnsi="Cambria" w:cs="Calibri"/>
        </w:rPr>
        <w:t xml:space="preserve"> vyššie, avšak</w:t>
      </w:r>
      <w:r w:rsidR="00621AF6">
        <w:rPr>
          <w:rFonts w:ascii="Cambria" w:eastAsia="Calibri" w:hAnsi="Cambria" w:cs="Calibri"/>
        </w:rPr>
        <w:t xml:space="preserve"> vzniknutý výkon</w:t>
      </w:r>
      <w:r w:rsidR="003E5857">
        <w:rPr>
          <w:rFonts w:ascii="Cambria" w:eastAsia="Calibri" w:hAnsi="Cambria" w:cs="Calibri"/>
        </w:rPr>
        <w:t xml:space="preserve"> </w:t>
      </w:r>
      <w:r w:rsidR="00621AF6" w:rsidRPr="00621AF6">
        <w:rPr>
          <w:rFonts w:ascii="Cambria" w:eastAsia="Calibri" w:hAnsi="Cambria" w:cs="Calibri"/>
        </w:rPr>
        <w:t>Záložného vozidla vykonaný ako nábeh do miesta, od ktorého nebol pôvodný Spoj vypravený</w:t>
      </w:r>
      <w:r w:rsidR="00621AF6">
        <w:rPr>
          <w:rFonts w:ascii="Cambria" w:eastAsia="Calibri" w:hAnsi="Cambria" w:cs="Calibri"/>
        </w:rPr>
        <w:t>,</w:t>
      </w:r>
      <w:r w:rsidR="00621AF6" w:rsidRPr="00621AF6" w:rsidDel="00621AF6">
        <w:rPr>
          <w:rFonts w:ascii="Cambria" w:eastAsia="Calibri" w:hAnsi="Cambria" w:cs="Calibri"/>
        </w:rPr>
        <w:t xml:space="preserve"> </w:t>
      </w:r>
      <w:r w:rsidRPr="007F0177">
        <w:rPr>
          <w:rFonts w:ascii="Cambria" w:eastAsia="Calibri" w:hAnsi="Cambria" w:cs="Calibri"/>
        </w:rPr>
        <w:t>nebude považovaný za oprávnený</w:t>
      </w:r>
      <w:r w:rsidR="00833DD9" w:rsidRPr="007F0177">
        <w:rPr>
          <w:rFonts w:ascii="Cambria" w:eastAsia="Calibri" w:hAnsi="Cambria" w:cs="Calibri"/>
        </w:rPr>
        <w:t xml:space="preserve"> a nebude zarátaný do </w:t>
      </w:r>
      <w:r w:rsidR="000A1629" w:rsidRPr="000A1629">
        <w:rPr>
          <w:rFonts w:ascii="Cambria" w:eastAsia="Calibri" w:hAnsi="Cambria" w:cs="Calibri"/>
        </w:rPr>
        <w:t>oprávnených Tarifných kilometrov ani Technologických kilometrov. Zvyšný počet kilometrov Záložného vozidla vykonaný na trase danej Autobusovej linky podľa Obehov (hoc vykonaný Záložným vozidlom), sa do oprávnených Tarifných kilometrov započíta</w:t>
      </w:r>
      <w:r w:rsidRPr="007F0177">
        <w:rPr>
          <w:rFonts w:ascii="Cambria" w:eastAsia="Calibri" w:hAnsi="Cambria" w:cs="Calibri"/>
        </w:rPr>
        <w:t>.</w:t>
      </w:r>
    </w:p>
    <w:p w14:paraId="27523202" w14:textId="0837E04A" w:rsidR="00B609E8" w:rsidRPr="007F0177" w:rsidRDefault="00B609E8" w:rsidP="00833DD9">
      <w:pPr>
        <w:pStyle w:val="Heading2"/>
        <w:rPr>
          <w:rFonts w:ascii="Cambria" w:eastAsia="Calibri" w:hAnsi="Cambria" w:cs="Calibri"/>
        </w:rPr>
      </w:pPr>
      <w:r w:rsidRPr="007F0177">
        <w:rPr>
          <w:rFonts w:ascii="Cambria" w:eastAsia="Calibri" w:hAnsi="Cambria" w:cs="Calibri"/>
        </w:rPr>
        <w:t xml:space="preserve">Dopravca je povinný poskytovať Objednávateľovi </w:t>
      </w:r>
      <w:r w:rsidR="00883F10">
        <w:rPr>
          <w:rFonts w:ascii="Cambria" w:eastAsia="Calibri" w:hAnsi="Cambria" w:cs="Calibri"/>
        </w:rPr>
        <w:t xml:space="preserve">najneskôr do 15 dní po konci každého kalendárneho mesiaca </w:t>
      </w:r>
      <w:r w:rsidRPr="007F0177">
        <w:rPr>
          <w:rFonts w:ascii="Cambria" w:eastAsia="Calibri" w:hAnsi="Cambria" w:cs="Calibri"/>
        </w:rPr>
        <w:t xml:space="preserve"> v digitálnej podobe vo formáte spracovateľnom v programe MS Excel nasledovné údaje:</w:t>
      </w:r>
    </w:p>
    <w:p w14:paraId="4C0065E3" w14:textId="5D0B962F" w:rsidR="00B609E8" w:rsidRPr="007F0177" w:rsidRDefault="00B609E8" w:rsidP="00B609E8">
      <w:pPr>
        <w:pStyle w:val="Heading4"/>
        <w:rPr>
          <w:rFonts w:ascii="Cambria" w:eastAsia="Calibri" w:hAnsi="Cambria" w:cs="Calibri"/>
        </w:rPr>
      </w:pPr>
      <w:r w:rsidRPr="007F0177">
        <w:rPr>
          <w:rFonts w:ascii="Cambria" w:eastAsia="Calibri" w:hAnsi="Cambria" w:cs="Calibri"/>
        </w:rPr>
        <w:t>ú</w:t>
      </w:r>
      <w:r w:rsidR="006C68B3" w:rsidRPr="007F0177">
        <w:rPr>
          <w:rFonts w:ascii="Cambria" w:eastAsia="Calibri" w:hAnsi="Cambria" w:cs="Calibri"/>
        </w:rPr>
        <w:t xml:space="preserve">daje, ktoré je v zmysle </w:t>
      </w:r>
      <w:r w:rsidR="00300A0A" w:rsidRPr="007F0177">
        <w:rPr>
          <w:rFonts w:ascii="Cambria" w:hAnsi="Cambria"/>
        </w:rPr>
        <w:t xml:space="preserve">Technických a prevádzkových štandardov Dopravca povinný </w:t>
      </w:r>
      <w:r w:rsidR="00300A0A" w:rsidRPr="007F0177">
        <w:rPr>
          <w:rFonts w:ascii="Cambria" w:eastAsia="Calibri" w:hAnsi="Cambria" w:cs="Calibri"/>
        </w:rPr>
        <w:t>zaznamenávať</w:t>
      </w:r>
      <w:r w:rsidR="00300A0A" w:rsidRPr="007F0177">
        <w:rPr>
          <w:rFonts w:ascii="Cambria" w:hAnsi="Cambria"/>
        </w:rPr>
        <w:t xml:space="preserve"> prostredníctvom palubného počítača inštalovaného vo Vozidle</w:t>
      </w:r>
      <w:r w:rsidRPr="007F0177">
        <w:rPr>
          <w:rFonts w:ascii="Cambria" w:hAnsi="Cambria"/>
        </w:rPr>
        <w:t>;</w:t>
      </w:r>
    </w:p>
    <w:p w14:paraId="0176F03D" w14:textId="2B3EBF5E" w:rsidR="005844DA" w:rsidRPr="007F0177" w:rsidRDefault="00B609E8" w:rsidP="00B609E8">
      <w:pPr>
        <w:pStyle w:val="Heading4"/>
        <w:rPr>
          <w:rFonts w:ascii="Cambria" w:eastAsia="Calibri" w:hAnsi="Cambria" w:cs="Calibri"/>
        </w:rPr>
      </w:pPr>
      <w:r w:rsidRPr="007F0177">
        <w:rPr>
          <w:rFonts w:ascii="Cambria" w:eastAsia="Calibri" w:hAnsi="Cambria" w:cs="Calibri"/>
        </w:rPr>
        <w:t>údaje</w:t>
      </w:r>
      <w:r w:rsidR="005844DA" w:rsidRPr="007F0177">
        <w:rPr>
          <w:rFonts w:ascii="Cambria" w:eastAsia="Calibri" w:hAnsi="Cambria" w:cs="Calibri"/>
        </w:rPr>
        <w:t xml:space="preserve"> z automatického sčítavacieho systému cestujúcich podľa </w:t>
      </w:r>
      <w:r w:rsidR="005844DA" w:rsidRPr="007F0177">
        <w:rPr>
          <w:rFonts w:ascii="Cambria" w:hAnsi="Cambria"/>
        </w:rPr>
        <w:t>Technických a prevádzkových štandardov</w:t>
      </w:r>
      <w:r w:rsidR="005D0EBD" w:rsidRPr="007F0177">
        <w:rPr>
          <w:rFonts w:ascii="Cambria" w:hAnsi="Cambria"/>
        </w:rPr>
        <w:t xml:space="preserve"> </w:t>
      </w:r>
      <w:r w:rsidR="005D0EBD" w:rsidRPr="007F0177">
        <w:rPr>
          <w:rFonts w:ascii="Cambria" w:eastAsia="Calibri" w:hAnsi="Cambria" w:cs="Calibri"/>
        </w:rPr>
        <w:t>potrebné pre zistenie počtu prepravených cestujúcich, a to tak, aby bolo možné vyhotoviť maticu prepravných vzťahov „zo zastávky – do zastávky“ s možnosťou filtrovania údajov podľa Autobusových liniek, Spojov a dátumu</w:t>
      </w:r>
      <w:r w:rsidR="005844DA" w:rsidRPr="007F0177">
        <w:rPr>
          <w:rFonts w:ascii="Cambria" w:hAnsi="Cambria"/>
        </w:rPr>
        <w:t>;</w:t>
      </w:r>
      <w:r w:rsidR="00B41299" w:rsidRPr="007F0177">
        <w:rPr>
          <w:rFonts w:ascii="Cambria" w:hAnsi="Cambria"/>
        </w:rPr>
        <w:t xml:space="preserve"> a</w:t>
      </w:r>
    </w:p>
    <w:p w14:paraId="798418E6" w14:textId="4E4A98E2" w:rsidR="005844DA" w:rsidRPr="007F0177" w:rsidRDefault="003030CE" w:rsidP="00B609E8">
      <w:pPr>
        <w:pStyle w:val="Heading4"/>
        <w:rPr>
          <w:rFonts w:ascii="Cambria" w:eastAsia="Calibri" w:hAnsi="Cambria" w:cs="Calibri"/>
        </w:rPr>
      </w:pPr>
      <w:r w:rsidRPr="007F0177">
        <w:rPr>
          <w:rFonts w:ascii="Cambria" w:eastAsia="Calibri" w:hAnsi="Cambria" w:cs="Calibri"/>
        </w:rPr>
        <w:t xml:space="preserve">ďalšie údaje podľa </w:t>
      </w:r>
      <w:r w:rsidR="00E952CB">
        <w:rPr>
          <w:rFonts w:ascii="Cambria" w:eastAsia="Calibri" w:hAnsi="Cambria" w:cs="Calibri"/>
        </w:rPr>
        <w:t xml:space="preserve">aktuálne platných Právnych predpisov a/alebo </w:t>
      </w:r>
      <w:r w:rsidRPr="007F0177">
        <w:rPr>
          <w:rFonts w:ascii="Cambria" w:eastAsia="Calibri" w:hAnsi="Cambria" w:cs="Calibri"/>
        </w:rPr>
        <w:t xml:space="preserve">vzájomnej dohody, ktoré </w:t>
      </w:r>
      <w:r w:rsidR="009E1374" w:rsidRPr="007F0177">
        <w:rPr>
          <w:rFonts w:ascii="Cambria" w:eastAsia="Calibri" w:hAnsi="Cambria" w:cs="Calibri"/>
        </w:rPr>
        <w:t>môžu vyplynúť z povahy verejnej dopravy</w:t>
      </w:r>
      <w:r w:rsidR="005844DA" w:rsidRPr="007F0177">
        <w:rPr>
          <w:rFonts w:ascii="Cambria" w:eastAsia="Calibri" w:hAnsi="Cambria" w:cs="Calibri"/>
        </w:rPr>
        <w:t>.</w:t>
      </w:r>
    </w:p>
    <w:p w14:paraId="537CD3FD" w14:textId="442E0C7D" w:rsidR="005D0EBD" w:rsidRPr="007F0177" w:rsidRDefault="005D0EBD" w:rsidP="005D0EBD">
      <w:pPr>
        <w:pStyle w:val="Heading2"/>
        <w:numPr>
          <w:ilvl w:val="0"/>
          <w:numId w:val="0"/>
        </w:numPr>
        <w:ind w:left="720"/>
        <w:rPr>
          <w:rFonts w:ascii="Cambria" w:eastAsia="Calibri" w:hAnsi="Cambria" w:cs="Calibri"/>
        </w:rPr>
      </w:pPr>
      <w:r w:rsidRPr="007F0177">
        <w:rPr>
          <w:rFonts w:ascii="Cambria" w:eastAsia="Calibri" w:hAnsi="Cambria" w:cs="Calibri"/>
        </w:rPr>
        <w:t xml:space="preserve">Dopravca </w:t>
      </w:r>
      <w:r w:rsidR="00E2545A" w:rsidRPr="007F0177">
        <w:rPr>
          <w:rFonts w:ascii="Cambria" w:eastAsia="Calibri" w:hAnsi="Cambria" w:cs="Calibri"/>
        </w:rPr>
        <w:t>zároveň udeľuje</w:t>
      </w:r>
      <w:r w:rsidRPr="007F0177">
        <w:rPr>
          <w:rFonts w:ascii="Cambria" w:eastAsia="Calibri" w:hAnsi="Cambria" w:cs="Calibri"/>
        </w:rPr>
        <w:t xml:space="preserve"> Objednávateľovi právo na šírenie, poskytovanie a sprístupňovanie týchto údajov bez akéhokoľvek obmedzenia</w:t>
      </w:r>
      <w:r w:rsidR="008D0C91" w:rsidRPr="007F0177">
        <w:rPr>
          <w:rFonts w:ascii="Cambria" w:eastAsia="Calibri" w:hAnsi="Cambria" w:cs="Calibri"/>
        </w:rPr>
        <w:t>.</w:t>
      </w:r>
    </w:p>
    <w:p w14:paraId="290FD52B" w14:textId="77773BEC" w:rsidR="005D0EBD" w:rsidRPr="007F0177" w:rsidRDefault="005D0EBD" w:rsidP="00833DD9">
      <w:pPr>
        <w:pStyle w:val="Heading2"/>
        <w:rPr>
          <w:rFonts w:ascii="Cambria" w:eastAsia="Calibri" w:hAnsi="Cambria" w:cs="Calibri"/>
        </w:rPr>
      </w:pPr>
      <w:r w:rsidRPr="007F0177">
        <w:rPr>
          <w:rFonts w:ascii="Cambria" w:eastAsia="Calibri" w:hAnsi="Cambria" w:cs="Calibri"/>
        </w:rPr>
        <w:t xml:space="preserve">Dopravca je rovnako povinný poskytovať Objednávateľovi tiež všetky ďalšie údaje, ktoré je Objednávateľ povinný v zmysle Právnych predpisov poskytovať Ministerstvu dopravy a výstavby Slovenskej republiky, resp. iným orgánom štátnej alebo verejnej správy. </w:t>
      </w:r>
    </w:p>
    <w:p w14:paraId="62A5539F" w14:textId="3813892C" w:rsidR="007C12C7" w:rsidRPr="007F0177" w:rsidRDefault="00156B76" w:rsidP="0083799E">
      <w:pPr>
        <w:pStyle w:val="Heading2"/>
        <w:rPr>
          <w:rFonts w:ascii="Cambria" w:hAnsi="Cambria"/>
        </w:rPr>
      </w:pPr>
      <w:r w:rsidRPr="007F0177">
        <w:rPr>
          <w:rFonts w:ascii="Cambria" w:eastAsia="Calibri" w:hAnsi="Cambria" w:cs="Calibri"/>
        </w:rPr>
        <w:t xml:space="preserve">Dopravca </w:t>
      </w:r>
      <w:r w:rsidR="00F7211F" w:rsidRPr="007F0177">
        <w:rPr>
          <w:rFonts w:ascii="Cambria" w:eastAsia="Calibri" w:hAnsi="Cambria" w:cs="Calibri"/>
        </w:rPr>
        <w:t xml:space="preserve">vždy najneskôr ku </w:t>
      </w:r>
      <w:r w:rsidR="009E1374" w:rsidRPr="007F0177">
        <w:rPr>
          <w:rFonts w:ascii="Cambria" w:eastAsia="Calibri" w:hAnsi="Cambria" w:cs="Calibri"/>
        </w:rPr>
        <w:t>31. marca</w:t>
      </w:r>
      <w:r w:rsidR="00F7211F" w:rsidRPr="007F0177">
        <w:rPr>
          <w:rFonts w:ascii="Cambria" w:eastAsia="Calibri" w:hAnsi="Cambria" w:cs="Calibri"/>
        </w:rPr>
        <w:t xml:space="preserve"> každého kalendárneho roka Objednávateľovi predloží návrh k</w:t>
      </w:r>
      <w:r w:rsidRPr="007F0177">
        <w:rPr>
          <w:rFonts w:ascii="Cambria" w:eastAsia="Calibri" w:hAnsi="Cambria" w:cs="Calibri"/>
        </w:rPr>
        <w:t xml:space="preserve">oncepcie optimalizácie </w:t>
      </w:r>
      <w:r w:rsidR="00F7211F" w:rsidRPr="007F0177">
        <w:rPr>
          <w:rFonts w:ascii="Cambria" w:eastAsia="Calibri" w:hAnsi="Cambria" w:cs="Calibri"/>
        </w:rPr>
        <w:t>S</w:t>
      </w:r>
      <w:r w:rsidRPr="007F0177">
        <w:rPr>
          <w:rFonts w:ascii="Cambria" w:eastAsia="Calibri" w:hAnsi="Cambria" w:cs="Calibri"/>
        </w:rPr>
        <w:t>pojov/</w:t>
      </w:r>
      <w:r w:rsidR="00F7211F" w:rsidRPr="007F0177">
        <w:rPr>
          <w:rFonts w:ascii="Cambria" w:eastAsia="Calibri" w:hAnsi="Cambria" w:cs="Calibri"/>
        </w:rPr>
        <w:t xml:space="preserve"> Autobusových </w:t>
      </w:r>
      <w:r w:rsidRPr="007F0177">
        <w:rPr>
          <w:rFonts w:ascii="Cambria" w:eastAsia="Calibri" w:hAnsi="Cambria" w:cs="Calibri"/>
        </w:rPr>
        <w:t xml:space="preserve">liniek podľa zmien dopravných potrieb resp. </w:t>
      </w:r>
      <w:r w:rsidR="00ED7E0E" w:rsidRPr="007F0177">
        <w:rPr>
          <w:rFonts w:ascii="Cambria" w:eastAsia="Calibri" w:hAnsi="Cambria" w:cs="Calibri"/>
        </w:rPr>
        <w:t xml:space="preserve">návrh na </w:t>
      </w:r>
      <w:r w:rsidRPr="007F0177">
        <w:rPr>
          <w:rFonts w:ascii="Cambria" w:eastAsia="Calibri" w:hAnsi="Cambria" w:cs="Calibri"/>
        </w:rPr>
        <w:t xml:space="preserve">zmenu </w:t>
      </w:r>
      <w:r w:rsidR="00ED7E0E" w:rsidRPr="007F0177">
        <w:rPr>
          <w:rFonts w:ascii="Cambria" w:eastAsia="Calibri" w:hAnsi="Cambria" w:cs="Calibri"/>
        </w:rPr>
        <w:t>p</w:t>
      </w:r>
      <w:r w:rsidRPr="007F0177">
        <w:rPr>
          <w:rFonts w:ascii="Cambria" w:eastAsia="Calibri" w:hAnsi="Cambria" w:cs="Calibri"/>
        </w:rPr>
        <w:t>lán</w:t>
      </w:r>
      <w:r w:rsidRPr="007F0177">
        <w:rPr>
          <w:rFonts w:ascii="Cambria" w:hAnsi="Cambria"/>
        </w:rPr>
        <w:t xml:space="preserve">u dopravnej obslužnosti alebo </w:t>
      </w:r>
      <w:r w:rsidR="00ED7E0E" w:rsidRPr="007F0177">
        <w:rPr>
          <w:rFonts w:ascii="Cambria" w:hAnsi="Cambria"/>
        </w:rPr>
        <w:t>p</w:t>
      </w:r>
      <w:r w:rsidRPr="007F0177">
        <w:rPr>
          <w:rFonts w:ascii="Cambria" w:hAnsi="Cambria"/>
        </w:rPr>
        <w:t>lánu udržateľnej mobility</w:t>
      </w:r>
      <w:r w:rsidR="00ED7E0E" w:rsidRPr="007F0177">
        <w:rPr>
          <w:rFonts w:ascii="Cambria" w:hAnsi="Cambria"/>
        </w:rPr>
        <w:t xml:space="preserve">, </w:t>
      </w:r>
      <w:r w:rsidRPr="007F0177">
        <w:rPr>
          <w:rFonts w:ascii="Cambria" w:hAnsi="Cambria"/>
        </w:rPr>
        <w:t xml:space="preserve">na základe počtov skutočne prepravených cestujúcich na jednotlivých </w:t>
      </w:r>
      <w:r w:rsidR="00ED7E0E" w:rsidRPr="007F0177">
        <w:rPr>
          <w:rFonts w:ascii="Cambria" w:hAnsi="Cambria"/>
        </w:rPr>
        <w:t>S</w:t>
      </w:r>
      <w:r w:rsidRPr="007F0177">
        <w:rPr>
          <w:rFonts w:ascii="Cambria" w:hAnsi="Cambria"/>
        </w:rPr>
        <w:t>pojoch</w:t>
      </w:r>
      <w:r w:rsidR="00ED7E0E" w:rsidRPr="007F0177">
        <w:rPr>
          <w:rFonts w:ascii="Cambria" w:hAnsi="Cambria"/>
        </w:rPr>
        <w:t xml:space="preserve"> </w:t>
      </w:r>
      <w:r w:rsidRPr="007F0177">
        <w:rPr>
          <w:rFonts w:ascii="Cambria" w:hAnsi="Cambria"/>
        </w:rPr>
        <w:t>/</w:t>
      </w:r>
      <w:r w:rsidR="00ED7E0E" w:rsidRPr="007F0177">
        <w:rPr>
          <w:rFonts w:ascii="Cambria" w:hAnsi="Cambria"/>
        </w:rPr>
        <w:t xml:space="preserve"> Autobusových </w:t>
      </w:r>
      <w:r w:rsidRPr="007F0177">
        <w:rPr>
          <w:rFonts w:ascii="Cambria" w:hAnsi="Cambria"/>
        </w:rPr>
        <w:t>linkách a</w:t>
      </w:r>
      <w:r w:rsidR="00ED7E0E" w:rsidRPr="007F0177">
        <w:rPr>
          <w:rFonts w:ascii="Cambria" w:hAnsi="Cambria"/>
        </w:rPr>
        <w:t xml:space="preserve"> identifikuje </w:t>
      </w:r>
      <w:r w:rsidRPr="007F0177">
        <w:rPr>
          <w:rFonts w:ascii="Cambria" w:hAnsi="Cambria"/>
        </w:rPr>
        <w:t>prípadn</w:t>
      </w:r>
      <w:r w:rsidR="00ED7E0E" w:rsidRPr="007F0177">
        <w:rPr>
          <w:rFonts w:ascii="Cambria" w:hAnsi="Cambria"/>
        </w:rPr>
        <w:t>é</w:t>
      </w:r>
      <w:r w:rsidRPr="007F0177">
        <w:rPr>
          <w:rFonts w:ascii="Cambria" w:hAnsi="Cambria"/>
        </w:rPr>
        <w:t xml:space="preserve"> potreby nových liniek a spojov na základe predpokladanej zmeny dopytu, z dôvodu realizácie optimalizácie spojov</w:t>
      </w:r>
      <w:r w:rsidR="007C12C7" w:rsidRPr="007F0177">
        <w:rPr>
          <w:rFonts w:ascii="Cambria" w:hAnsi="Cambria"/>
        </w:rPr>
        <w:t>.</w:t>
      </w:r>
    </w:p>
    <w:p w14:paraId="05D05064" w14:textId="214045BA" w:rsidR="00156B76" w:rsidRPr="007F0177" w:rsidRDefault="007C12C7" w:rsidP="007C12C7">
      <w:pPr>
        <w:pStyle w:val="Heading2"/>
        <w:rPr>
          <w:rFonts w:ascii="Cambria" w:hAnsi="Cambria"/>
        </w:rPr>
      </w:pPr>
      <w:r w:rsidRPr="007F0177">
        <w:rPr>
          <w:rFonts w:ascii="Cambria" w:eastAsia="Calibri" w:hAnsi="Cambria" w:cs="Calibri"/>
        </w:rPr>
        <w:t xml:space="preserve">Dopravca vždy najneskôr ku </w:t>
      </w:r>
      <w:r w:rsidR="009E1374" w:rsidRPr="007F0177">
        <w:rPr>
          <w:rFonts w:ascii="Cambria" w:eastAsia="Calibri" w:hAnsi="Cambria" w:cs="Calibri"/>
        </w:rPr>
        <w:t>31. marcu</w:t>
      </w:r>
      <w:r w:rsidRPr="007F0177">
        <w:rPr>
          <w:rFonts w:ascii="Cambria" w:eastAsia="Calibri" w:hAnsi="Cambria" w:cs="Calibri"/>
        </w:rPr>
        <w:t xml:space="preserve"> každého kalendárneho roka Objednávateľovi </w:t>
      </w:r>
      <w:r w:rsidRPr="007F0177">
        <w:rPr>
          <w:rFonts w:ascii="Cambria" w:hAnsi="Cambria"/>
        </w:rPr>
        <w:t>predloží výkaz</w:t>
      </w:r>
      <w:r w:rsidR="00156B76" w:rsidRPr="007F0177">
        <w:rPr>
          <w:rFonts w:ascii="Cambria" w:hAnsi="Cambria"/>
        </w:rPr>
        <w:t xml:space="preserve"> posudzovania ekonomiky jednotlivých </w:t>
      </w:r>
      <w:r w:rsidRPr="007F0177">
        <w:rPr>
          <w:rFonts w:ascii="Cambria" w:hAnsi="Cambria"/>
        </w:rPr>
        <w:t>S</w:t>
      </w:r>
      <w:r w:rsidR="00156B76" w:rsidRPr="007F0177">
        <w:rPr>
          <w:rFonts w:ascii="Cambria" w:hAnsi="Cambria"/>
        </w:rPr>
        <w:t xml:space="preserve">pojov </w:t>
      </w:r>
      <w:r w:rsidRPr="007F0177">
        <w:rPr>
          <w:rFonts w:ascii="Cambria" w:hAnsi="Cambria"/>
        </w:rPr>
        <w:t>Autobusových</w:t>
      </w:r>
      <w:r w:rsidR="00156B76" w:rsidRPr="007F0177">
        <w:rPr>
          <w:rFonts w:ascii="Cambria" w:hAnsi="Cambria"/>
        </w:rPr>
        <w:t xml:space="preserve"> liniek. </w:t>
      </w:r>
    </w:p>
    <w:p w14:paraId="3442C6B8" w14:textId="099CBF46" w:rsidR="00156B76" w:rsidRPr="007F0177" w:rsidRDefault="007C12C7" w:rsidP="0083799E">
      <w:pPr>
        <w:pStyle w:val="Heading2"/>
        <w:rPr>
          <w:rFonts w:ascii="Cambria" w:eastAsia="Calibri" w:hAnsi="Cambria" w:cs="Calibri"/>
        </w:rPr>
      </w:pPr>
      <w:r w:rsidRPr="007F0177">
        <w:rPr>
          <w:rFonts w:ascii="Cambria" w:eastAsia="Calibri" w:hAnsi="Cambria" w:cs="Calibri"/>
        </w:rPr>
        <w:lastRenderedPageBreak/>
        <w:t xml:space="preserve">Dopravca vždy najneskôr ku </w:t>
      </w:r>
      <w:r w:rsidR="009E1374" w:rsidRPr="007F0177">
        <w:rPr>
          <w:rFonts w:ascii="Cambria" w:eastAsia="Calibri" w:hAnsi="Cambria" w:cs="Calibri"/>
        </w:rPr>
        <w:t>31. januára</w:t>
      </w:r>
      <w:r w:rsidRPr="007F0177">
        <w:rPr>
          <w:rFonts w:ascii="Cambria" w:eastAsia="Calibri" w:hAnsi="Cambria" w:cs="Calibri"/>
        </w:rPr>
        <w:t xml:space="preserve"> každého kalendárneho roka Objednávateľovi predloží</w:t>
      </w:r>
      <w:r w:rsidR="00156B76" w:rsidRPr="007F0177">
        <w:rPr>
          <w:rFonts w:ascii="Cambria" w:eastAsia="Calibri" w:hAnsi="Cambria" w:cs="Calibri"/>
        </w:rPr>
        <w:t xml:space="preserve"> </w:t>
      </w:r>
      <w:r w:rsidRPr="007F0177">
        <w:rPr>
          <w:rFonts w:ascii="Cambria" w:eastAsia="Calibri" w:hAnsi="Cambria" w:cs="Calibri"/>
        </w:rPr>
        <w:t>zoznam</w:t>
      </w:r>
      <w:r w:rsidR="00156B76" w:rsidRPr="007F0177">
        <w:rPr>
          <w:rFonts w:ascii="Cambria" w:eastAsia="Calibri" w:hAnsi="Cambria" w:cs="Calibri"/>
        </w:rPr>
        <w:t xml:space="preserve"> vodičov s platnou kvalifikačnou kartou vodiča </w:t>
      </w:r>
      <w:r w:rsidR="00AC22B0" w:rsidRPr="007F0177">
        <w:rPr>
          <w:rFonts w:ascii="Cambria" w:eastAsia="Calibri" w:hAnsi="Cambria" w:cs="Calibri"/>
        </w:rPr>
        <w:t xml:space="preserve">(s prihliadnutím na </w:t>
      </w:r>
      <w:r w:rsidR="00156B76" w:rsidRPr="007F0177">
        <w:rPr>
          <w:rFonts w:ascii="Cambria" w:eastAsia="Calibri" w:hAnsi="Cambria" w:cs="Calibri"/>
        </w:rPr>
        <w:t>dodržani</w:t>
      </w:r>
      <w:r w:rsidR="00AC22B0" w:rsidRPr="007F0177">
        <w:rPr>
          <w:rFonts w:ascii="Cambria" w:eastAsia="Calibri" w:hAnsi="Cambria" w:cs="Calibri"/>
        </w:rPr>
        <w:t>e</w:t>
      </w:r>
      <w:r w:rsidR="00156B76" w:rsidRPr="007F0177">
        <w:rPr>
          <w:rFonts w:ascii="Cambria" w:eastAsia="Calibri" w:hAnsi="Cambria" w:cs="Calibri"/>
        </w:rPr>
        <w:t xml:space="preserve"> podmienok ochrany osobných údajov v zmysle </w:t>
      </w:r>
      <w:r w:rsidR="00AC22B0" w:rsidRPr="007F0177">
        <w:rPr>
          <w:rFonts w:ascii="Cambria" w:eastAsia="Calibri" w:hAnsi="Cambria" w:cs="Calibri"/>
        </w:rPr>
        <w:t>Právnych predpisov).</w:t>
      </w:r>
    </w:p>
    <w:p w14:paraId="47DB8F5E" w14:textId="2880B0C3" w:rsidR="0055289F" w:rsidRPr="007F0177" w:rsidRDefault="0055289F" w:rsidP="0055289F">
      <w:pPr>
        <w:pStyle w:val="Heading2"/>
        <w:rPr>
          <w:rFonts w:ascii="Cambria" w:eastAsia="Calibri" w:hAnsi="Cambria" w:cs="Calibri"/>
        </w:rPr>
      </w:pPr>
      <w:r w:rsidRPr="007F0177">
        <w:rPr>
          <w:rFonts w:ascii="Cambria" w:eastAsia="Calibri" w:hAnsi="Cambria" w:cs="Calibri"/>
        </w:rPr>
        <w:t xml:space="preserve">Dopravca vždy najneskôr ku </w:t>
      </w:r>
      <w:r w:rsidR="009E1374" w:rsidRPr="007F0177">
        <w:rPr>
          <w:rFonts w:ascii="Cambria" w:eastAsia="Calibri" w:hAnsi="Cambria" w:cs="Calibri"/>
        </w:rPr>
        <w:t>konca februára</w:t>
      </w:r>
      <w:r w:rsidRPr="007F0177">
        <w:rPr>
          <w:rFonts w:ascii="Cambria" w:eastAsia="Calibri" w:hAnsi="Cambria" w:cs="Calibri"/>
        </w:rPr>
        <w:t xml:space="preserve"> každého kalendárneho roka Objednávateľovi predloží</w:t>
      </w:r>
      <w:r w:rsidR="008C5EAD" w:rsidRPr="007F0177">
        <w:rPr>
          <w:rFonts w:ascii="Cambria" w:eastAsia="Calibri" w:hAnsi="Cambria" w:cs="Calibri"/>
        </w:rPr>
        <w:t xml:space="preserve"> rozpis činností a aktivít, ktoré </w:t>
      </w:r>
      <w:r w:rsidR="00AC6EEE">
        <w:rPr>
          <w:rFonts w:ascii="Cambria" w:eastAsia="Calibri" w:hAnsi="Cambria" w:cs="Calibri"/>
        </w:rPr>
        <w:t xml:space="preserve">za uplynulý kalendárny rok </w:t>
      </w:r>
      <w:r w:rsidR="008C5EAD" w:rsidRPr="007F0177">
        <w:rPr>
          <w:rFonts w:ascii="Cambria" w:eastAsia="Calibri" w:hAnsi="Cambria" w:cs="Calibri"/>
        </w:rPr>
        <w:t xml:space="preserve">vykonal za účelom zvýšenia počtu cestujúcich v MHD Zvolen a za účelom zvýšenia udržateľnosti mobility v Meste Zvolen a predloží návrh nových opatrení za účelom optimalizácie nákladov na </w:t>
      </w:r>
      <w:r w:rsidR="00A55618" w:rsidRPr="007F0177">
        <w:rPr>
          <w:rFonts w:ascii="Cambria" w:eastAsia="Calibri" w:hAnsi="Cambria" w:cs="Calibri"/>
        </w:rPr>
        <w:t xml:space="preserve">plnenie Záväzku verejnej služby </w:t>
      </w:r>
      <w:r w:rsidR="008C5EAD" w:rsidRPr="007F0177">
        <w:rPr>
          <w:rFonts w:ascii="Cambria" w:eastAsia="Calibri" w:hAnsi="Cambria" w:cs="Calibri"/>
        </w:rPr>
        <w:t>oproti predchádzajúcemu roku</w:t>
      </w:r>
      <w:r w:rsidR="00A55618" w:rsidRPr="007F0177">
        <w:rPr>
          <w:rFonts w:ascii="Cambria" w:eastAsia="Calibri" w:hAnsi="Cambria" w:cs="Calibri"/>
        </w:rPr>
        <w:t>; návrh opatrení na zníženie nákladov</w:t>
      </w:r>
      <w:r w:rsidR="008C5EAD" w:rsidRPr="007F0177">
        <w:rPr>
          <w:rFonts w:ascii="Cambria" w:eastAsia="Calibri" w:hAnsi="Cambria" w:cs="Calibri"/>
        </w:rPr>
        <w:t xml:space="preserve"> nesmie vychádzať z návrhu na zníženie </w:t>
      </w:r>
      <w:r w:rsidR="00A55618" w:rsidRPr="007F0177">
        <w:rPr>
          <w:rFonts w:ascii="Cambria" w:eastAsia="Calibri" w:hAnsi="Cambria" w:cs="Calibri"/>
        </w:rPr>
        <w:t xml:space="preserve">Záväzku verejnej služby a </w:t>
      </w:r>
      <w:r w:rsidR="008C5EAD" w:rsidRPr="007F0177">
        <w:rPr>
          <w:rFonts w:ascii="Cambria" w:eastAsia="Calibri" w:hAnsi="Cambria" w:cs="Calibri"/>
        </w:rPr>
        <w:t xml:space="preserve">redukcie </w:t>
      </w:r>
      <w:r w:rsidR="00A55618" w:rsidRPr="007F0177">
        <w:rPr>
          <w:rFonts w:ascii="Cambria" w:eastAsia="Calibri" w:hAnsi="Cambria" w:cs="Calibri"/>
        </w:rPr>
        <w:t>počtu Autobusových liniek a S</w:t>
      </w:r>
      <w:r w:rsidR="008C5EAD" w:rsidRPr="007F0177">
        <w:rPr>
          <w:rFonts w:ascii="Cambria" w:eastAsia="Calibri" w:hAnsi="Cambria" w:cs="Calibri"/>
        </w:rPr>
        <w:t>pojov</w:t>
      </w:r>
      <w:r w:rsidR="00A55618" w:rsidRPr="007F0177">
        <w:rPr>
          <w:rFonts w:ascii="Cambria" w:eastAsia="Calibri" w:hAnsi="Cambria" w:cs="Calibri"/>
        </w:rPr>
        <w:t>.</w:t>
      </w:r>
    </w:p>
    <w:p w14:paraId="0957783B" w14:textId="7566D617" w:rsidR="00D9567A" w:rsidRPr="007F0177" w:rsidRDefault="00D9567A" w:rsidP="00D9567A">
      <w:pPr>
        <w:pStyle w:val="Heading2"/>
        <w:rPr>
          <w:rFonts w:ascii="Cambria" w:eastAsia="Calibri" w:hAnsi="Cambria" w:cs="Calibri"/>
        </w:rPr>
      </w:pPr>
      <w:r w:rsidRPr="007F0177">
        <w:rPr>
          <w:rFonts w:ascii="Cambria" w:eastAsia="Calibri" w:hAnsi="Cambria" w:cs="Calibri"/>
        </w:rPr>
        <w:t>Dopravca je povinný Objednávateľovi umožniť vzdialený prístup do rozhrania, prostredníctvom ktorého Dopravca riadi a sleduje pohyb Vozidiel.</w:t>
      </w:r>
      <w:r w:rsidR="00F31353" w:rsidRPr="007F0177">
        <w:rPr>
          <w:rFonts w:ascii="Cambria" w:eastAsia="Calibri" w:hAnsi="Cambria" w:cs="Calibri"/>
        </w:rPr>
        <w:t xml:space="preserve"> Podrobné požiadavky na tento prístup sú uvedené v Technických a prevádzkových štandardoch.</w:t>
      </w:r>
    </w:p>
    <w:p w14:paraId="553A668D" w14:textId="512E9118" w:rsidR="00990B86" w:rsidRPr="007F0177" w:rsidRDefault="00346DD3" w:rsidP="00427ED5">
      <w:pPr>
        <w:pStyle w:val="Heading2"/>
        <w:rPr>
          <w:rFonts w:ascii="Cambria" w:eastAsia="Calibri" w:hAnsi="Cambria" w:cs="Calibri"/>
        </w:rPr>
      </w:pPr>
      <w:r w:rsidRPr="007F0177">
        <w:rPr>
          <w:rFonts w:ascii="Cambria" w:eastAsia="Calibri" w:hAnsi="Cambria" w:cs="Calibri"/>
        </w:rPr>
        <w:t xml:space="preserve">Dopravca </w:t>
      </w:r>
      <w:r w:rsidR="000C7D08" w:rsidRPr="007F0177">
        <w:rPr>
          <w:rFonts w:ascii="Cambria" w:eastAsia="Calibri" w:hAnsi="Cambria" w:cs="Calibri"/>
        </w:rPr>
        <w:t xml:space="preserve">je počas celej doby plnenia Záväzku verejnej služby pre potreby širokej verejnosti </w:t>
      </w:r>
      <w:r w:rsidR="00990B86" w:rsidRPr="007F0177">
        <w:rPr>
          <w:rFonts w:ascii="Cambria" w:eastAsia="Calibri" w:hAnsi="Cambria" w:cs="Calibri"/>
        </w:rPr>
        <w:t xml:space="preserve">povinný </w:t>
      </w:r>
      <w:r w:rsidR="000C7D08" w:rsidRPr="007F0177">
        <w:rPr>
          <w:rFonts w:ascii="Cambria" w:eastAsia="Calibri" w:hAnsi="Cambria" w:cs="Calibri"/>
        </w:rPr>
        <w:t>zabezpečiť zverejnenie a</w:t>
      </w:r>
      <w:r w:rsidR="00990B86" w:rsidRPr="007F0177">
        <w:rPr>
          <w:rFonts w:ascii="Cambria" w:eastAsia="Calibri" w:hAnsi="Cambria" w:cs="Calibri"/>
        </w:rPr>
        <w:t xml:space="preserve"> on-line </w:t>
      </w:r>
      <w:r w:rsidR="000C7D08" w:rsidRPr="007F0177">
        <w:rPr>
          <w:rFonts w:ascii="Cambria" w:eastAsia="Calibri" w:hAnsi="Cambria" w:cs="Calibri"/>
        </w:rPr>
        <w:t>aktualizáciu údajov a</w:t>
      </w:r>
      <w:r w:rsidR="00F91575" w:rsidRPr="007F0177">
        <w:rPr>
          <w:rFonts w:ascii="Cambria" w:eastAsia="Calibri" w:hAnsi="Cambria" w:cs="Calibri"/>
        </w:rPr>
        <w:t> </w:t>
      </w:r>
      <w:r w:rsidR="000C7D08" w:rsidRPr="007F0177">
        <w:rPr>
          <w:rFonts w:ascii="Cambria" w:eastAsia="Calibri" w:hAnsi="Cambria" w:cs="Calibri"/>
        </w:rPr>
        <w:t>informácií</w:t>
      </w:r>
      <w:r w:rsidR="00F91575" w:rsidRPr="007F0177">
        <w:rPr>
          <w:rFonts w:ascii="Cambria" w:eastAsia="Calibri" w:hAnsi="Cambria" w:cs="Calibri"/>
        </w:rPr>
        <w:t xml:space="preserve"> v rozsahu určených Technickými a prevádzkovými štandardmi. </w:t>
      </w:r>
    </w:p>
    <w:p w14:paraId="6CE1DA5D" w14:textId="09CBF6CF" w:rsidR="00354D41" w:rsidRPr="007F0177" w:rsidRDefault="00354D41" w:rsidP="00354D41">
      <w:pPr>
        <w:pStyle w:val="Heading2"/>
        <w:rPr>
          <w:rFonts w:ascii="Cambria" w:eastAsia="Calibri" w:hAnsi="Cambria" w:cs="Calibri"/>
        </w:rPr>
      </w:pPr>
      <w:r w:rsidRPr="007F0177">
        <w:rPr>
          <w:rFonts w:ascii="Cambria" w:eastAsia="Calibri" w:hAnsi="Cambria" w:cs="Calibri"/>
        </w:rPr>
        <w:t xml:space="preserve">Zmluvné strany sa dohodli, že Dopravca </w:t>
      </w:r>
      <w:r w:rsidR="004241FB">
        <w:rPr>
          <w:rFonts w:ascii="Cambria" w:eastAsia="Calibri" w:hAnsi="Cambria" w:cs="Calibri"/>
        </w:rPr>
        <w:t xml:space="preserve">bezodplatne </w:t>
      </w:r>
      <w:r w:rsidRPr="007F0177">
        <w:rPr>
          <w:rFonts w:ascii="Cambria" w:eastAsia="Calibri" w:hAnsi="Cambria" w:cs="Calibri"/>
        </w:rPr>
        <w:t xml:space="preserve">prenechá reklamné plochy umiestnené vo Vozidlách výhradne pre účely požadované zo strany Objednávateľa. Dopravca je povinný reklamné materiály predložené Objednávateľom alebo ním poverenou spoločnosťou  umiestniť vo všetkých </w:t>
      </w:r>
      <w:r w:rsidR="005C2C90" w:rsidRPr="007F0177">
        <w:rPr>
          <w:rFonts w:ascii="Cambria" w:eastAsia="Calibri" w:hAnsi="Cambria" w:cs="Calibri"/>
        </w:rPr>
        <w:t>Vozidlách</w:t>
      </w:r>
      <w:r w:rsidRPr="007F0177">
        <w:rPr>
          <w:rFonts w:ascii="Cambria" w:eastAsia="Calibri" w:hAnsi="Cambria" w:cs="Calibri"/>
        </w:rPr>
        <w:t xml:space="preserve"> v lehote do 3 dní od ich doručenia. Náklady, ktoré Dopravcovi vzniknú v súvislosti so starostlivosťou o reklamné plochy sú zahrnuté v</w:t>
      </w:r>
      <w:r w:rsidR="005C2C90" w:rsidRPr="007F0177">
        <w:rPr>
          <w:rFonts w:ascii="Cambria" w:eastAsia="Calibri" w:hAnsi="Cambria" w:cs="Calibri"/>
        </w:rPr>
        <w:t> Ponuke Dopravcu</w:t>
      </w:r>
      <w:r w:rsidRPr="007F0177">
        <w:rPr>
          <w:rFonts w:ascii="Cambria" w:eastAsia="Calibri" w:hAnsi="Cambria" w:cs="Calibri"/>
        </w:rPr>
        <w:t xml:space="preserve">. Dopravca nie je oprávnený bez predchádzajúceho písomného súhlasu </w:t>
      </w:r>
      <w:r w:rsidR="005C2C90" w:rsidRPr="007F0177">
        <w:rPr>
          <w:rFonts w:ascii="Cambria" w:eastAsia="Calibri" w:hAnsi="Cambria" w:cs="Calibri"/>
        </w:rPr>
        <w:t>Objednávateľa</w:t>
      </w:r>
      <w:r w:rsidRPr="007F0177">
        <w:rPr>
          <w:rFonts w:ascii="Cambria" w:eastAsia="Calibri" w:hAnsi="Cambria" w:cs="Calibri"/>
        </w:rPr>
        <w:t xml:space="preserve"> umiestňovať vo vnútri </w:t>
      </w:r>
      <w:r w:rsidR="005C2C90" w:rsidRPr="007F0177">
        <w:rPr>
          <w:rFonts w:ascii="Cambria" w:eastAsia="Calibri" w:hAnsi="Cambria" w:cs="Calibri"/>
        </w:rPr>
        <w:t>V</w:t>
      </w:r>
      <w:r w:rsidRPr="007F0177">
        <w:rPr>
          <w:rFonts w:ascii="Cambria" w:eastAsia="Calibri" w:hAnsi="Cambria" w:cs="Calibri"/>
        </w:rPr>
        <w:t xml:space="preserve">ozidla alebo na vonkajších plochách </w:t>
      </w:r>
      <w:r w:rsidR="005C2C90" w:rsidRPr="007F0177">
        <w:rPr>
          <w:rFonts w:ascii="Cambria" w:eastAsia="Calibri" w:hAnsi="Cambria" w:cs="Calibri"/>
        </w:rPr>
        <w:t>V</w:t>
      </w:r>
      <w:r w:rsidRPr="007F0177">
        <w:rPr>
          <w:rFonts w:ascii="Cambria" w:eastAsia="Calibri" w:hAnsi="Cambria" w:cs="Calibri"/>
        </w:rPr>
        <w:t xml:space="preserve">ozidla žiadnu reklamu ani </w:t>
      </w:r>
      <w:proofErr w:type="spellStart"/>
      <w:r w:rsidRPr="007F0177">
        <w:rPr>
          <w:rFonts w:ascii="Cambria" w:eastAsia="Calibri" w:hAnsi="Cambria" w:cs="Calibri"/>
        </w:rPr>
        <w:t>polepy</w:t>
      </w:r>
      <w:proofErr w:type="spellEnd"/>
      <w:r w:rsidRPr="007F0177">
        <w:rPr>
          <w:rFonts w:ascii="Cambria" w:eastAsia="Calibri" w:hAnsi="Cambria" w:cs="Calibri"/>
        </w:rPr>
        <w:t>.</w:t>
      </w:r>
    </w:p>
    <w:p w14:paraId="12A1E8A0" w14:textId="388E2CF8" w:rsidR="004A5C89" w:rsidRPr="007F0177" w:rsidRDefault="00354D41" w:rsidP="00354D41">
      <w:pPr>
        <w:pStyle w:val="Heading2"/>
        <w:rPr>
          <w:rFonts w:ascii="Cambria" w:eastAsia="Calibri" w:hAnsi="Cambria" w:cs="Calibri"/>
        </w:rPr>
      </w:pPr>
      <w:r w:rsidRPr="007F0177">
        <w:rPr>
          <w:rFonts w:ascii="Cambria" w:eastAsia="Calibri" w:hAnsi="Cambria" w:cs="Calibri"/>
        </w:rPr>
        <w:t xml:space="preserve">V interiéri vozidla </w:t>
      </w:r>
      <w:r w:rsidR="005C2C90" w:rsidRPr="007F0177">
        <w:rPr>
          <w:rFonts w:ascii="Cambria" w:eastAsia="Calibri" w:hAnsi="Cambria" w:cs="Calibri"/>
        </w:rPr>
        <w:t>môžu byť</w:t>
      </w:r>
      <w:r w:rsidRPr="007F0177">
        <w:rPr>
          <w:rFonts w:ascii="Cambria" w:eastAsia="Calibri" w:hAnsi="Cambria" w:cs="Calibri"/>
        </w:rPr>
        <w:t xml:space="preserve"> tlačené reklamné materiály umiestňované iba v reklamných paneloch (</w:t>
      </w:r>
      <w:proofErr w:type="spellStart"/>
      <w:r w:rsidRPr="007F0177">
        <w:rPr>
          <w:rFonts w:ascii="Cambria" w:eastAsia="Calibri" w:hAnsi="Cambria" w:cs="Calibri"/>
        </w:rPr>
        <w:t>fabiónoch</w:t>
      </w:r>
      <w:proofErr w:type="spellEnd"/>
      <w:r w:rsidRPr="007F0177">
        <w:rPr>
          <w:rFonts w:ascii="Cambria" w:eastAsia="Calibri" w:hAnsi="Cambria" w:cs="Calibri"/>
        </w:rPr>
        <w:t xml:space="preserve">). Toto ustanovenie sa nevzťahuje na materiály, ktoré rozdáva vodič, alebo iný člen dopravného personálu. Nie je povolené podsvietenie reklamných </w:t>
      </w:r>
      <w:proofErr w:type="spellStart"/>
      <w:r w:rsidRPr="007F0177">
        <w:rPr>
          <w:rFonts w:ascii="Cambria" w:eastAsia="Calibri" w:hAnsi="Cambria" w:cs="Calibri"/>
        </w:rPr>
        <w:t>fabiónov</w:t>
      </w:r>
      <w:proofErr w:type="spellEnd"/>
      <w:r w:rsidRPr="007F0177">
        <w:rPr>
          <w:rFonts w:ascii="Cambria" w:eastAsia="Calibri" w:hAnsi="Cambria" w:cs="Calibri"/>
        </w:rPr>
        <w:t xml:space="preserve">. </w:t>
      </w:r>
      <w:proofErr w:type="spellStart"/>
      <w:r w:rsidRPr="007F0177">
        <w:rPr>
          <w:rFonts w:ascii="Cambria" w:eastAsia="Calibri" w:hAnsi="Cambria" w:cs="Calibri"/>
        </w:rPr>
        <w:t>Fabióny</w:t>
      </w:r>
      <w:proofErr w:type="spellEnd"/>
      <w:r w:rsidRPr="007F0177">
        <w:rPr>
          <w:rFonts w:ascii="Cambria" w:eastAsia="Calibri" w:hAnsi="Cambria" w:cs="Calibri"/>
        </w:rPr>
        <w:t xml:space="preserve"> na tlačené reklamné materiály sa umiestňujú na bočnej strane vozidla, na strane oproti dverám, medzi oknami a strechou. Dopravca umiestni </w:t>
      </w:r>
      <w:proofErr w:type="spellStart"/>
      <w:r w:rsidRPr="007F0177">
        <w:rPr>
          <w:rFonts w:ascii="Cambria" w:eastAsia="Calibri" w:hAnsi="Cambria" w:cs="Calibri"/>
        </w:rPr>
        <w:t>fabióny</w:t>
      </w:r>
      <w:proofErr w:type="spellEnd"/>
      <w:r w:rsidRPr="007F0177">
        <w:rPr>
          <w:rFonts w:ascii="Cambria" w:eastAsia="Calibri" w:hAnsi="Cambria" w:cs="Calibri"/>
        </w:rPr>
        <w:t xml:space="preserve"> po celej dĺžke strany </w:t>
      </w:r>
      <w:r w:rsidR="00157A81" w:rsidRPr="007F0177">
        <w:rPr>
          <w:rFonts w:ascii="Cambria" w:eastAsia="Calibri" w:hAnsi="Cambria" w:cs="Calibri"/>
        </w:rPr>
        <w:t>V</w:t>
      </w:r>
      <w:r w:rsidRPr="007F0177">
        <w:rPr>
          <w:rFonts w:ascii="Cambria" w:eastAsia="Calibri" w:hAnsi="Cambria" w:cs="Calibri"/>
        </w:rPr>
        <w:t xml:space="preserve">ozidla. </w:t>
      </w:r>
      <w:proofErr w:type="spellStart"/>
      <w:r w:rsidRPr="007F0177">
        <w:rPr>
          <w:rFonts w:ascii="Cambria" w:eastAsia="Calibri" w:hAnsi="Cambria" w:cs="Calibri"/>
        </w:rPr>
        <w:t>Fabióny</w:t>
      </w:r>
      <w:proofErr w:type="spellEnd"/>
      <w:r w:rsidRPr="007F0177">
        <w:rPr>
          <w:rFonts w:ascii="Cambria" w:eastAsia="Calibri" w:hAnsi="Cambria" w:cs="Calibri"/>
        </w:rPr>
        <w:t xml:space="preserve"> musia mať priestor na umiestnenie materiálu s rozmerom A3 na šírku pričom tieto musia byť dobre čitateľné a musia chrániť tlačený materiál pred jeho poškodením (nie sú potrebné uzamykateľné </w:t>
      </w:r>
      <w:proofErr w:type="spellStart"/>
      <w:r w:rsidRPr="007F0177">
        <w:rPr>
          <w:rFonts w:ascii="Cambria" w:eastAsia="Calibri" w:hAnsi="Cambria" w:cs="Calibri"/>
        </w:rPr>
        <w:t>fabióny</w:t>
      </w:r>
      <w:proofErr w:type="spellEnd"/>
      <w:r w:rsidRPr="007F0177">
        <w:rPr>
          <w:rFonts w:ascii="Cambria" w:eastAsia="Calibri" w:hAnsi="Cambria" w:cs="Calibri"/>
        </w:rPr>
        <w:t>).</w:t>
      </w:r>
      <w:r w:rsidR="00157A81" w:rsidRPr="007F0177">
        <w:rPr>
          <w:rFonts w:ascii="Cambria" w:eastAsia="Calibri" w:hAnsi="Cambria" w:cs="Calibri"/>
        </w:rPr>
        <w:t xml:space="preserve"> </w:t>
      </w:r>
    </w:p>
    <w:p w14:paraId="5661F22F" w14:textId="2888D282" w:rsidR="004A5C89" w:rsidRPr="007F0177" w:rsidRDefault="004A5C89" w:rsidP="00833DD9">
      <w:pPr>
        <w:pStyle w:val="Heading2"/>
        <w:rPr>
          <w:rFonts w:ascii="Cambria" w:eastAsia="Calibri" w:hAnsi="Cambria" w:cs="Calibri"/>
        </w:rPr>
      </w:pPr>
      <w:r w:rsidRPr="007F0177">
        <w:rPr>
          <w:rFonts w:ascii="Cambria" w:eastAsia="Calibri" w:hAnsi="Cambria" w:cs="Calibri"/>
        </w:rPr>
        <w:t xml:space="preserve">Dopravca je ďalej povinný reagovať na pokyny Objednávateľa na posilnenie dopravy (operatívne i dlhodobé), </w:t>
      </w:r>
      <w:r w:rsidR="00C92096" w:rsidRPr="007F0177">
        <w:rPr>
          <w:rFonts w:ascii="Cambria" w:eastAsia="Calibri" w:hAnsi="Cambria" w:cs="Calibri"/>
        </w:rPr>
        <w:t xml:space="preserve">na </w:t>
      </w:r>
      <w:r w:rsidRPr="007F0177">
        <w:rPr>
          <w:rFonts w:ascii="Cambria" w:eastAsia="Calibri" w:hAnsi="Cambria" w:cs="Calibri"/>
        </w:rPr>
        <w:t xml:space="preserve">zmeny v trasách (napr. z dôvodu výluk či obchádzok) a počtoch spojov a pod. v súlade s touto Zmluvou a jej prílohami (najmä Technickými a prevádzkovými štandardami) a riadne a včas tieto pokyny plniť. </w:t>
      </w:r>
    </w:p>
    <w:p w14:paraId="1AF80B3A" w14:textId="59F8E0D5" w:rsidR="00941F0A" w:rsidRPr="007F0177" w:rsidRDefault="00941F0A" w:rsidP="00941F0A">
      <w:pPr>
        <w:pStyle w:val="Heading2"/>
        <w:rPr>
          <w:rFonts w:ascii="Cambria" w:eastAsia="Calibri" w:hAnsi="Cambria" w:cs="Calibri"/>
        </w:rPr>
      </w:pPr>
      <w:r w:rsidRPr="007F0177">
        <w:rPr>
          <w:rFonts w:ascii="Cambria" w:eastAsia="Calibri" w:hAnsi="Cambria" w:cs="Calibri"/>
        </w:rPr>
        <w:t>Dopravca je povinný zriadiť a minimálne počas celej doby poskytovania Záväzku verejnej služby udržiavať v prevádzke 1 informačno-predajné centrum, v ktorom sú zabezpečované komplexné služby v oblasti predaja cestovných lístkov prostredníctvom elektronickej pokladne na predajni, vydávania preukazov a poskytovania dopravných informácií (ďalej len „</w:t>
      </w:r>
      <w:r w:rsidRPr="007F0177">
        <w:rPr>
          <w:rFonts w:ascii="Cambria" w:eastAsia="Calibri" w:hAnsi="Cambria" w:cs="Calibri"/>
          <w:b/>
          <w:bCs/>
        </w:rPr>
        <w:t>Predajné miesto</w:t>
      </w:r>
      <w:r w:rsidRPr="007F0177">
        <w:rPr>
          <w:rFonts w:ascii="Cambria" w:eastAsia="Calibri" w:hAnsi="Cambria" w:cs="Calibri"/>
        </w:rPr>
        <w:t>“). Predajné miesto musí poskytovať minim</w:t>
      </w:r>
      <w:r w:rsidR="00094D52" w:rsidRPr="007F0177">
        <w:rPr>
          <w:rFonts w:ascii="Cambria" w:eastAsia="Calibri" w:hAnsi="Cambria" w:cs="Calibri"/>
        </w:rPr>
        <w:t>á</w:t>
      </w:r>
      <w:r w:rsidRPr="007F0177">
        <w:rPr>
          <w:rFonts w:ascii="Cambria" w:eastAsia="Calibri" w:hAnsi="Cambria" w:cs="Calibri"/>
        </w:rPr>
        <w:t>lne nasledovné služby:</w:t>
      </w:r>
    </w:p>
    <w:p w14:paraId="47A1265C" w14:textId="583A50DC" w:rsidR="00097FDB" w:rsidRPr="007F0177" w:rsidRDefault="00097FDB" w:rsidP="00097FDB">
      <w:pPr>
        <w:pStyle w:val="Heading4"/>
        <w:rPr>
          <w:rFonts w:ascii="Cambria" w:eastAsia="Calibri" w:hAnsi="Cambria" w:cs="Calibri"/>
        </w:rPr>
      </w:pPr>
      <w:r w:rsidRPr="007F0177">
        <w:rPr>
          <w:rFonts w:ascii="Cambria" w:eastAsia="Calibri" w:hAnsi="Cambria" w:cs="Calibri"/>
        </w:rPr>
        <w:t xml:space="preserve">predaj kompletného sortimentu cestovných lístkov podľa aktuálne platných Tarifných podmienok; </w:t>
      </w:r>
    </w:p>
    <w:p w14:paraId="0C49772F" w14:textId="4C46009C" w:rsidR="00097FDB" w:rsidRPr="007F0177" w:rsidRDefault="00097FDB" w:rsidP="00097FDB">
      <w:pPr>
        <w:pStyle w:val="Heading4"/>
        <w:rPr>
          <w:rFonts w:ascii="Cambria" w:eastAsia="Calibri" w:hAnsi="Cambria" w:cs="Calibri"/>
        </w:rPr>
      </w:pPr>
      <w:r w:rsidRPr="007F0177">
        <w:rPr>
          <w:rFonts w:ascii="Cambria" w:eastAsia="Calibri" w:hAnsi="Cambria" w:cs="Calibri"/>
        </w:rPr>
        <w:t>plnenie elektronickej peňaženky;</w:t>
      </w:r>
    </w:p>
    <w:p w14:paraId="796DFECB" w14:textId="6BE0C278" w:rsidR="00097FDB" w:rsidRPr="007F0177" w:rsidRDefault="00097FDB" w:rsidP="00097FDB">
      <w:pPr>
        <w:pStyle w:val="Heading4"/>
        <w:rPr>
          <w:rFonts w:ascii="Cambria" w:eastAsia="Calibri" w:hAnsi="Cambria" w:cs="Calibri"/>
        </w:rPr>
      </w:pPr>
      <w:r w:rsidRPr="007F0177">
        <w:rPr>
          <w:rFonts w:ascii="Cambria" w:eastAsia="Calibri" w:hAnsi="Cambria" w:cs="Calibri"/>
        </w:rPr>
        <w:t xml:space="preserve">vystavovanie preukazov a čipových kariet; </w:t>
      </w:r>
    </w:p>
    <w:p w14:paraId="0BD49ED8" w14:textId="29F379AE" w:rsidR="00097FDB" w:rsidRPr="007F0177" w:rsidRDefault="00097FDB" w:rsidP="00097FDB">
      <w:pPr>
        <w:pStyle w:val="Heading4"/>
        <w:rPr>
          <w:rFonts w:ascii="Cambria" w:eastAsia="Calibri" w:hAnsi="Cambria" w:cs="Calibri"/>
        </w:rPr>
      </w:pPr>
      <w:r w:rsidRPr="007F0177">
        <w:rPr>
          <w:rFonts w:ascii="Cambria" w:eastAsia="Calibri" w:hAnsi="Cambria" w:cs="Calibri"/>
        </w:rPr>
        <w:lastRenderedPageBreak/>
        <w:t>poskytovanie komplexných informácií o spôsoboch cestovania s dostupnosťou informačných materiálov MHD Zvolen;</w:t>
      </w:r>
    </w:p>
    <w:p w14:paraId="76DE89ED" w14:textId="34701A76" w:rsidR="00097FDB" w:rsidRPr="007F0177" w:rsidRDefault="00097FDB" w:rsidP="00097FDB">
      <w:pPr>
        <w:pStyle w:val="Heading4"/>
        <w:rPr>
          <w:rFonts w:ascii="Cambria" w:eastAsia="Calibri" w:hAnsi="Cambria" w:cs="Calibri"/>
        </w:rPr>
      </w:pPr>
      <w:r w:rsidRPr="007F0177">
        <w:rPr>
          <w:rFonts w:ascii="Cambria" w:eastAsia="Calibri" w:hAnsi="Cambria" w:cs="Calibri"/>
        </w:rPr>
        <w:t xml:space="preserve">vyhľadávanie spojení v rámci MHD Zvolen; </w:t>
      </w:r>
    </w:p>
    <w:p w14:paraId="525E318C" w14:textId="4EA0B1B9" w:rsidR="00097FDB" w:rsidRPr="007F0177" w:rsidRDefault="00097FDB" w:rsidP="00097FDB">
      <w:pPr>
        <w:pStyle w:val="Heading4"/>
        <w:rPr>
          <w:rFonts w:ascii="Cambria" w:eastAsia="Calibri" w:hAnsi="Cambria" w:cs="Calibri"/>
        </w:rPr>
      </w:pPr>
      <w:r w:rsidRPr="007F0177">
        <w:rPr>
          <w:rFonts w:ascii="Cambria" w:eastAsia="Calibri" w:hAnsi="Cambria" w:cs="Calibri"/>
        </w:rPr>
        <w:t xml:space="preserve">informácie o zmenách v MHD Zvolen; </w:t>
      </w:r>
    </w:p>
    <w:p w14:paraId="029FA9CB" w14:textId="3D1A5387" w:rsidR="00097FDB" w:rsidRPr="007F0177" w:rsidRDefault="00097FDB" w:rsidP="00097FDB">
      <w:pPr>
        <w:pStyle w:val="Heading4"/>
        <w:rPr>
          <w:rFonts w:ascii="Cambria" w:eastAsia="Calibri" w:hAnsi="Cambria" w:cs="Calibri"/>
        </w:rPr>
      </w:pPr>
      <w:r w:rsidRPr="007F0177">
        <w:rPr>
          <w:rFonts w:ascii="Cambria" w:eastAsia="Calibri" w:hAnsi="Cambria" w:cs="Calibri"/>
        </w:rPr>
        <w:t>zberné miesto pre návrhy a sťažnosti od cestujúcich;</w:t>
      </w:r>
    </w:p>
    <w:p w14:paraId="697F40B3" w14:textId="63817060" w:rsidR="00941F0A" w:rsidRPr="007F0177" w:rsidRDefault="00097FDB" w:rsidP="00097FDB">
      <w:pPr>
        <w:pStyle w:val="Heading4"/>
        <w:rPr>
          <w:rFonts w:ascii="Cambria" w:eastAsia="Calibri" w:hAnsi="Cambria" w:cs="Calibri"/>
        </w:rPr>
      </w:pPr>
      <w:r w:rsidRPr="007F0177">
        <w:rPr>
          <w:rFonts w:ascii="Cambria" w:eastAsia="Calibri" w:hAnsi="Cambria" w:cs="Calibri"/>
        </w:rPr>
        <w:t>prijímanie a vybavovanie reklamácií.</w:t>
      </w:r>
    </w:p>
    <w:p w14:paraId="5EC63206" w14:textId="0E4EE472" w:rsidR="00C7488F" w:rsidRPr="007F0177" w:rsidRDefault="00151BBA" w:rsidP="00427ED5">
      <w:pPr>
        <w:pStyle w:val="Heading2"/>
        <w:numPr>
          <w:ilvl w:val="0"/>
          <w:numId w:val="0"/>
        </w:numPr>
        <w:ind w:left="720"/>
        <w:rPr>
          <w:rFonts w:ascii="Cambria" w:eastAsia="Calibri" w:hAnsi="Cambria" w:cs="Calibri"/>
        </w:rPr>
      </w:pPr>
      <w:r w:rsidRPr="007F0177">
        <w:rPr>
          <w:rFonts w:ascii="Cambria" w:eastAsia="Calibri" w:hAnsi="Cambria" w:cs="Calibri"/>
        </w:rPr>
        <w:t xml:space="preserve">Pokiaľ chce </w:t>
      </w:r>
      <w:r w:rsidR="00C7488F" w:rsidRPr="007F0177">
        <w:rPr>
          <w:rFonts w:ascii="Cambria" w:eastAsia="Calibri" w:hAnsi="Cambria" w:cs="Calibri"/>
        </w:rPr>
        <w:t xml:space="preserve">Dopravca na Predajnom mieste </w:t>
      </w:r>
      <w:r w:rsidRPr="007F0177">
        <w:rPr>
          <w:rFonts w:ascii="Cambria" w:eastAsia="Calibri" w:hAnsi="Cambria" w:cs="Calibri"/>
        </w:rPr>
        <w:t xml:space="preserve">poskytovať </w:t>
      </w:r>
      <w:r w:rsidR="00C7488F" w:rsidRPr="007F0177">
        <w:rPr>
          <w:rFonts w:ascii="Cambria" w:eastAsia="Calibri" w:hAnsi="Cambria" w:cs="Calibri"/>
        </w:rPr>
        <w:t>aj</w:t>
      </w:r>
      <w:r w:rsidRPr="007F0177">
        <w:rPr>
          <w:rFonts w:ascii="Cambria" w:eastAsia="Calibri" w:hAnsi="Cambria" w:cs="Calibri"/>
        </w:rPr>
        <w:t xml:space="preserve"> iné</w:t>
      </w:r>
      <w:r w:rsidR="00C7488F" w:rsidRPr="007F0177">
        <w:rPr>
          <w:rFonts w:ascii="Cambria" w:eastAsia="Calibri" w:hAnsi="Cambria" w:cs="Calibri"/>
        </w:rPr>
        <w:t xml:space="preserve"> nadštandardné služby, </w:t>
      </w:r>
      <w:r w:rsidR="000B393C" w:rsidRPr="007F0177">
        <w:rPr>
          <w:rFonts w:ascii="Cambria" w:eastAsia="Calibri" w:hAnsi="Cambria" w:cs="Calibri"/>
        </w:rPr>
        <w:t xml:space="preserve">tieto môžu byť poskytované jedine po písomnom schválení zo strany Objednávateľa. </w:t>
      </w:r>
    </w:p>
    <w:p w14:paraId="57A4069B" w14:textId="2AEAA70B" w:rsidR="003F5CEF" w:rsidRPr="007F0177" w:rsidRDefault="003F5CEF" w:rsidP="003F5CEF">
      <w:pPr>
        <w:pStyle w:val="Heading2"/>
        <w:numPr>
          <w:ilvl w:val="0"/>
          <w:numId w:val="0"/>
        </w:numPr>
        <w:ind w:left="720"/>
        <w:rPr>
          <w:rFonts w:ascii="Cambria" w:eastAsia="Calibri" w:hAnsi="Cambria" w:cs="Calibri"/>
        </w:rPr>
      </w:pPr>
      <w:r w:rsidRPr="007F0177">
        <w:rPr>
          <w:rFonts w:ascii="Cambria" w:eastAsia="Calibri" w:hAnsi="Cambria" w:cs="Calibri"/>
        </w:rPr>
        <w:t xml:space="preserve">Predajné miesto sa musí nachádzať v územnom obvode mesta Zvolen a musí byť otvorené aspoň počas pracovných dní minimálne </w:t>
      </w:r>
      <w:r w:rsidR="00070857" w:rsidRPr="007F0177">
        <w:rPr>
          <w:rFonts w:ascii="Cambria" w:eastAsia="Calibri" w:hAnsi="Cambria" w:cs="Calibri"/>
        </w:rPr>
        <w:t>9</w:t>
      </w:r>
      <w:r w:rsidR="00892A16" w:rsidRPr="007F0177">
        <w:rPr>
          <w:rFonts w:ascii="Cambria" w:eastAsia="Calibri" w:hAnsi="Cambria" w:cs="Calibri"/>
        </w:rPr>
        <w:t xml:space="preserve"> </w:t>
      </w:r>
      <w:r w:rsidRPr="007F0177">
        <w:rPr>
          <w:rFonts w:ascii="Cambria" w:eastAsia="Calibri" w:hAnsi="Cambria" w:cs="Calibri"/>
        </w:rPr>
        <w:t xml:space="preserve">hodín </w:t>
      </w:r>
      <w:r w:rsidR="00070857" w:rsidRPr="007F0177">
        <w:rPr>
          <w:rFonts w:ascii="Cambria" w:eastAsia="Calibri" w:hAnsi="Cambria" w:cs="Calibri"/>
        </w:rPr>
        <w:t>denne</w:t>
      </w:r>
      <w:r w:rsidR="00427ED5" w:rsidRPr="007F0177">
        <w:rPr>
          <w:rFonts w:ascii="Cambria" w:eastAsia="Calibri" w:hAnsi="Cambria" w:cs="Calibri"/>
        </w:rPr>
        <w:t xml:space="preserve"> </w:t>
      </w:r>
      <w:r w:rsidRPr="007F0177">
        <w:rPr>
          <w:rFonts w:ascii="Cambria" w:eastAsia="Calibri" w:hAnsi="Cambria" w:cs="Calibri"/>
        </w:rPr>
        <w:t xml:space="preserve">od </w:t>
      </w:r>
      <w:r w:rsidR="00070857" w:rsidRPr="007F0177">
        <w:rPr>
          <w:rFonts w:ascii="Cambria" w:eastAsia="Calibri" w:hAnsi="Cambria" w:cs="Calibri"/>
        </w:rPr>
        <w:t>7</w:t>
      </w:r>
      <w:r w:rsidR="00427ED5" w:rsidRPr="007F0177">
        <w:rPr>
          <w:rFonts w:ascii="Cambria" w:eastAsia="Calibri" w:hAnsi="Cambria" w:cs="Calibri"/>
        </w:rPr>
        <w:t>:00</w:t>
      </w:r>
      <w:r w:rsidRPr="007F0177">
        <w:rPr>
          <w:rFonts w:ascii="Cambria" w:eastAsia="Calibri" w:hAnsi="Cambria" w:cs="Calibri"/>
        </w:rPr>
        <w:t xml:space="preserve"> do </w:t>
      </w:r>
      <w:r w:rsidR="009E1374" w:rsidRPr="007F0177">
        <w:rPr>
          <w:rFonts w:ascii="Cambria" w:eastAsia="Calibri" w:hAnsi="Cambria" w:cs="Calibri"/>
        </w:rPr>
        <w:t>16</w:t>
      </w:r>
      <w:r w:rsidR="00427ED5" w:rsidRPr="007F0177">
        <w:rPr>
          <w:rFonts w:ascii="Cambria" w:eastAsia="Calibri" w:hAnsi="Cambria" w:cs="Calibri"/>
        </w:rPr>
        <w:t>:00</w:t>
      </w:r>
      <w:r w:rsidRPr="007F0177">
        <w:rPr>
          <w:rFonts w:ascii="Cambria" w:eastAsia="Calibri" w:hAnsi="Cambria" w:cs="Calibri"/>
        </w:rPr>
        <w:t xml:space="preserve">).  </w:t>
      </w:r>
    </w:p>
    <w:p w14:paraId="0E02DED0" w14:textId="62A41FDE" w:rsidR="002031D1" w:rsidRPr="00174D5E" w:rsidRDefault="002031D1" w:rsidP="00557B74">
      <w:pPr>
        <w:pStyle w:val="Heading2"/>
        <w:rPr>
          <w:rFonts w:ascii="Cambria" w:eastAsia="Calibri" w:hAnsi="Cambria" w:cs="Calibri"/>
        </w:rPr>
      </w:pPr>
      <w:r w:rsidRPr="00E71F13">
        <w:rPr>
          <w:rFonts w:ascii="Cambria" w:eastAsia="Calibri" w:hAnsi="Cambria" w:cs="Calibri"/>
        </w:rPr>
        <w:t>Ďalšie povinnosti Dopravcu týkajúce sa zabezpečenia dopravy na Autobusových linkách, t</w:t>
      </w:r>
      <w:r w:rsidR="00084B2C" w:rsidRPr="00145186">
        <w:rPr>
          <w:rFonts w:ascii="Cambria" w:eastAsia="Calibri" w:hAnsi="Cambria" w:cs="Calibri"/>
        </w:rPr>
        <w:t xml:space="preserve">. </w:t>
      </w:r>
      <w:r w:rsidRPr="00145186">
        <w:rPr>
          <w:rFonts w:ascii="Cambria" w:eastAsia="Calibri" w:hAnsi="Cambria" w:cs="Calibri"/>
        </w:rPr>
        <w:t>j. zaistenia Záväzku verejnej</w:t>
      </w:r>
      <w:r w:rsidRPr="001035E5">
        <w:rPr>
          <w:rFonts w:ascii="Cambria" w:eastAsia="Calibri" w:hAnsi="Cambria" w:cs="Calibri"/>
        </w:rPr>
        <w:t xml:space="preserve"> služby, sú podrobne stanovené v ostatných p</w:t>
      </w:r>
      <w:r w:rsidRPr="009E25B8">
        <w:rPr>
          <w:rFonts w:ascii="Cambria" w:eastAsia="Calibri" w:hAnsi="Cambria" w:cs="Calibri"/>
        </w:rPr>
        <w:t xml:space="preserve">rílohách tejto Zmluvy, najmä tak v Technických a prevádzkových štandardoch a Dopravca sa ich zaväzuje dodržiavať.  </w:t>
      </w:r>
    </w:p>
    <w:p w14:paraId="77C0F075" w14:textId="42D58BA1" w:rsidR="00C7488F" w:rsidRDefault="002031D1" w:rsidP="002031D1">
      <w:pPr>
        <w:pStyle w:val="Heading2"/>
        <w:rPr>
          <w:rFonts w:ascii="Cambria" w:eastAsia="Calibri" w:hAnsi="Cambria" w:cs="Calibri"/>
        </w:rPr>
      </w:pPr>
      <w:r w:rsidRPr="007F0177">
        <w:rPr>
          <w:rFonts w:ascii="Cambria" w:eastAsia="Calibri" w:hAnsi="Cambria" w:cs="Calibri"/>
        </w:rPr>
        <w:t>Dopravca je povinný po dobu trvania Zmluvy disponovať všetkými oprávneniami, ktoré sú v ktoromkoľvek okamihu trvania Zmluvy potrebné pre prevádzkovanie autobusovej dopravy podľa tejto Zmluvy.</w:t>
      </w:r>
    </w:p>
    <w:p w14:paraId="155A841F" w14:textId="314694FB" w:rsidR="00894A13" w:rsidRPr="00894A13" w:rsidRDefault="00894A13" w:rsidP="00894A13">
      <w:pPr>
        <w:pStyle w:val="Heading2"/>
        <w:rPr>
          <w:rFonts w:ascii="Cambria" w:eastAsia="Calibri" w:hAnsi="Cambria" w:cs="Calibri"/>
        </w:rPr>
      </w:pPr>
      <w:r w:rsidRPr="00730BFA">
        <w:rPr>
          <w:rFonts w:ascii="Cambria" w:eastAsia="Calibri" w:hAnsi="Cambria" w:cs="Calibri"/>
        </w:rPr>
        <w:t>V </w:t>
      </w:r>
      <w:r>
        <w:rPr>
          <w:rFonts w:ascii="Cambria" w:eastAsia="Calibri" w:hAnsi="Cambria" w:cs="Calibri"/>
        </w:rPr>
        <w:t>prípade</w:t>
      </w:r>
      <w:r w:rsidRPr="00730BFA">
        <w:rPr>
          <w:rFonts w:ascii="Cambria" w:eastAsia="Calibri" w:hAnsi="Cambria" w:cs="Calibri"/>
        </w:rPr>
        <w:t xml:space="preserve">, ak </w:t>
      </w:r>
      <w:r w:rsidR="002008D7">
        <w:rPr>
          <w:rFonts w:ascii="Cambria" w:eastAsia="Calibri" w:hAnsi="Cambria" w:cs="Calibri"/>
        </w:rPr>
        <w:t xml:space="preserve">Dopravca vydá (alebo už má vydaný) a/alebo aktualizuje interný predpis ustanovujúci povinnosti zamestnancov Dopravcu pri výkone Záväzku verejnej služby, </w:t>
      </w:r>
      <w:r w:rsidR="00390095">
        <w:rPr>
          <w:rFonts w:ascii="Cambria" w:eastAsia="Calibri" w:hAnsi="Cambria" w:cs="Calibri"/>
        </w:rPr>
        <w:t xml:space="preserve">ktorý má vplyv na spôsob plnenia tejto Zmluvy (napr. podľa bodu </w:t>
      </w:r>
      <w:r w:rsidR="00390095">
        <w:rPr>
          <w:rFonts w:ascii="Cambria" w:eastAsia="Calibri" w:hAnsi="Cambria" w:cs="Calibri"/>
        </w:rPr>
        <w:fldChar w:fldCharType="begin"/>
      </w:r>
      <w:r w:rsidR="00390095">
        <w:rPr>
          <w:rFonts w:ascii="Cambria" w:eastAsia="Calibri" w:hAnsi="Cambria" w:cs="Calibri"/>
        </w:rPr>
        <w:instrText xml:space="preserve"> REF _Ref76995829 \r \h </w:instrText>
      </w:r>
      <w:r w:rsidR="00390095">
        <w:rPr>
          <w:rFonts w:ascii="Cambria" w:eastAsia="Calibri" w:hAnsi="Cambria" w:cs="Calibri"/>
        </w:rPr>
      </w:r>
      <w:r w:rsidR="00390095">
        <w:rPr>
          <w:rFonts w:ascii="Cambria" w:eastAsia="Calibri" w:hAnsi="Cambria" w:cs="Calibri"/>
        </w:rPr>
        <w:fldChar w:fldCharType="separate"/>
      </w:r>
      <w:r w:rsidR="009A6329">
        <w:rPr>
          <w:rFonts w:ascii="Cambria" w:eastAsia="Calibri" w:hAnsi="Cambria" w:cs="Calibri"/>
        </w:rPr>
        <w:t>10.5</w:t>
      </w:r>
      <w:r w:rsidR="00390095">
        <w:rPr>
          <w:rFonts w:ascii="Cambria" w:eastAsia="Calibri" w:hAnsi="Cambria" w:cs="Calibri"/>
        </w:rPr>
        <w:fldChar w:fldCharType="end"/>
      </w:r>
      <w:r w:rsidR="00390095">
        <w:rPr>
          <w:rFonts w:ascii="Cambria" w:eastAsia="Calibri" w:hAnsi="Cambria" w:cs="Calibri"/>
        </w:rPr>
        <w:t xml:space="preserve"> tejto Zmluvy), Dopravca je povinný tento interný predpis vždy zaslať na vedomie Objednávateľovi</w:t>
      </w:r>
      <w:r w:rsidR="007411A9">
        <w:rPr>
          <w:rFonts w:ascii="Cambria" w:eastAsia="Calibri" w:hAnsi="Cambria" w:cs="Calibri"/>
        </w:rPr>
        <w:t xml:space="preserve"> bezodkladne po prijatí a každej aktualizácií</w:t>
      </w:r>
      <w:r w:rsidR="00390095">
        <w:rPr>
          <w:rFonts w:ascii="Cambria" w:eastAsia="Calibri" w:hAnsi="Cambria" w:cs="Calibri"/>
        </w:rPr>
        <w:t>.</w:t>
      </w:r>
    </w:p>
    <w:p w14:paraId="7A67CE2C" w14:textId="72BE8DF5" w:rsidR="00550DB3" w:rsidRPr="007F0177" w:rsidRDefault="00550DB3" w:rsidP="00A939A6">
      <w:pPr>
        <w:pStyle w:val="Heading1"/>
        <w:rPr>
          <w:rFonts w:ascii="Cambria" w:hAnsi="Cambria"/>
        </w:rPr>
      </w:pPr>
      <w:r w:rsidRPr="007F0177">
        <w:rPr>
          <w:rFonts w:ascii="Cambria" w:hAnsi="Cambria"/>
        </w:rPr>
        <w:t>Iné osobitné ustanovenia</w:t>
      </w:r>
    </w:p>
    <w:p w14:paraId="2ED9AAD3" w14:textId="2BED6394" w:rsidR="00550DB3" w:rsidRPr="007F0177" w:rsidRDefault="00550DB3" w:rsidP="00550DB3">
      <w:pPr>
        <w:pStyle w:val="Heading2"/>
        <w:rPr>
          <w:rFonts w:ascii="Cambria" w:eastAsia="Calibri" w:hAnsi="Cambria" w:cs="Calibri"/>
        </w:rPr>
      </w:pPr>
      <w:r w:rsidRPr="007F0177">
        <w:rPr>
          <w:rFonts w:ascii="Cambria" w:eastAsia="Calibri" w:hAnsi="Cambria" w:cs="Calibri"/>
        </w:rPr>
        <w:t xml:space="preserve">Dopravca výslovne súhlasí s tým, že Objednávateľ je oprávnený </w:t>
      </w:r>
      <w:r w:rsidR="00BF12F3" w:rsidRPr="007F0177">
        <w:rPr>
          <w:rFonts w:ascii="Cambria" w:eastAsia="Calibri" w:hAnsi="Cambria" w:cs="Calibri"/>
        </w:rPr>
        <w:t>využiť všetky</w:t>
      </w:r>
      <w:r w:rsidRPr="007F0177">
        <w:rPr>
          <w:rFonts w:ascii="Cambria" w:eastAsia="Calibri" w:hAnsi="Cambria" w:cs="Calibri"/>
        </w:rPr>
        <w:t xml:space="preserve"> informácie, ktoré sa dozvedel v súvislosti s touto Zmluvou pre </w:t>
      </w:r>
      <w:r w:rsidR="00BF12F3" w:rsidRPr="007F0177">
        <w:rPr>
          <w:rFonts w:ascii="Cambria" w:eastAsia="Calibri" w:hAnsi="Cambria" w:cs="Calibri"/>
        </w:rPr>
        <w:t>ďalší</w:t>
      </w:r>
      <w:r w:rsidRPr="007F0177">
        <w:rPr>
          <w:rFonts w:ascii="Cambria" w:eastAsia="Calibri" w:hAnsi="Cambria" w:cs="Calibri"/>
        </w:rPr>
        <w:t xml:space="preserve"> rozvoj</w:t>
      </w:r>
      <w:r w:rsidR="00BF12F3" w:rsidRPr="007F0177">
        <w:rPr>
          <w:rFonts w:ascii="Cambria" w:eastAsia="Calibri" w:hAnsi="Cambria" w:cs="Calibri"/>
        </w:rPr>
        <w:t xml:space="preserve"> MHD Zvolen</w:t>
      </w:r>
      <w:r w:rsidRPr="007F0177">
        <w:rPr>
          <w:rFonts w:ascii="Cambria" w:eastAsia="Calibri" w:hAnsi="Cambria" w:cs="Calibri"/>
        </w:rPr>
        <w:t>. Informácie získané pri plnení povinností podľa tejto zmluvy a v súvislosti s ňou sa</w:t>
      </w:r>
      <w:r w:rsidR="00BF12F3" w:rsidRPr="007F0177">
        <w:rPr>
          <w:rFonts w:ascii="Cambria" w:eastAsia="Calibri" w:hAnsi="Cambria" w:cs="Calibri"/>
        </w:rPr>
        <w:t xml:space="preserve"> preto</w:t>
      </w:r>
      <w:r w:rsidRPr="007F0177">
        <w:rPr>
          <w:rFonts w:ascii="Cambria" w:eastAsia="Calibri" w:hAnsi="Cambria" w:cs="Calibri"/>
        </w:rPr>
        <w:t xml:space="preserve"> nepovažujú za predmet obchodného tajomstva a Objednávateľ je tak oprávnený ich</w:t>
      </w:r>
      <w:r w:rsidR="00D45288" w:rsidRPr="007F0177">
        <w:rPr>
          <w:rFonts w:ascii="Cambria" w:eastAsia="Calibri" w:hAnsi="Cambria" w:cs="Calibri"/>
        </w:rPr>
        <w:t xml:space="preserve"> zverejniť</w:t>
      </w:r>
      <w:r w:rsidRPr="007F0177">
        <w:rPr>
          <w:rFonts w:ascii="Cambria" w:eastAsia="Calibri" w:hAnsi="Cambria" w:cs="Calibri"/>
        </w:rPr>
        <w:t xml:space="preserve">. Takéto poskytnutie informácií nie je porušením obchodného tajomstva ani dôvernosti informácií. </w:t>
      </w:r>
    </w:p>
    <w:p w14:paraId="6A230337" w14:textId="722B98D9" w:rsidR="00EA5A2C" w:rsidRPr="007F0177" w:rsidRDefault="00EA5A2C" w:rsidP="00EA5A2C">
      <w:pPr>
        <w:pStyle w:val="Heading2"/>
        <w:rPr>
          <w:rFonts w:ascii="Cambria" w:eastAsia="Calibri" w:hAnsi="Cambria" w:cs="Calibri"/>
        </w:rPr>
      </w:pPr>
      <w:bookmarkStart w:id="155" w:name="_Ref74918789"/>
      <w:r w:rsidRPr="007F0177">
        <w:rPr>
          <w:rFonts w:ascii="Cambria" w:eastAsia="Calibri" w:hAnsi="Cambria" w:cs="Calibri"/>
        </w:rPr>
        <w:t>Dopravca je povinný viesť úplnú a prehľadnú evidenciu nákladov a výnosov z poskytovania Záväzku verejnej služby podľa tejto Zmluvy oddelene od evidencie nákladov a výnosov z ostatných poskytovaných dopravných služieb alebo iných vykonávaných činností. Dopravca je za týmto účelom povinný viesť oddelené účtovníctvo.</w:t>
      </w:r>
      <w:bookmarkEnd w:id="155"/>
      <w:r w:rsidRPr="007F0177">
        <w:rPr>
          <w:rFonts w:ascii="Cambria" w:eastAsia="Calibri" w:hAnsi="Cambria" w:cs="Calibri"/>
        </w:rPr>
        <w:t xml:space="preserve">   </w:t>
      </w:r>
    </w:p>
    <w:p w14:paraId="407151BF" w14:textId="7BCD8EEE" w:rsidR="0086458B" w:rsidRPr="007F0177" w:rsidRDefault="0086458B" w:rsidP="003C4A6B">
      <w:pPr>
        <w:pStyle w:val="Heading2"/>
        <w:rPr>
          <w:rFonts w:ascii="Cambria" w:eastAsia="Calibri" w:hAnsi="Cambria" w:cs="Calibri"/>
        </w:rPr>
      </w:pPr>
      <w:r w:rsidRPr="007F0177">
        <w:rPr>
          <w:rFonts w:ascii="Cambria" w:eastAsia="Calibri" w:hAnsi="Cambria" w:cs="Calibri"/>
        </w:rPr>
        <w:t xml:space="preserve">Dopravca je povinný strpieť výkon kontroly a vytvoriť podmienky pre kontrolu plnenia povinností Dopravcu podľa tejto Zmluvy ako aj kontrolu zúčtovaní Preukázanej straty a jej vykazovania. Kontrolu môže vykonať Objednávateľ najmä, nie však výlučne, prostredníctvom </w:t>
      </w:r>
      <w:r w:rsidR="008F3A2C">
        <w:rPr>
          <w:rFonts w:ascii="Cambria" w:eastAsia="Calibri" w:hAnsi="Cambria" w:cs="Calibri"/>
        </w:rPr>
        <w:t xml:space="preserve">svojich </w:t>
      </w:r>
      <w:r w:rsidRPr="007F0177">
        <w:rPr>
          <w:rFonts w:ascii="Cambria" w:eastAsia="Calibri" w:hAnsi="Cambria" w:cs="Calibri"/>
        </w:rPr>
        <w:t xml:space="preserve">zamestnancov. Kontrolu môžu vykonať aj iné príslušné kontrolné orgány SR alebo EÚ v rozsahu svojej kompetencie. </w:t>
      </w:r>
    </w:p>
    <w:p w14:paraId="6BE1545A" w14:textId="292BC0FD" w:rsidR="007C6E66" w:rsidRDefault="007C6E66" w:rsidP="007C6E66">
      <w:pPr>
        <w:pStyle w:val="Heading2"/>
        <w:rPr>
          <w:rFonts w:ascii="Cambria" w:eastAsia="Calibri" w:hAnsi="Cambria" w:cs="Calibri"/>
        </w:rPr>
      </w:pPr>
      <w:r w:rsidRPr="007F0177">
        <w:rPr>
          <w:rFonts w:ascii="Cambria" w:eastAsia="Calibri" w:hAnsi="Cambria" w:cs="Calibri"/>
        </w:rPr>
        <w:t xml:space="preserve">Dopravca nie je oprávnený bez predchádzajúceho písomného súhlasu Objednávateľa postúpiť (scudziť) akékoľvek pohľadávky z tejto Zmluvy alebo ich založiť alebo inak zaťažiť v prospech tretích osôb. </w:t>
      </w:r>
    </w:p>
    <w:p w14:paraId="3E457C5A" w14:textId="7549F2DE" w:rsidR="00094D52" w:rsidRPr="007F0177" w:rsidRDefault="00094D52" w:rsidP="00270FA4">
      <w:pPr>
        <w:pStyle w:val="Heading1"/>
        <w:jc w:val="both"/>
        <w:rPr>
          <w:rFonts w:ascii="Cambria" w:hAnsi="Cambria"/>
        </w:rPr>
      </w:pPr>
      <w:bookmarkStart w:id="156" w:name="_Ref76466820"/>
      <w:r w:rsidRPr="007F0177">
        <w:rPr>
          <w:rFonts w:ascii="Cambria" w:hAnsi="Cambria"/>
        </w:rPr>
        <w:lastRenderedPageBreak/>
        <w:t>Kompatibilita zariadení tarifného vybavovania cestujúcich s bezkontaktnými čipovými kartami</w:t>
      </w:r>
      <w:bookmarkEnd w:id="156"/>
    </w:p>
    <w:p w14:paraId="71B5AA67" w14:textId="7FBE9432" w:rsidR="00EA26BE" w:rsidRPr="00DE28BC" w:rsidRDefault="00EA26BE" w:rsidP="00DE28BC">
      <w:pPr>
        <w:pStyle w:val="Heading2"/>
        <w:rPr>
          <w:rFonts w:ascii="Cambria" w:eastAsia="Calibri" w:hAnsi="Cambria" w:cs="Calibri"/>
        </w:rPr>
      </w:pPr>
      <w:r w:rsidRPr="00DE28BC">
        <w:rPr>
          <w:rFonts w:ascii="Cambria" w:eastAsia="Calibri" w:hAnsi="Cambria" w:cs="Calibri"/>
        </w:rPr>
        <w:t xml:space="preserve">Za účelom integrácie </w:t>
      </w:r>
      <w:r w:rsidR="00385957">
        <w:rPr>
          <w:rFonts w:ascii="Cambria" w:eastAsia="Calibri" w:hAnsi="Cambria" w:cs="Calibri"/>
        </w:rPr>
        <w:t xml:space="preserve">systému </w:t>
      </w:r>
      <w:r w:rsidRPr="00DE28BC">
        <w:rPr>
          <w:rFonts w:ascii="Cambria" w:eastAsia="Calibri" w:hAnsi="Cambria" w:cs="Calibri"/>
        </w:rPr>
        <w:t xml:space="preserve">Dopravcu </w:t>
      </w:r>
      <w:r w:rsidR="00385957" w:rsidRPr="00385957">
        <w:rPr>
          <w:rFonts w:ascii="Cambria" w:eastAsia="Calibri" w:hAnsi="Cambria" w:cs="Calibri"/>
        </w:rPr>
        <w:t>s bezkontaktnými čipovými kartami</w:t>
      </w:r>
      <w:r w:rsidR="00385957" w:rsidRPr="00802EAE">
        <w:rPr>
          <w:rFonts w:ascii="Cambria" w:eastAsia="Calibri" w:hAnsi="Cambria" w:cs="Calibri"/>
        </w:rPr>
        <w:t xml:space="preserve"> </w:t>
      </w:r>
      <w:r w:rsidR="00385957">
        <w:rPr>
          <w:rFonts w:ascii="Cambria" w:eastAsia="Calibri" w:hAnsi="Cambria" w:cs="Calibri"/>
        </w:rPr>
        <w:t xml:space="preserve">používanými </w:t>
      </w:r>
      <w:r w:rsidR="0079290B">
        <w:rPr>
          <w:rFonts w:ascii="Cambria" w:eastAsia="Calibri" w:hAnsi="Cambria" w:cs="Calibri"/>
        </w:rPr>
        <w:t>v rámci MHD mesta Zvolen</w:t>
      </w:r>
      <w:r w:rsidR="002A5EB9">
        <w:rPr>
          <w:rFonts w:ascii="Cambria" w:eastAsia="Calibri" w:hAnsi="Cambria" w:cs="Calibri"/>
        </w:rPr>
        <w:t xml:space="preserve"> </w:t>
      </w:r>
      <w:r w:rsidRPr="00DE28BC">
        <w:rPr>
          <w:rFonts w:ascii="Cambria" w:eastAsia="Calibri" w:hAnsi="Cambria" w:cs="Calibri"/>
        </w:rPr>
        <w:t xml:space="preserve">je Dopravca povinný si zabezpečiť na vlastné náklady zariadenia tarifného vybavovania cestujúcich, ktoré budú kompatibilné s bezkontaktnými čipovými kartami </w:t>
      </w:r>
      <w:r w:rsidR="0079290B">
        <w:rPr>
          <w:rFonts w:ascii="Cambria" w:eastAsia="Calibri" w:hAnsi="Cambria" w:cs="Calibri"/>
        </w:rPr>
        <w:t>používanými v rámci MHD mesta Zvolen</w:t>
      </w:r>
      <w:r w:rsidRPr="00DE28BC">
        <w:rPr>
          <w:rFonts w:ascii="Cambria" w:eastAsia="Calibri" w:hAnsi="Cambria" w:cs="Calibri"/>
        </w:rPr>
        <w:t xml:space="preserve">. </w:t>
      </w:r>
    </w:p>
    <w:p w14:paraId="33CA8301" w14:textId="111A8C81" w:rsidR="00EA26BE" w:rsidRPr="00DE28BC" w:rsidRDefault="00EA26BE" w:rsidP="00DE28BC">
      <w:pPr>
        <w:pStyle w:val="Heading2"/>
        <w:rPr>
          <w:rFonts w:ascii="Cambria" w:eastAsia="Calibri" w:hAnsi="Cambria" w:cs="Calibri"/>
        </w:rPr>
      </w:pPr>
      <w:bookmarkStart w:id="157" w:name="_Ref76466506"/>
      <w:r w:rsidRPr="00DE28BC">
        <w:rPr>
          <w:rFonts w:ascii="Cambria" w:eastAsia="Calibri" w:hAnsi="Cambria" w:cs="Calibri"/>
        </w:rPr>
        <w:t xml:space="preserve">Prispôsobenie zariadení tarifného vybavovania cestujúcich Dopravcu tak, aby boli kompatibilné s bezkontaktnými čipovými kartami </w:t>
      </w:r>
      <w:r w:rsidR="0079290B">
        <w:rPr>
          <w:rFonts w:ascii="Cambria" w:eastAsia="Calibri" w:hAnsi="Cambria" w:cs="Calibri"/>
        </w:rPr>
        <w:t xml:space="preserve">používanými v rámci MHD mesta Zvolen </w:t>
      </w:r>
      <w:r w:rsidRPr="00DE28BC">
        <w:rPr>
          <w:rFonts w:ascii="Cambria" w:eastAsia="Calibri" w:hAnsi="Cambria" w:cs="Calibri"/>
        </w:rPr>
        <w:t xml:space="preserve">zabezpečí pre Dopravcu bezodplatne </w:t>
      </w:r>
      <w:r w:rsidR="0079290B">
        <w:rPr>
          <w:rFonts w:ascii="Cambria" w:eastAsia="Calibri" w:hAnsi="Cambria" w:cs="Calibri"/>
        </w:rPr>
        <w:t>Objednávateľ</w:t>
      </w:r>
      <w:r w:rsidRPr="00DE28BC">
        <w:rPr>
          <w:rFonts w:ascii="Cambria" w:eastAsia="Calibri" w:hAnsi="Cambria" w:cs="Calibri"/>
        </w:rPr>
        <w:t xml:space="preserve"> </w:t>
      </w:r>
      <w:r w:rsidR="0079290B">
        <w:rPr>
          <w:rFonts w:ascii="Cambria" w:eastAsia="Calibri" w:hAnsi="Cambria" w:cs="Calibri"/>
        </w:rPr>
        <w:t xml:space="preserve">na základe osobitnej zmluvy </w:t>
      </w:r>
      <w:r w:rsidRPr="00DE28BC">
        <w:rPr>
          <w:rFonts w:ascii="Cambria" w:eastAsia="Calibri" w:hAnsi="Cambria" w:cs="Calibri"/>
        </w:rPr>
        <w:t xml:space="preserve">o poskytnutí služby so spoločnosťou </w:t>
      </w:r>
      <w:proofErr w:type="spellStart"/>
      <w:r w:rsidRPr="00DE28BC">
        <w:rPr>
          <w:rFonts w:ascii="Cambria" w:eastAsia="Calibri" w:hAnsi="Cambria" w:cs="Calibri"/>
        </w:rPr>
        <w:t>TransData</w:t>
      </w:r>
      <w:proofErr w:type="spellEnd"/>
      <w:r w:rsidRPr="00DE28BC">
        <w:rPr>
          <w:rFonts w:ascii="Cambria" w:eastAsia="Calibri" w:hAnsi="Cambria" w:cs="Calibri"/>
        </w:rPr>
        <w:t xml:space="preserve"> s.r.o., so sídlom: M.R. Štefánika 139, 010 01 Žilina, IČO: 35 741 236 (ďalej len „</w:t>
      </w:r>
      <w:r w:rsidRPr="00DE28BC">
        <w:rPr>
          <w:rFonts w:ascii="Cambria" w:eastAsia="Calibri" w:hAnsi="Cambria" w:cs="Calibri"/>
          <w:b/>
          <w:bCs/>
        </w:rPr>
        <w:t>Dodávateľ</w:t>
      </w:r>
      <w:r w:rsidRPr="00DE28BC">
        <w:rPr>
          <w:rFonts w:ascii="Cambria" w:eastAsia="Calibri" w:hAnsi="Cambria" w:cs="Calibri"/>
        </w:rPr>
        <w:t>“)</w:t>
      </w:r>
      <w:r w:rsidR="00547D7C">
        <w:rPr>
          <w:rFonts w:ascii="Cambria" w:eastAsia="Calibri" w:hAnsi="Cambria" w:cs="Calibri"/>
        </w:rPr>
        <w:t xml:space="preserve">. </w:t>
      </w:r>
      <w:r w:rsidRPr="00DE28BC">
        <w:rPr>
          <w:rFonts w:ascii="Cambria" w:eastAsia="Calibri" w:hAnsi="Cambria" w:cs="Calibri"/>
        </w:rPr>
        <w:t xml:space="preserve">Na </w:t>
      </w:r>
      <w:r w:rsidR="00547D7C">
        <w:rPr>
          <w:rFonts w:ascii="Cambria" w:eastAsia="Calibri" w:hAnsi="Cambria" w:cs="Calibri"/>
        </w:rPr>
        <w:t>zabezpečenie kompatibility</w:t>
      </w:r>
      <w:r w:rsidR="00547D7C" w:rsidRPr="00547D7C">
        <w:rPr>
          <w:rFonts w:ascii="Cambria" w:eastAsia="Calibri" w:hAnsi="Cambria" w:cs="Calibri"/>
        </w:rPr>
        <w:t xml:space="preserve"> </w:t>
      </w:r>
      <w:r w:rsidR="00547D7C" w:rsidRPr="00E729C5">
        <w:rPr>
          <w:rFonts w:ascii="Cambria" w:eastAsia="Calibri" w:hAnsi="Cambria" w:cs="Calibri"/>
        </w:rPr>
        <w:t xml:space="preserve">zariadení tarifného </w:t>
      </w:r>
      <w:r w:rsidR="00547D7C" w:rsidRPr="002D6D6A">
        <w:rPr>
          <w:rFonts w:ascii="Cambria" w:eastAsia="Calibri" w:hAnsi="Cambria" w:cs="Calibri"/>
        </w:rPr>
        <w:t>vybavovania cestujúcich Dopravcu</w:t>
      </w:r>
      <w:r w:rsidRPr="00DE28BC">
        <w:rPr>
          <w:rFonts w:ascii="Cambria" w:eastAsia="Calibri" w:hAnsi="Cambria" w:cs="Calibri"/>
        </w:rPr>
        <w:t xml:space="preserve"> </w:t>
      </w:r>
      <w:r w:rsidR="00547D7C" w:rsidRPr="002D6D6A">
        <w:rPr>
          <w:rFonts w:ascii="Cambria" w:eastAsia="Calibri" w:hAnsi="Cambria" w:cs="Calibri"/>
        </w:rPr>
        <w:t>s bezkontaktnými čipovými kartami používanými v </w:t>
      </w:r>
      <w:r w:rsidR="00547D7C" w:rsidRPr="00B163FA">
        <w:rPr>
          <w:rFonts w:ascii="Cambria" w:eastAsia="Calibri" w:hAnsi="Cambria" w:cs="Calibri"/>
        </w:rPr>
        <w:t xml:space="preserve">rámci MHD mesta Zvolen </w:t>
      </w:r>
      <w:r w:rsidRPr="00DE28BC">
        <w:rPr>
          <w:rFonts w:ascii="Cambria" w:eastAsia="Calibri" w:hAnsi="Cambria" w:cs="Calibri"/>
        </w:rPr>
        <w:t xml:space="preserve">je však Dopravca povinný splniť najmä, </w:t>
      </w:r>
      <w:r w:rsidR="00D65A74" w:rsidRPr="00DE28BC">
        <w:rPr>
          <w:rFonts w:ascii="Cambria" w:eastAsia="Calibri" w:hAnsi="Cambria" w:cs="Calibri"/>
        </w:rPr>
        <w:t>nie však</w:t>
      </w:r>
      <w:r w:rsidRPr="00DE28BC">
        <w:rPr>
          <w:rFonts w:ascii="Cambria" w:eastAsia="Calibri" w:hAnsi="Cambria" w:cs="Calibri"/>
        </w:rPr>
        <w:t xml:space="preserve"> výlučne</w:t>
      </w:r>
      <w:r w:rsidR="00D65A74" w:rsidRPr="00B163FA">
        <w:rPr>
          <w:rFonts w:ascii="Cambria" w:eastAsia="Calibri" w:hAnsi="Cambria" w:cs="Calibri"/>
        </w:rPr>
        <w:t>, nasledovné povinnosti</w:t>
      </w:r>
      <w:r w:rsidRPr="00DE28BC">
        <w:rPr>
          <w:rFonts w:ascii="Cambria" w:eastAsia="Calibri" w:hAnsi="Cambria" w:cs="Calibri"/>
        </w:rPr>
        <w:t>:</w:t>
      </w:r>
      <w:bookmarkEnd w:id="157"/>
      <w:r w:rsidRPr="00DE28BC">
        <w:rPr>
          <w:rFonts w:ascii="Cambria" w:eastAsia="Calibri" w:hAnsi="Cambria" w:cs="Calibri"/>
        </w:rPr>
        <w:t xml:space="preserve"> </w:t>
      </w:r>
    </w:p>
    <w:p w14:paraId="47BC0099" w14:textId="6B05B07D" w:rsidR="00EA26BE" w:rsidRPr="00DE28BC" w:rsidRDefault="00EA26BE" w:rsidP="00DE28BC">
      <w:pPr>
        <w:pStyle w:val="Heading4"/>
        <w:rPr>
          <w:rFonts w:ascii="Cambria" w:eastAsia="Calibri" w:hAnsi="Cambria" w:cs="Calibri"/>
        </w:rPr>
      </w:pPr>
      <w:r w:rsidRPr="00DE28BC">
        <w:rPr>
          <w:rFonts w:ascii="Cambria" w:eastAsia="Calibri" w:hAnsi="Cambria" w:cs="Calibri"/>
        </w:rPr>
        <w:t>zabezpečiť si na vlastné náklady zariadenia tarifného vybavovania cestujúcich, ktoré spĺňajú minimálne technické požiadavky stanovené v Prílohe č. 1</w:t>
      </w:r>
      <w:r w:rsidR="006553ED" w:rsidRPr="00B163FA">
        <w:rPr>
          <w:rFonts w:ascii="Cambria" w:eastAsia="Calibri" w:hAnsi="Cambria" w:cs="Calibri"/>
        </w:rPr>
        <w:t>0</w:t>
      </w:r>
      <w:r w:rsidRPr="00DE28BC">
        <w:rPr>
          <w:rFonts w:ascii="Cambria" w:eastAsia="Calibri" w:hAnsi="Cambria" w:cs="Calibri"/>
        </w:rPr>
        <w:t xml:space="preserve"> </w:t>
      </w:r>
      <w:r w:rsidR="006553ED" w:rsidRPr="00B163FA">
        <w:rPr>
          <w:rFonts w:ascii="Cambria" w:eastAsia="Calibri" w:hAnsi="Cambria" w:cs="Calibri"/>
        </w:rPr>
        <w:t xml:space="preserve">tejto </w:t>
      </w:r>
      <w:r w:rsidRPr="00DE28BC">
        <w:rPr>
          <w:rFonts w:ascii="Cambria" w:eastAsia="Calibri" w:hAnsi="Cambria" w:cs="Calibri"/>
        </w:rPr>
        <w:t xml:space="preserve">Zmluvy;  </w:t>
      </w:r>
    </w:p>
    <w:p w14:paraId="662281D1" w14:textId="7D62ADB7" w:rsidR="00EA26BE" w:rsidRPr="00DE28BC" w:rsidRDefault="00EA26BE" w:rsidP="00DE28BC">
      <w:pPr>
        <w:pStyle w:val="Heading4"/>
        <w:tabs>
          <w:tab w:val="clear" w:pos="1440"/>
        </w:tabs>
        <w:rPr>
          <w:rFonts w:ascii="Cambria" w:eastAsia="Calibri" w:hAnsi="Cambria" w:cs="Calibri"/>
        </w:rPr>
      </w:pPr>
      <w:r w:rsidRPr="00DE28BC">
        <w:rPr>
          <w:rFonts w:ascii="Cambria" w:eastAsia="Calibri" w:hAnsi="Cambria" w:cs="Calibri"/>
        </w:rPr>
        <w:t xml:space="preserve">uzavrieť </w:t>
      </w:r>
      <w:r w:rsidRPr="00AC3B07">
        <w:rPr>
          <w:rFonts w:ascii="Cambria" w:eastAsia="Calibri" w:hAnsi="Cambria" w:cs="Calibri"/>
        </w:rPr>
        <w:t xml:space="preserve">Dohodu o zachovaní obchodného tajomstva s Dodávateľom podľa vzoru tvoriacom </w:t>
      </w:r>
      <w:r w:rsidR="00802EAE" w:rsidRPr="00730BFA">
        <w:rPr>
          <w:rFonts w:ascii="Cambria" w:eastAsia="Calibri" w:hAnsi="Cambria" w:cs="Calibri"/>
        </w:rPr>
        <w:t>P</w:t>
      </w:r>
      <w:r w:rsidRPr="00730BFA">
        <w:rPr>
          <w:rFonts w:ascii="Cambria" w:eastAsia="Calibri" w:hAnsi="Cambria" w:cs="Calibri"/>
        </w:rPr>
        <w:t>rílohu</w:t>
      </w:r>
      <w:r w:rsidR="00802EAE" w:rsidRPr="00730BFA">
        <w:rPr>
          <w:rFonts w:ascii="Cambria" w:eastAsia="Calibri" w:hAnsi="Cambria" w:cs="Calibri"/>
        </w:rPr>
        <w:t xml:space="preserve"> č. 11</w:t>
      </w:r>
      <w:r w:rsidR="00802EAE" w:rsidRPr="00AC3B07">
        <w:rPr>
          <w:rFonts w:ascii="Cambria" w:eastAsia="Calibri" w:hAnsi="Cambria" w:cs="Calibri"/>
        </w:rPr>
        <w:t xml:space="preserve"> tejto</w:t>
      </w:r>
      <w:r w:rsidRPr="00DE28BC">
        <w:rPr>
          <w:rFonts w:ascii="Cambria" w:eastAsia="Calibri" w:hAnsi="Cambria" w:cs="Calibri"/>
        </w:rPr>
        <w:t xml:space="preserve"> Zmluvy, a riadne si plniť všetky povinnosti v zmysle uzavretej Dohody o zachovaní obchodného tajomstva; </w:t>
      </w:r>
    </w:p>
    <w:p w14:paraId="756CF086" w14:textId="1FD528DC" w:rsidR="00EA26BE" w:rsidRPr="00DE28BC" w:rsidRDefault="00EA26BE" w:rsidP="00DE28BC">
      <w:pPr>
        <w:pStyle w:val="Heading4"/>
        <w:rPr>
          <w:rFonts w:ascii="Cambria" w:eastAsia="Calibri" w:hAnsi="Cambria" w:cs="Calibri"/>
        </w:rPr>
      </w:pPr>
      <w:r w:rsidRPr="00DE28BC">
        <w:rPr>
          <w:rFonts w:ascii="Cambria" w:eastAsia="Calibri" w:hAnsi="Cambria" w:cs="Calibri"/>
        </w:rPr>
        <w:t>poskytovať Dodávateľovi</w:t>
      </w:r>
      <w:r w:rsidR="002D6D6A" w:rsidRPr="00B163FA">
        <w:rPr>
          <w:rFonts w:ascii="Cambria" w:eastAsia="Calibri" w:hAnsi="Cambria" w:cs="Calibri"/>
        </w:rPr>
        <w:t xml:space="preserve"> </w:t>
      </w:r>
      <w:r w:rsidRPr="00DE28BC">
        <w:rPr>
          <w:rFonts w:ascii="Cambria" w:eastAsia="Calibri" w:hAnsi="Cambria" w:cs="Calibri"/>
        </w:rPr>
        <w:t xml:space="preserve">akúkoľvek súčinnosť </w:t>
      </w:r>
      <w:r w:rsidR="004110B6" w:rsidRPr="00B163FA">
        <w:rPr>
          <w:rFonts w:ascii="Cambria" w:eastAsia="Calibri" w:hAnsi="Cambria" w:cs="Calibri"/>
        </w:rPr>
        <w:t xml:space="preserve">potrebnú na zabezpečenie kompatibility zariadení tarifného vybavovania cestujúcich Dopravcu s bezkontaktnými čipovými kartami používanými v rámci MHD mesta Zvolen, </w:t>
      </w:r>
      <w:r w:rsidRPr="00DE28BC">
        <w:rPr>
          <w:rFonts w:ascii="Cambria" w:eastAsia="Calibri" w:hAnsi="Cambria" w:cs="Calibri"/>
        </w:rPr>
        <w:t>minimálne</w:t>
      </w:r>
      <w:r w:rsidR="004110B6" w:rsidRPr="00B163FA">
        <w:rPr>
          <w:rFonts w:ascii="Cambria" w:eastAsia="Calibri" w:hAnsi="Cambria" w:cs="Calibri"/>
        </w:rPr>
        <w:t xml:space="preserve"> však</w:t>
      </w:r>
      <w:r w:rsidRPr="00DE28BC">
        <w:rPr>
          <w:rFonts w:ascii="Cambria" w:eastAsia="Calibri" w:hAnsi="Cambria" w:cs="Calibri"/>
        </w:rPr>
        <w:t xml:space="preserve"> v rozsahu: </w:t>
      </w:r>
    </w:p>
    <w:p w14:paraId="0BDB46C5" w14:textId="4A936075" w:rsidR="00EA26BE" w:rsidRPr="00DE28BC" w:rsidRDefault="00EA26BE" w:rsidP="00DE28BC">
      <w:pPr>
        <w:pStyle w:val="Heading5"/>
        <w:tabs>
          <w:tab w:val="clear" w:pos="2160"/>
        </w:tabs>
        <w:ind w:left="1985" w:hanging="545"/>
        <w:rPr>
          <w:rFonts w:ascii="Cambria" w:hAnsi="Cambria"/>
        </w:rPr>
      </w:pPr>
      <w:r w:rsidRPr="00DE28BC">
        <w:rPr>
          <w:rFonts w:ascii="Cambria" w:hAnsi="Cambria"/>
        </w:rPr>
        <w:t xml:space="preserve">súčinnosti pri preberaní tzv. kartových štandardov od Dodávateľa; </w:t>
      </w:r>
    </w:p>
    <w:p w14:paraId="2AB5D708" w14:textId="46AC5408" w:rsidR="00EA26BE" w:rsidRPr="00DE28BC" w:rsidRDefault="00EA26BE" w:rsidP="00DE28BC">
      <w:pPr>
        <w:pStyle w:val="Heading5"/>
        <w:tabs>
          <w:tab w:val="clear" w:pos="2160"/>
        </w:tabs>
        <w:ind w:left="1985" w:hanging="545"/>
        <w:rPr>
          <w:rFonts w:ascii="Cambria" w:hAnsi="Cambria"/>
        </w:rPr>
      </w:pPr>
      <w:r w:rsidRPr="00DE28BC">
        <w:rPr>
          <w:rFonts w:ascii="Cambria" w:hAnsi="Cambria"/>
        </w:rPr>
        <w:t xml:space="preserve">súčinnosti pri implementácií </w:t>
      </w:r>
      <w:r w:rsidR="004110B6" w:rsidRPr="00B163FA">
        <w:rPr>
          <w:rFonts w:ascii="Cambria" w:hAnsi="Cambria"/>
        </w:rPr>
        <w:t>k</w:t>
      </w:r>
      <w:r w:rsidRPr="00DE28BC">
        <w:rPr>
          <w:rFonts w:ascii="Cambria" w:hAnsi="Cambria"/>
        </w:rPr>
        <w:t xml:space="preserve">artových štandardov do zariadení tarifného vybavovania cestujúcich Dopravcu; </w:t>
      </w:r>
    </w:p>
    <w:p w14:paraId="6393D2E3" w14:textId="237DBEB3" w:rsidR="00EA26BE" w:rsidRPr="00DE28BC" w:rsidRDefault="00EA26BE" w:rsidP="00DE28BC">
      <w:pPr>
        <w:pStyle w:val="Heading5"/>
        <w:tabs>
          <w:tab w:val="clear" w:pos="2160"/>
        </w:tabs>
        <w:ind w:left="1985" w:hanging="545"/>
        <w:rPr>
          <w:rFonts w:ascii="Cambria" w:hAnsi="Cambria"/>
        </w:rPr>
      </w:pPr>
      <w:r w:rsidRPr="00DE28BC">
        <w:rPr>
          <w:rFonts w:ascii="Cambria" w:hAnsi="Cambria"/>
        </w:rPr>
        <w:t xml:space="preserve">súčinnosti pri implementácii prípadného rozvoja a úprav </w:t>
      </w:r>
      <w:r w:rsidR="002C179C" w:rsidRPr="00B163FA">
        <w:rPr>
          <w:rFonts w:ascii="Cambria" w:hAnsi="Cambria"/>
        </w:rPr>
        <w:t>k</w:t>
      </w:r>
      <w:r w:rsidRPr="00DE28BC">
        <w:rPr>
          <w:rFonts w:ascii="Cambria" w:hAnsi="Cambria"/>
        </w:rPr>
        <w:t xml:space="preserve">artových štandardov zo strany Dodávateľa do zariadení tarifného vybavovania cestujúcich Dopravcu. </w:t>
      </w:r>
    </w:p>
    <w:p w14:paraId="70E4D638" w14:textId="31F4A444" w:rsidR="00EA26BE" w:rsidRPr="00DE28BC" w:rsidRDefault="00EA26BE" w:rsidP="00DE28BC">
      <w:pPr>
        <w:pStyle w:val="Heading2"/>
        <w:rPr>
          <w:rFonts w:ascii="Cambria" w:eastAsia="Calibri" w:hAnsi="Cambria" w:cs="Calibri"/>
        </w:rPr>
      </w:pPr>
      <w:r w:rsidRPr="00DE28BC">
        <w:rPr>
          <w:rFonts w:ascii="Cambria" w:eastAsia="Calibri" w:hAnsi="Cambria" w:cs="Calibri"/>
        </w:rPr>
        <w:t>V prípade porušenia akejkoľvek z povinností Dopravcu uvedených v</w:t>
      </w:r>
      <w:r w:rsidR="00EC38CF" w:rsidRPr="00B163FA">
        <w:rPr>
          <w:rFonts w:ascii="Cambria" w:eastAsia="Calibri" w:hAnsi="Cambria" w:cs="Calibri"/>
        </w:rPr>
        <w:t xml:space="preserve"> bode</w:t>
      </w:r>
      <w:r w:rsidRPr="00DE28BC">
        <w:rPr>
          <w:rFonts w:ascii="Cambria" w:eastAsia="Calibri" w:hAnsi="Cambria" w:cs="Calibri"/>
        </w:rPr>
        <w:t xml:space="preserve"> </w:t>
      </w:r>
      <w:r w:rsidR="00EC38CF" w:rsidRPr="00B163FA">
        <w:rPr>
          <w:rFonts w:ascii="Cambria" w:eastAsia="Calibri" w:hAnsi="Cambria" w:cs="Calibri"/>
        </w:rPr>
        <w:fldChar w:fldCharType="begin"/>
      </w:r>
      <w:r w:rsidR="00EC38CF" w:rsidRPr="00B163FA">
        <w:rPr>
          <w:rFonts w:ascii="Cambria" w:eastAsia="Calibri" w:hAnsi="Cambria" w:cs="Calibri"/>
        </w:rPr>
        <w:instrText xml:space="preserve"> REF _Ref76466506 \r \h </w:instrText>
      </w:r>
      <w:r w:rsidR="00EC38CF" w:rsidRPr="00B163FA">
        <w:rPr>
          <w:rFonts w:ascii="Cambria" w:eastAsia="Calibri" w:hAnsi="Cambria" w:cs="Calibri"/>
        </w:rPr>
      </w:r>
      <w:r w:rsidR="00EC38CF" w:rsidRPr="00B163FA">
        <w:rPr>
          <w:rFonts w:ascii="Cambria" w:eastAsia="Calibri" w:hAnsi="Cambria" w:cs="Calibri"/>
        </w:rPr>
        <w:fldChar w:fldCharType="separate"/>
      </w:r>
      <w:r w:rsidR="009A6329">
        <w:rPr>
          <w:rFonts w:ascii="Cambria" w:eastAsia="Calibri" w:hAnsi="Cambria" w:cs="Calibri"/>
        </w:rPr>
        <w:t>12.2</w:t>
      </w:r>
      <w:r w:rsidR="00EC38CF" w:rsidRPr="00B163FA">
        <w:rPr>
          <w:rFonts w:ascii="Cambria" w:eastAsia="Calibri" w:hAnsi="Cambria" w:cs="Calibri"/>
        </w:rPr>
        <w:fldChar w:fldCharType="end"/>
      </w:r>
      <w:r w:rsidR="00EC38CF" w:rsidRPr="00B163FA">
        <w:rPr>
          <w:rFonts w:ascii="Cambria" w:eastAsia="Calibri" w:hAnsi="Cambria" w:cs="Calibri"/>
        </w:rPr>
        <w:t xml:space="preserve"> </w:t>
      </w:r>
      <w:r w:rsidRPr="00DE28BC">
        <w:rPr>
          <w:rFonts w:ascii="Cambria" w:eastAsia="Calibri" w:hAnsi="Cambria" w:cs="Calibri"/>
        </w:rPr>
        <w:t xml:space="preserve">vyššie, ktoré bude brániť </w:t>
      </w:r>
      <w:r w:rsidR="00EC38CF" w:rsidRPr="00B163FA">
        <w:rPr>
          <w:rFonts w:ascii="Cambria" w:eastAsia="Calibri" w:hAnsi="Cambria" w:cs="Calibri"/>
        </w:rPr>
        <w:t>zabezpečeniu kompatibility zariadení tarifného vybavovania cestujúcich Dopravcu s bezkontaktnými čipovými kartami používanými v rámci MHD mesta Zvolen</w:t>
      </w:r>
      <w:r w:rsidRPr="00DE28BC">
        <w:rPr>
          <w:rFonts w:ascii="Cambria" w:eastAsia="Calibri" w:hAnsi="Cambria" w:cs="Calibri"/>
        </w:rPr>
        <w:t>, je Dopravca povinný zaplatiť Objednávateľovi zmluvnú pokutu uvedenú v Prílohe č.</w:t>
      </w:r>
      <w:r w:rsidR="00EC38CF" w:rsidRPr="00B163FA">
        <w:rPr>
          <w:rFonts w:ascii="Cambria" w:eastAsia="Calibri" w:hAnsi="Cambria" w:cs="Calibri"/>
        </w:rPr>
        <w:t xml:space="preserve"> 6 tejto Zmluvy</w:t>
      </w:r>
      <w:r w:rsidRPr="00DE28BC">
        <w:rPr>
          <w:rFonts w:ascii="Cambria" w:eastAsia="Calibri" w:hAnsi="Cambria" w:cs="Calibri"/>
        </w:rPr>
        <w:t xml:space="preserve"> za každé takéto porušenie povinností. Týmto nie je dotknutý nárok Objednávateľa na náhradu celej škody spôsobenej porušením týchto povinností Dopravcu. </w:t>
      </w:r>
    </w:p>
    <w:p w14:paraId="15FB1164" w14:textId="39FD9D17" w:rsidR="00EA26BE" w:rsidRPr="00DE28BC" w:rsidRDefault="00EA26BE" w:rsidP="00DE28BC">
      <w:pPr>
        <w:pStyle w:val="Heading2"/>
        <w:rPr>
          <w:rFonts w:ascii="Cambria" w:eastAsia="Calibri" w:hAnsi="Cambria" w:cs="Calibri"/>
        </w:rPr>
      </w:pPr>
      <w:r w:rsidRPr="00DE28BC">
        <w:rPr>
          <w:rFonts w:ascii="Cambria" w:eastAsia="Calibri" w:hAnsi="Cambria" w:cs="Calibri"/>
        </w:rPr>
        <w:t xml:space="preserve">Pre vylúčenie pochybností Dopravca berie na vedomie, že </w:t>
      </w:r>
      <w:r w:rsidR="00F07725" w:rsidRPr="00B163FA">
        <w:rPr>
          <w:rFonts w:ascii="Cambria" w:eastAsia="Calibri" w:hAnsi="Cambria" w:cs="Calibri"/>
        </w:rPr>
        <w:t xml:space="preserve">súčasťou plnenia Dodávateľa </w:t>
      </w:r>
      <w:r w:rsidRPr="00DE28BC">
        <w:rPr>
          <w:rFonts w:ascii="Cambria" w:eastAsia="Calibri" w:hAnsi="Cambria" w:cs="Calibri"/>
        </w:rPr>
        <w:t xml:space="preserve">nie je: </w:t>
      </w:r>
    </w:p>
    <w:p w14:paraId="69BF5DAE" w14:textId="77562B62" w:rsidR="00EA26BE" w:rsidRPr="00DE28BC" w:rsidRDefault="00EA26BE" w:rsidP="00DE28BC">
      <w:pPr>
        <w:pStyle w:val="Heading4"/>
        <w:rPr>
          <w:rFonts w:ascii="Cambria" w:eastAsia="Calibri" w:hAnsi="Cambria" w:cs="Calibri"/>
        </w:rPr>
      </w:pPr>
      <w:r w:rsidRPr="00DE28BC">
        <w:rPr>
          <w:rFonts w:ascii="Cambria" w:eastAsia="Calibri" w:hAnsi="Cambria" w:cs="Calibri"/>
        </w:rPr>
        <w:t xml:space="preserve">samotná implementácia </w:t>
      </w:r>
      <w:r w:rsidR="00F07725" w:rsidRPr="00B163FA">
        <w:rPr>
          <w:rFonts w:ascii="Cambria" w:eastAsia="Calibri" w:hAnsi="Cambria" w:cs="Calibri"/>
        </w:rPr>
        <w:t>k</w:t>
      </w:r>
      <w:r w:rsidRPr="00DE28BC">
        <w:rPr>
          <w:rFonts w:ascii="Cambria" w:eastAsia="Calibri" w:hAnsi="Cambria" w:cs="Calibri"/>
        </w:rPr>
        <w:t xml:space="preserve">artových štandardov do zariadení tarifného vybavovania cestujúcich Dopravcu, ktorú si Dopravca bude uhrádzať na vlastné náklady podľa dohody s jeho dodávateľom zariadení tarifného vybavovania cestujúcich, resp. dodávateľom IT riešení do zariadení tarifného vybavovania cestujúcich; </w:t>
      </w:r>
    </w:p>
    <w:p w14:paraId="752995C6" w14:textId="1765C0EB" w:rsidR="00EA26BE" w:rsidRPr="00DE28BC" w:rsidRDefault="00EA26BE" w:rsidP="00DE28BC">
      <w:pPr>
        <w:pStyle w:val="Heading4"/>
        <w:rPr>
          <w:rFonts w:ascii="Cambria" w:eastAsia="Calibri" w:hAnsi="Cambria" w:cs="Calibri"/>
        </w:rPr>
      </w:pPr>
      <w:r w:rsidRPr="00DE28BC">
        <w:rPr>
          <w:rFonts w:ascii="Cambria" w:eastAsia="Calibri" w:hAnsi="Cambria" w:cs="Calibri"/>
        </w:rPr>
        <w:lastRenderedPageBreak/>
        <w:t xml:space="preserve">rozvoj, resp. úpravy </w:t>
      </w:r>
      <w:r w:rsidR="00F07725" w:rsidRPr="00B163FA">
        <w:rPr>
          <w:rFonts w:ascii="Cambria" w:eastAsia="Calibri" w:hAnsi="Cambria" w:cs="Calibri"/>
        </w:rPr>
        <w:t>k</w:t>
      </w:r>
      <w:r w:rsidRPr="00DE28BC">
        <w:rPr>
          <w:rFonts w:ascii="Cambria" w:eastAsia="Calibri" w:hAnsi="Cambria" w:cs="Calibri"/>
        </w:rPr>
        <w:t xml:space="preserve">artových štandardov realizované z iniciatívy Dopravcu, ktoré si Dopravca bude uhrádzať na vlastné náklady podľa jeho dohody s Dodávateľom; </w:t>
      </w:r>
      <w:r w:rsidR="002B67C4" w:rsidRPr="00B163FA">
        <w:rPr>
          <w:rFonts w:ascii="Cambria" w:eastAsia="Calibri" w:hAnsi="Cambria" w:cs="Calibri"/>
        </w:rPr>
        <w:t>a</w:t>
      </w:r>
    </w:p>
    <w:p w14:paraId="2A59E7C1" w14:textId="4DFD71A7" w:rsidR="00EA26BE" w:rsidRPr="00DE28BC" w:rsidRDefault="00EA26BE" w:rsidP="00DE28BC">
      <w:pPr>
        <w:pStyle w:val="Heading4"/>
        <w:rPr>
          <w:rFonts w:ascii="Cambria" w:eastAsia="Calibri" w:hAnsi="Cambria" w:cs="Calibri"/>
        </w:rPr>
      </w:pPr>
      <w:r w:rsidRPr="00DE28BC">
        <w:rPr>
          <w:rFonts w:ascii="Cambria" w:eastAsia="Calibri" w:hAnsi="Cambria" w:cs="Calibri"/>
        </w:rPr>
        <w:t>inicializácia bezkontaktných čipových kariet používaných v</w:t>
      </w:r>
      <w:r w:rsidR="00DE56AB" w:rsidRPr="00DE28BC">
        <w:rPr>
          <w:rFonts w:ascii="Cambria" w:eastAsia="Calibri" w:hAnsi="Cambria" w:cs="Calibri"/>
        </w:rPr>
        <w:t xml:space="preserve"> rámci MHD mesta Zvolen</w:t>
      </w:r>
      <w:r w:rsidRPr="00DE28BC">
        <w:rPr>
          <w:rFonts w:ascii="Cambria" w:eastAsia="Calibri" w:hAnsi="Cambria" w:cs="Calibri"/>
        </w:rPr>
        <w:t xml:space="preserve">, ktorá je tiež nevyhnutná na zabezpečenie kompatibility zariadení tarifného vybavovania cestujúcich Dopravcu s bezkontaktnými čipovými kartami používanými </w:t>
      </w:r>
      <w:r w:rsidR="00DE56AB" w:rsidRPr="00DE28BC">
        <w:rPr>
          <w:rFonts w:ascii="Cambria" w:eastAsia="Calibri" w:hAnsi="Cambria" w:cs="Calibri"/>
        </w:rPr>
        <w:t>v rámci MHD mesta Zvolen</w:t>
      </w:r>
      <w:r w:rsidRPr="00DE28BC">
        <w:rPr>
          <w:rFonts w:ascii="Cambria" w:eastAsia="Calibri" w:hAnsi="Cambria" w:cs="Calibri"/>
        </w:rPr>
        <w:t xml:space="preserve">, ktorú si je Dopravca povinný uhrádzať na vlastné náklady tak, aby bezkontaktné čipové karty v súčasnosti používané </w:t>
      </w:r>
      <w:r w:rsidR="00DE56AB" w:rsidRPr="00DE28BC">
        <w:rPr>
          <w:rFonts w:ascii="Cambria" w:eastAsia="Calibri" w:hAnsi="Cambria" w:cs="Calibri"/>
        </w:rPr>
        <w:t>v rámci MHD mesta Zvolen</w:t>
      </w:r>
      <w:r w:rsidRPr="00DE28BC">
        <w:rPr>
          <w:rFonts w:ascii="Cambria" w:eastAsia="Calibri" w:hAnsi="Cambria" w:cs="Calibri"/>
        </w:rPr>
        <w:t xml:space="preserve"> a v budúcnosti vydané boli kompatibilné so zariadeniami tarifného vybavovania cestujúcich Dopravcu. </w:t>
      </w:r>
    </w:p>
    <w:p w14:paraId="1A457C61" w14:textId="0F3F1684" w:rsidR="00EA26BE" w:rsidRPr="00DE28BC" w:rsidRDefault="00EA26BE" w:rsidP="00DE28BC">
      <w:pPr>
        <w:pStyle w:val="Heading2"/>
        <w:rPr>
          <w:rFonts w:ascii="Cambria" w:eastAsia="Calibri" w:hAnsi="Cambria" w:cs="Calibri"/>
        </w:rPr>
      </w:pPr>
      <w:r w:rsidRPr="00DE28BC">
        <w:rPr>
          <w:rFonts w:ascii="Cambria" w:eastAsia="Calibri" w:hAnsi="Cambria" w:cs="Calibri"/>
        </w:rPr>
        <w:t xml:space="preserve">Pre vylúčenie pochybností Zmluvné strany uvádzajú, že </w:t>
      </w:r>
      <w:r w:rsidR="00DE56AB" w:rsidRPr="00B163FA">
        <w:rPr>
          <w:rFonts w:ascii="Cambria" w:eastAsia="Calibri" w:hAnsi="Cambria" w:cs="Calibri"/>
        </w:rPr>
        <w:t>Objednávateľ</w:t>
      </w:r>
      <w:r w:rsidRPr="00DE28BC">
        <w:rPr>
          <w:rFonts w:ascii="Cambria" w:eastAsia="Calibri" w:hAnsi="Cambria" w:cs="Calibri"/>
        </w:rPr>
        <w:t xml:space="preserve"> pre Dopravcu zabezpečí tiež tzv. SAM moduly (hardvérové moduly určené pre zariadenia tarifného vybavovania cestujúcich, ktoré umožňujú bezpečnú komunikáciu s bezkontaktnými  čipovými kartami používanými </w:t>
      </w:r>
      <w:r w:rsidR="00DE56AB" w:rsidRPr="00DE28BC">
        <w:rPr>
          <w:rFonts w:ascii="Cambria" w:eastAsia="Calibri" w:hAnsi="Cambria" w:cs="Calibri"/>
        </w:rPr>
        <w:t>v rámci MHD mesta Zvolen</w:t>
      </w:r>
      <w:r w:rsidRPr="00DE28BC">
        <w:rPr>
          <w:rFonts w:ascii="Cambria" w:eastAsia="Calibri" w:hAnsi="Cambria" w:cs="Calibri"/>
        </w:rPr>
        <w:t xml:space="preserve">) a ktoré sú rovnako nevyhnutné na zabezpečenie kompatibility podľa tohto </w:t>
      </w:r>
      <w:r w:rsidR="00FE00AC" w:rsidRPr="00B163FA">
        <w:rPr>
          <w:rFonts w:ascii="Cambria" w:eastAsia="Calibri" w:hAnsi="Cambria" w:cs="Calibri"/>
        </w:rPr>
        <w:t xml:space="preserve">článku </w:t>
      </w:r>
      <w:r w:rsidR="00FE00AC" w:rsidRPr="00B163FA">
        <w:rPr>
          <w:rFonts w:ascii="Cambria" w:eastAsia="Calibri" w:hAnsi="Cambria" w:cs="Calibri"/>
        </w:rPr>
        <w:fldChar w:fldCharType="begin"/>
      </w:r>
      <w:r w:rsidR="00FE00AC" w:rsidRPr="00B163FA">
        <w:rPr>
          <w:rFonts w:ascii="Cambria" w:eastAsia="Calibri" w:hAnsi="Cambria" w:cs="Calibri"/>
        </w:rPr>
        <w:instrText xml:space="preserve"> REF _Ref76466820 \r \h </w:instrText>
      </w:r>
      <w:r w:rsidR="00FE00AC" w:rsidRPr="00B163FA">
        <w:rPr>
          <w:rFonts w:ascii="Cambria" w:eastAsia="Calibri" w:hAnsi="Cambria" w:cs="Calibri"/>
        </w:rPr>
      </w:r>
      <w:r w:rsidR="00FE00AC" w:rsidRPr="00B163FA">
        <w:rPr>
          <w:rFonts w:ascii="Cambria" w:eastAsia="Calibri" w:hAnsi="Cambria" w:cs="Calibri"/>
        </w:rPr>
        <w:fldChar w:fldCharType="separate"/>
      </w:r>
      <w:r w:rsidR="009A6329">
        <w:rPr>
          <w:rFonts w:ascii="Cambria" w:eastAsia="Calibri" w:hAnsi="Cambria" w:cs="Calibri"/>
        </w:rPr>
        <w:t>12</w:t>
      </w:r>
      <w:r w:rsidR="00FE00AC" w:rsidRPr="00B163FA">
        <w:rPr>
          <w:rFonts w:ascii="Cambria" w:eastAsia="Calibri" w:hAnsi="Cambria" w:cs="Calibri"/>
        </w:rPr>
        <w:fldChar w:fldCharType="end"/>
      </w:r>
      <w:r w:rsidR="00FE00AC" w:rsidRPr="00B163FA">
        <w:rPr>
          <w:rFonts w:ascii="Cambria" w:eastAsia="Calibri" w:hAnsi="Cambria" w:cs="Calibri"/>
        </w:rPr>
        <w:t xml:space="preserve"> Zmluvy</w:t>
      </w:r>
      <w:r w:rsidRPr="00DE28BC">
        <w:rPr>
          <w:rFonts w:ascii="Cambria" w:eastAsia="Calibri" w:hAnsi="Cambria" w:cs="Calibri"/>
        </w:rPr>
        <w:t xml:space="preserve">, a to na základe osobitnej zmluvy s Dodávateľom. Tieto SAM moduly </w:t>
      </w:r>
      <w:r w:rsidR="00FE00AC" w:rsidRPr="00B163FA">
        <w:rPr>
          <w:rFonts w:ascii="Cambria" w:eastAsia="Calibri" w:hAnsi="Cambria" w:cs="Calibri"/>
        </w:rPr>
        <w:t>Objednávateľ</w:t>
      </w:r>
      <w:r w:rsidRPr="00DE28BC">
        <w:rPr>
          <w:rFonts w:ascii="Cambria" w:eastAsia="Calibri" w:hAnsi="Cambria" w:cs="Calibri"/>
        </w:rPr>
        <w:t xml:space="preserve"> bezodplatne poskytne Dopravcovi počas platnosti tejto Zmluvy v dostatočnom časovom predstihu do užívania. Implementáciu (inštaláciu) SAM modulov do zariadení tarifného vybavovania cestujúcich si Dopravca zabezpečí na vlastné náklady. Dopravca je však povinný poskytovať </w:t>
      </w:r>
      <w:r w:rsidR="00FE00AC" w:rsidRPr="00B163FA">
        <w:rPr>
          <w:rFonts w:ascii="Cambria" w:eastAsia="Calibri" w:hAnsi="Cambria" w:cs="Calibri"/>
        </w:rPr>
        <w:t>Objednávateľovi</w:t>
      </w:r>
      <w:r w:rsidRPr="00DE28BC">
        <w:rPr>
          <w:rFonts w:ascii="Cambria" w:eastAsia="Calibri" w:hAnsi="Cambria" w:cs="Calibri"/>
        </w:rPr>
        <w:t xml:space="preserve"> bez zbytočného odkladu na požiadanie všetky údaje v rozsahu nevyhnutnom na identifikáciu priestorov, v ktorých budú SAM moduly nainštalované v tarifných zariadeniach vybavovania cestujúcich umiestnené. Zároveň Dopravca je povinný umožniť Dodávateľovi správu SAM modulov, vrátane aktualizácie aplikácie a dát v SAM moduloch, a poskytnúť mu pre tento účel potrebnú súčinnosť</w:t>
      </w:r>
      <w:r w:rsidR="00F61890" w:rsidRPr="00B163FA">
        <w:rPr>
          <w:rFonts w:ascii="Cambria" w:eastAsia="Calibri" w:hAnsi="Cambria" w:cs="Calibri"/>
        </w:rPr>
        <w:t>.</w:t>
      </w:r>
      <w:r w:rsidRPr="00DE28BC">
        <w:rPr>
          <w:rFonts w:ascii="Cambria" w:eastAsia="Calibri" w:hAnsi="Cambria" w:cs="Calibri"/>
        </w:rPr>
        <w:t xml:space="preserve"> </w:t>
      </w:r>
    </w:p>
    <w:p w14:paraId="030361C5" w14:textId="0D17FE2E" w:rsidR="00EA26BE" w:rsidRPr="00DE28BC" w:rsidRDefault="00EA26BE" w:rsidP="00DE28BC">
      <w:pPr>
        <w:pStyle w:val="Heading2"/>
        <w:rPr>
          <w:rFonts w:ascii="Cambria" w:eastAsia="Calibri" w:hAnsi="Cambria" w:cs="Calibri"/>
        </w:rPr>
      </w:pPr>
      <w:r w:rsidRPr="00DE28BC">
        <w:rPr>
          <w:rFonts w:ascii="Cambria" w:eastAsia="Calibri" w:hAnsi="Cambria" w:cs="Calibri"/>
        </w:rPr>
        <w:t xml:space="preserve">V prípade, ak tarifné zariadenia vybavovania cestujúcich Dopravcu budú umožňovať prácu s bezkontaktnými čipovými kartami používanými </w:t>
      </w:r>
      <w:r w:rsidR="00B163FA" w:rsidRPr="00DE28BC">
        <w:rPr>
          <w:rFonts w:ascii="Cambria" w:eastAsia="Calibri" w:hAnsi="Cambria" w:cs="Calibri"/>
        </w:rPr>
        <w:t>v rámci MHD mesta Zvolen</w:t>
      </w:r>
      <w:r w:rsidR="00B163FA" w:rsidRPr="00B163FA">
        <w:rPr>
          <w:rFonts w:ascii="Cambria" w:eastAsia="Calibri" w:hAnsi="Cambria" w:cs="Calibri"/>
        </w:rPr>
        <w:t xml:space="preserve"> </w:t>
      </w:r>
      <w:r w:rsidRPr="00DE28BC">
        <w:rPr>
          <w:rFonts w:ascii="Cambria" w:eastAsia="Calibri" w:hAnsi="Cambria" w:cs="Calibri"/>
        </w:rPr>
        <w:t xml:space="preserve">aj bez poskytnutia služby </w:t>
      </w:r>
      <w:r w:rsidR="00B163FA" w:rsidRPr="00B163FA">
        <w:rPr>
          <w:rFonts w:ascii="Cambria" w:eastAsia="Calibri" w:hAnsi="Cambria" w:cs="Calibri"/>
        </w:rPr>
        <w:t xml:space="preserve">Dopravcu podľa tohto článku </w:t>
      </w:r>
      <w:r w:rsidR="00B163FA">
        <w:rPr>
          <w:rFonts w:ascii="Cambria" w:eastAsia="Calibri" w:hAnsi="Cambria" w:cs="Calibri"/>
        </w:rPr>
        <w:fldChar w:fldCharType="begin"/>
      </w:r>
      <w:r w:rsidR="00B163FA">
        <w:rPr>
          <w:rFonts w:ascii="Cambria" w:eastAsia="Calibri" w:hAnsi="Cambria" w:cs="Calibri"/>
        </w:rPr>
        <w:instrText xml:space="preserve"> REF _Ref76466820 \r \h </w:instrText>
      </w:r>
      <w:r w:rsidR="00B163FA">
        <w:rPr>
          <w:rFonts w:ascii="Cambria" w:eastAsia="Calibri" w:hAnsi="Cambria" w:cs="Calibri"/>
        </w:rPr>
      </w:r>
      <w:r w:rsidR="00B163FA">
        <w:rPr>
          <w:rFonts w:ascii="Cambria" w:eastAsia="Calibri" w:hAnsi="Cambria" w:cs="Calibri"/>
        </w:rPr>
        <w:fldChar w:fldCharType="separate"/>
      </w:r>
      <w:r w:rsidR="009A6329">
        <w:rPr>
          <w:rFonts w:ascii="Cambria" w:eastAsia="Calibri" w:hAnsi="Cambria" w:cs="Calibri"/>
        </w:rPr>
        <w:t>12</w:t>
      </w:r>
      <w:r w:rsidR="00B163FA">
        <w:rPr>
          <w:rFonts w:ascii="Cambria" w:eastAsia="Calibri" w:hAnsi="Cambria" w:cs="Calibri"/>
        </w:rPr>
        <w:fldChar w:fldCharType="end"/>
      </w:r>
      <w:r w:rsidR="00B163FA">
        <w:rPr>
          <w:rFonts w:ascii="Cambria" w:eastAsia="Calibri" w:hAnsi="Cambria" w:cs="Calibri"/>
        </w:rPr>
        <w:t xml:space="preserve"> Zmluvy</w:t>
      </w:r>
      <w:r w:rsidRPr="00DE28BC">
        <w:rPr>
          <w:rFonts w:ascii="Cambria" w:eastAsia="Calibri" w:hAnsi="Cambria" w:cs="Calibri"/>
        </w:rPr>
        <w:t>, tento</w:t>
      </w:r>
      <w:r w:rsidR="00B163FA">
        <w:rPr>
          <w:rFonts w:ascii="Cambria" w:eastAsia="Calibri" w:hAnsi="Cambria" w:cs="Calibri"/>
        </w:rPr>
        <w:t xml:space="preserve"> článok</w:t>
      </w:r>
      <w:r w:rsidRPr="00DE28BC">
        <w:rPr>
          <w:rFonts w:ascii="Cambria" w:eastAsia="Calibri" w:hAnsi="Cambria" w:cs="Calibri"/>
        </w:rPr>
        <w:t xml:space="preserve"> </w:t>
      </w:r>
      <w:r w:rsidR="00B163FA">
        <w:rPr>
          <w:rFonts w:ascii="Cambria" w:eastAsia="Calibri" w:hAnsi="Cambria" w:cs="Calibri"/>
        </w:rPr>
        <w:fldChar w:fldCharType="begin"/>
      </w:r>
      <w:r w:rsidR="00B163FA">
        <w:rPr>
          <w:rFonts w:ascii="Cambria" w:eastAsia="Calibri" w:hAnsi="Cambria" w:cs="Calibri"/>
        </w:rPr>
        <w:instrText xml:space="preserve"> REF _Ref76466820 \r \h </w:instrText>
      </w:r>
      <w:r w:rsidR="00B163FA">
        <w:rPr>
          <w:rFonts w:ascii="Cambria" w:eastAsia="Calibri" w:hAnsi="Cambria" w:cs="Calibri"/>
        </w:rPr>
      </w:r>
      <w:r w:rsidR="00B163FA">
        <w:rPr>
          <w:rFonts w:ascii="Cambria" w:eastAsia="Calibri" w:hAnsi="Cambria" w:cs="Calibri"/>
        </w:rPr>
        <w:fldChar w:fldCharType="separate"/>
      </w:r>
      <w:r w:rsidR="009A6329">
        <w:rPr>
          <w:rFonts w:ascii="Cambria" w:eastAsia="Calibri" w:hAnsi="Cambria" w:cs="Calibri"/>
        </w:rPr>
        <w:t>12</w:t>
      </w:r>
      <w:r w:rsidR="00B163FA">
        <w:rPr>
          <w:rFonts w:ascii="Cambria" w:eastAsia="Calibri" w:hAnsi="Cambria" w:cs="Calibri"/>
        </w:rPr>
        <w:fldChar w:fldCharType="end"/>
      </w:r>
      <w:r w:rsidR="00B163FA">
        <w:rPr>
          <w:rFonts w:ascii="Cambria" w:eastAsia="Calibri" w:hAnsi="Cambria" w:cs="Calibri"/>
        </w:rPr>
        <w:t xml:space="preserve"> Zmluvy</w:t>
      </w:r>
      <w:r w:rsidR="00B163FA" w:rsidRPr="00B163FA">
        <w:rPr>
          <w:rFonts w:ascii="Cambria" w:eastAsia="Calibri" w:hAnsi="Cambria" w:cs="Calibri"/>
        </w:rPr>
        <w:t xml:space="preserve"> </w:t>
      </w:r>
      <w:r w:rsidRPr="00DE28BC">
        <w:rPr>
          <w:rFonts w:ascii="Cambria" w:eastAsia="Calibri" w:hAnsi="Cambria" w:cs="Calibri"/>
        </w:rPr>
        <w:t xml:space="preserve">sa nebude uplatňovať. </w:t>
      </w:r>
    </w:p>
    <w:p w14:paraId="2C3BF0CC" w14:textId="77777777" w:rsidR="00E769EC" w:rsidRPr="007F0177" w:rsidRDefault="00E769EC" w:rsidP="00E769EC">
      <w:pPr>
        <w:pStyle w:val="Heading1"/>
        <w:rPr>
          <w:rFonts w:ascii="Cambria" w:hAnsi="Cambria"/>
        </w:rPr>
      </w:pPr>
      <w:r w:rsidRPr="007F0177">
        <w:rPr>
          <w:rFonts w:ascii="Cambria" w:hAnsi="Cambria"/>
        </w:rPr>
        <w:t xml:space="preserve">Odškodnenie a sankcie </w:t>
      </w:r>
    </w:p>
    <w:p w14:paraId="1291895F" w14:textId="77777777" w:rsidR="00E769EC" w:rsidRPr="007F0177" w:rsidRDefault="00E769EC" w:rsidP="00E769EC">
      <w:pPr>
        <w:pStyle w:val="Heading2"/>
        <w:rPr>
          <w:rFonts w:ascii="Cambria" w:hAnsi="Cambria"/>
        </w:rPr>
      </w:pPr>
      <w:r w:rsidRPr="007F0177">
        <w:rPr>
          <w:rFonts w:ascii="Cambria" w:hAnsi="Cambria"/>
        </w:rPr>
        <w:t xml:space="preserve">Ak Zmluvná strana poruší akúkoľvek svoju povinnosť, zaväzuje sa druhej Zmluvnej strane nahradiť škodu, ktoré druhej Zmluvnej strane vzniknú v súvislosti a/alebo v dôsledku porušenia povinnosti porušujúcej Zmluvnej strany v súlade s ustanoveniami § 373 a </w:t>
      </w:r>
      <w:proofErr w:type="spellStart"/>
      <w:r w:rsidRPr="007F0177">
        <w:rPr>
          <w:rFonts w:ascii="Cambria" w:hAnsi="Cambria"/>
        </w:rPr>
        <w:t>nasl</w:t>
      </w:r>
      <w:proofErr w:type="spellEnd"/>
      <w:r w:rsidRPr="007F0177">
        <w:rPr>
          <w:rFonts w:ascii="Cambria" w:hAnsi="Cambria"/>
        </w:rPr>
        <w:t>. Obchodného zákonníka.</w:t>
      </w:r>
    </w:p>
    <w:p w14:paraId="744FAB05" w14:textId="01A1D4CF" w:rsidR="00E769EC" w:rsidRPr="007F0177" w:rsidRDefault="00E769EC" w:rsidP="00E769EC">
      <w:pPr>
        <w:pStyle w:val="Heading2"/>
        <w:rPr>
          <w:rFonts w:ascii="Cambria" w:hAnsi="Cambria"/>
        </w:rPr>
      </w:pPr>
      <w:r w:rsidRPr="007F0177">
        <w:rPr>
          <w:rFonts w:ascii="Cambria" w:hAnsi="Cambria"/>
        </w:rPr>
        <w:t xml:space="preserve">Sankcie uložené príslušným orgánom z dôvodu nedodržiavania </w:t>
      </w:r>
      <w:r w:rsidR="002E48E6" w:rsidRPr="007F0177">
        <w:rPr>
          <w:rFonts w:ascii="Cambria" w:hAnsi="Cambria"/>
        </w:rPr>
        <w:t>Právnych</w:t>
      </w:r>
      <w:r w:rsidRPr="007F0177">
        <w:rPr>
          <w:rFonts w:ascii="Cambria" w:hAnsi="Cambria"/>
        </w:rPr>
        <w:t xml:space="preserve"> predpisov </w:t>
      </w:r>
      <w:r w:rsidR="002E48E6" w:rsidRPr="007F0177">
        <w:rPr>
          <w:rFonts w:ascii="Cambria" w:hAnsi="Cambria"/>
        </w:rPr>
        <w:t>Dopravcom</w:t>
      </w:r>
      <w:r w:rsidRPr="007F0177">
        <w:rPr>
          <w:rFonts w:ascii="Cambria" w:hAnsi="Cambria"/>
        </w:rPr>
        <w:t xml:space="preserve"> pri plnení tejto Zmluvy znáša </w:t>
      </w:r>
      <w:r w:rsidR="002E48E6" w:rsidRPr="007F0177">
        <w:rPr>
          <w:rFonts w:ascii="Cambria" w:hAnsi="Cambria"/>
        </w:rPr>
        <w:t>Dopravca</w:t>
      </w:r>
      <w:r w:rsidRPr="007F0177">
        <w:rPr>
          <w:rFonts w:ascii="Cambria" w:hAnsi="Cambria"/>
        </w:rPr>
        <w:t xml:space="preserve"> v plnom rozsahu. Avšak, ak bude príslušným orgánom uložená pokuta v dôsledku porušenia povinnosti </w:t>
      </w:r>
      <w:r w:rsidR="002E48E6" w:rsidRPr="007F0177">
        <w:rPr>
          <w:rFonts w:ascii="Cambria" w:hAnsi="Cambria"/>
        </w:rPr>
        <w:t>Dopravcu</w:t>
      </w:r>
      <w:r w:rsidRPr="007F0177">
        <w:rPr>
          <w:rFonts w:ascii="Cambria" w:hAnsi="Cambria"/>
        </w:rPr>
        <w:t xml:space="preserve"> priamo </w:t>
      </w:r>
      <w:r w:rsidR="002E48E6" w:rsidRPr="007F0177">
        <w:rPr>
          <w:rFonts w:ascii="Cambria" w:hAnsi="Cambria"/>
        </w:rPr>
        <w:t>Objednávateľovi</w:t>
      </w:r>
      <w:r w:rsidRPr="007F0177">
        <w:rPr>
          <w:rFonts w:ascii="Cambria" w:hAnsi="Cambria"/>
        </w:rPr>
        <w:t xml:space="preserve">, je </w:t>
      </w:r>
      <w:r w:rsidR="002E48E6" w:rsidRPr="007F0177">
        <w:rPr>
          <w:rFonts w:ascii="Cambria" w:hAnsi="Cambria"/>
        </w:rPr>
        <w:t>Dopravca</w:t>
      </w:r>
      <w:r w:rsidRPr="007F0177">
        <w:rPr>
          <w:rFonts w:ascii="Cambria" w:hAnsi="Cambria"/>
        </w:rPr>
        <w:t xml:space="preserve"> povinný nahradiť </w:t>
      </w:r>
      <w:r w:rsidR="002E48E6" w:rsidRPr="007F0177">
        <w:rPr>
          <w:rFonts w:ascii="Cambria" w:hAnsi="Cambria"/>
        </w:rPr>
        <w:t>Objednávateľovi</w:t>
      </w:r>
      <w:r w:rsidRPr="007F0177">
        <w:rPr>
          <w:rFonts w:ascii="Cambria" w:hAnsi="Cambria"/>
        </w:rPr>
        <w:t xml:space="preserve"> sumu uloženej pokuty v plnom rozsahu; tým nie je dotknutý nárok </w:t>
      </w:r>
      <w:r w:rsidR="002E48E6" w:rsidRPr="007F0177">
        <w:rPr>
          <w:rFonts w:ascii="Cambria" w:hAnsi="Cambria"/>
        </w:rPr>
        <w:t>Objednávateľa</w:t>
      </w:r>
      <w:r w:rsidRPr="007F0177">
        <w:rPr>
          <w:rFonts w:ascii="Cambria" w:hAnsi="Cambria"/>
        </w:rPr>
        <w:t xml:space="preserve"> na zaplatenie prípadnej zmluvnej pokuty alebo nárok na náhradu inej škody spôsobenej v dôsledku a/alebo v súvislosti s udelením pokuty </w:t>
      </w:r>
      <w:r w:rsidR="002E48E6" w:rsidRPr="007F0177">
        <w:rPr>
          <w:rFonts w:ascii="Cambria" w:hAnsi="Cambria"/>
        </w:rPr>
        <w:t>Objednávateľovi</w:t>
      </w:r>
      <w:r w:rsidRPr="007F0177">
        <w:rPr>
          <w:rFonts w:ascii="Cambria" w:hAnsi="Cambria"/>
        </w:rPr>
        <w:t>.</w:t>
      </w:r>
    </w:p>
    <w:p w14:paraId="386DC3F2" w14:textId="771459E0" w:rsidR="002E48E6" w:rsidRPr="007F0177" w:rsidRDefault="003C4A6B" w:rsidP="002E48E6">
      <w:pPr>
        <w:pStyle w:val="Heading2"/>
        <w:rPr>
          <w:rFonts w:ascii="Cambria" w:hAnsi="Cambria"/>
        </w:rPr>
      </w:pPr>
      <w:r w:rsidRPr="007F0177">
        <w:rPr>
          <w:rFonts w:ascii="Cambria" w:hAnsi="Cambria"/>
        </w:rPr>
        <w:t>V prípade, že nastane niektorá z okolností uvedených v Prílohe č.</w:t>
      </w:r>
      <w:r w:rsidR="00F066CD">
        <w:rPr>
          <w:rFonts w:ascii="Cambria" w:hAnsi="Cambria"/>
        </w:rPr>
        <w:t>6</w:t>
      </w:r>
      <w:r w:rsidRPr="007F0177">
        <w:rPr>
          <w:rFonts w:ascii="Cambria" w:hAnsi="Cambria"/>
        </w:rPr>
        <w:t xml:space="preserve"> má Objednávateľ na základe faktúry nárok požadovať od Dopravcu zaplatenie a Dopravca je v prípade uplatnenia takého nároku zo strany Objednávateľa povinný Objednávateľovi zaplatiť zmluvné pokuty (pre vylúčenie pochybností, pre každý prípad, kedy nastane akákoľvek z nižšie uvedených okolností, t. j. kedykoľvek aj opakovane) uvedené v Prílohe č. </w:t>
      </w:r>
      <w:r w:rsidR="00F066CD">
        <w:rPr>
          <w:rFonts w:ascii="Cambria" w:hAnsi="Cambria"/>
        </w:rPr>
        <w:t>6</w:t>
      </w:r>
      <w:r w:rsidR="00F066CD" w:rsidRPr="007F0177">
        <w:rPr>
          <w:rFonts w:ascii="Cambria" w:hAnsi="Cambria"/>
        </w:rPr>
        <w:t>.</w:t>
      </w:r>
    </w:p>
    <w:p w14:paraId="2F60D0C9" w14:textId="55B0F4DE" w:rsidR="00E769EC" w:rsidRPr="007F0177" w:rsidRDefault="00E769EC" w:rsidP="00E769EC">
      <w:pPr>
        <w:pStyle w:val="Heading2"/>
        <w:rPr>
          <w:rFonts w:ascii="Cambria" w:hAnsi="Cambria"/>
        </w:rPr>
      </w:pPr>
      <w:r w:rsidRPr="007F0177">
        <w:rPr>
          <w:rFonts w:ascii="Cambria" w:hAnsi="Cambria"/>
        </w:rPr>
        <w:lastRenderedPageBreak/>
        <w:t xml:space="preserve">Prijímateľ má právo domáhať sa popri zmluvnej pokute, na ktorú má nárok podľa príslušných ustanovení tejto Zmluvy, od </w:t>
      </w:r>
      <w:r w:rsidR="00FD3073" w:rsidRPr="007F0177">
        <w:rPr>
          <w:rFonts w:ascii="Cambria" w:hAnsi="Cambria"/>
        </w:rPr>
        <w:t>Dopravcu</w:t>
      </w:r>
      <w:r w:rsidRPr="007F0177">
        <w:rPr>
          <w:rFonts w:ascii="Cambria" w:hAnsi="Cambria"/>
        </w:rPr>
        <w:t xml:space="preserve"> v plnom rozsahu náhrady škody spôsobenej porušením povinnosti, na ktorú sa vzťahuje takáto zmluvná pokuta.</w:t>
      </w:r>
    </w:p>
    <w:p w14:paraId="30366D23" w14:textId="4FAC55F0" w:rsidR="00E769EC" w:rsidRPr="007F0177" w:rsidRDefault="00E769EC" w:rsidP="00E769EC">
      <w:pPr>
        <w:pStyle w:val="Heading2"/>
        <w:rPr>
          <w:rFonts w:ascii="Cambria" w:hAnsi="Cambria"/>
        </w:rPr>
      </w:pPr>
      <w:r w:rsidRPr="007F0177">
        <w:rPr>
          <w:rFonts w:ascii="Cambria" w:hAnsi="Cambria"/>
        </w:rPr>
        <w:t xml:space="preserve">V prípade, ak Zmluvná strana neuhradí včas svoj peňažný záväzok podľa tejto Zmluvy, je druhá Zmluvná strana od prvého dňa omeškania oprávnená požadovať od Zmluvnej strany v omeškaní úrok z omeškania vo výške </w:t>
      </w:r>
      <w:r w:rsidR="00FD3073" w:rsidRPr="007F0177">
        <w:rPr>
          <w:rFonts w:ascii="Cambria" w:hAnsi="Cambria"/>
        </w:rPr>
        <w:t>8</w:t>
      </w:r>
      <w:r w:rsidRPr="007F0177">
        <w:rPr>
          <w:rFonts w:ascii="Cambria" w:hAnsi="Cambria"/>
        </w:rPr>
        <w:t xml:space="preserve"> % p. a. z dlžnej sumy až do zaplatenia celej dlžnej sumy.</w:t>
      </w:r>
    </w:p>
    <w:p w14:paraId="6D36A5B7" w14:textId="12A1FE35" w:rsidR="00A939A6" w:rsidRPr="007F0177" w:rsidRDefault="00A939A6" w:rsidP="00E769EC">
      <w:pPr>
        <w:pStyle w:val="Heading2"/>
        <w:rPr>
          <w:rFonts w:ascii="Cambria" w:hAnsi="Cambria"/>
        </w:rPr>
      </w:pPr>
      <w:r w:rsidRPr="007F0177">
        <w:rPr>
          <w:rFonts w:ascii="Cambria" w:hAnsi="Cambria"/>
        </w:rPr>
        <w:t xml:space="preserve">Porušením Zmluvy nie je prerušenie poskytovania </w:t>
      </w:r>
      <w:r w:rsidR="00FD3073" w:rsidRPr="007F0177">
        <w:rPr>
          <w:rFonts w:ascii="Cambria" w:hAnsi="Cambria"/>
        </w:rPr>
        <w:t>s</w:t>
      </w:r>
      <w:r w:rsidRPr="007F0177">
        <w:rPr>
          <w:rFonts w:ascii="Cambria" w:hAnsi="Cambria"/>
        </w:rPr>
        <w:t xml:space="preserve">lužby z dôvodov štrajku, povodní, požiaru, dopravných obmedzení a iných skutočností, resp. okolností, </w:t>
      </w:r>
      <w:r w:rsidRPr="007F0177">
        <w:rPr>
          <w:rFonts w:ascii="Cambria" w:eastAsia="Calibri" w:hAnsi="Cambria" w:cs="Calibri"/>
        </w:rPr>
        <w:t>vylučujúcich</w:t>
      </w:r>
      <w:r w:rsidRPr="007F0177">
        <w:rPr>
          <w:rFonts w:ascii="Cambria" w:hAnsi="Cambria"/>
        </w:rPr>
        <w:t xml:space="preserve"> zodpovednosť Dopravcu v zmysle ustanovení § 374 Obchodného zákonníka. Za okolnosti vylučujúce zodpovednosť sa však v žiadnom prípade nepovažuje nezákonný štrajk zamestnancov Dopravcu ani štrajk, ktorý je v súlade so zákonom, ale ktorého začatie Dopravca neoznámil Objednávateľovi najneskôr 48 hodín vopred, a to vrátane určenia Spojov, ktoré nebudú Dopravcom počas konania štrajku zabezpečené</w:t>
      </w:r>
      <w:r w:rsidR="00F051FB" w:rsidRPr="007F0177">
        <w:rPr>
          <w:rFonts w:ascii="Cambria" w:hAnsi="Cambria"/>
        </w:rPr>
        <w:t>.</w:t>
      </w:r>
    </w:p>
    <w:p w14:paraId="3CF64245" w14:textId="77777777" w:rsidR="00D81525" w:rsidRPr="007F0177" w:rsidRDefault="00D81525" w:rsidP="00D81525">
      <w:pPr>
        <w:pStyle w:val="Heading1"/>
        <w:rPr>
          <w:rFonts w:ascii="Cambria" w:hAnsi="Cambria"/>
        </w:rPr>
      </w:pPr>
      <w:bookmarkStart w:id="158" w:name="_Ref73709943"/>
      <w:r w:rsidRPr="007F0177">
        <w:rPr>
          <w:rFonts w:ascii="Cambria" w:hAnsi="Cambria"/>
        </w:rPr>
        <w:t>Subdodávatelia</w:t>
      </w:r>
      <w:bookmarkEnd w:id="158"/>
    </w:p>
    <w:p w14:paraId="033F2D86" w14:textId="790ADA98" w:rsidR="003F71AB" w:rsidRPr="007F0177" w:rsidRDefault="003F71AB" w:rsidP="0083799E">
      <w:pPr>
        <w:pStyle w:val="Heading2"/>
        <w:rPr>
          <w:rFonts w:ascii="Cambria" w:hAnsi="Cambria"/>
        </w:rPr>
      </w:pPr>
      <w:r w:rsidRPr="007F0177">
        <w:rPr>
          <w:rFonts w:ascii="Cambria" w:hAnsi="Cambria"/>
        </w:rPr>
        <w:t>Zoznam  subdodávateľov Dopravcu známych v čase uzavretia zmluvy je uvedený v Prílohe č.</w:t>
      </w:r>
      <w:r w:rsidR="00702970">
        <w:rPr>
          <w:rFonts w:ascii="Cambria" w:hAnsi="Cambria"/>
        </w:rPr>
        <w:t xml:space="preserve"> </w:t>
      </w:r>
      <w:r w:rsidR="004F4995">
        <w:rPr>
          <w:rFonts w:ascii="Cambria" w:hAnsi="Cambria"/>
        </w:rPr>
        <w:t>8</w:t>
      </w:r>
      <w:r w:rsidRPr="007F0177">
        <w:rPr>
          <w:rFonts w:ascii="Cambria" w:hAnsi="Cambria"/>
        </w:rPr>
        <w:t xml:space="preserve"> Zmluvy - Zoznam subdodávateľov.  </w:t>
      </w:r>
    </w:p>
    <w:p w14:paraId="7CA537CB" w14:textId="17F13580" w:rsidR="003F71AB" w:rsidRPr="007F0177" w:rsidRDefault="003F71AB" w:rsidP="0083799E">
      <w:pPr>
        <w:pStyle w:val="Heading2"/>
        <w:rPr>
          <w:rFonts w:ascii="Cambria" w:hAnsi="Cambria"/>
        </w:rPr>
      </w:pPr>
      <w:r w:rsidRPr="007F0177">
        <w:rPr>
          <w:rFonts w:ascii="Cambria" w:hAnsi="Cambria"/>
        </w:rPr>
        <w:t xml:space="preserve">Pri poskytovaní časti Záväzku verejnej služby podľa tejto Zmluvy subdodávateľom má Dopravca zodpovednosť, akoby plnenie vykonával sám. </w:t>
      </w:r>
      <w:r w:rsidR="00157B54">
        <w:rPr>
          <w:rFonts w:ascii="Cambria" w:hAnsi="Cambria"/>
        </w:rPr>
        <w:t>Objednávateľ neobmedzuje podiel prípustnosti</w:t>
      </w:r>
      <w:r w:rsidR="00157B54" w:rsidRPr="001E279A">
        <w:rPr>
          <w:rFonts w:ascii="Cambria" w:hAnsi="Cambria"/>
        </w:rPr>
        <w:t xml:space="preserve"> plnenia </w:t>
      </w:r>
      <w:r w:rsidR="00157B54">
        <w:rPr>
          <w:rFonts w:ascii="Cambria" w:hAnsi="Cambria"/>
        </w:rPr>
        <w:t>Záväzku verejnej služby</w:t>
      </w:r>
      <w:r w:rsidR="00157B54" w:rsidRPr="001E279A">
        <w:rPr>
          <w:rFonts w:ascii="Cambria" w:hAnsi="Cambria"/>
        </w:rPr>
        <w:t xml:space="preserve"> </w:t>
      </w:r>
      <w:r w:rsidR="00157B54">
        <w:rPr>
          <w:rFonts w:ascii="Cambria" w:hAnsi="Cambria"/>
        </w:rPr>
        <w:t>s</w:t>
      </w:r>
      <w:r w:rsidR="00157B54" w:rsidRPr="001E279A">
        <w:rPr>
          <w:rFonts w:ascii="Cambria" w:hAnsi="Cambria"/>
        </w:rPr>
        <w:t>ubdodávateľom</w:t>
      </w:r>
      <w:r w:rsidR="00157B54">
        <w:rPr>
          <w:rFonts w:ascii="Cambria" w:hAnsi="Cambria"/>
        </w:rPr>
        <w:t xml:space="preserve">. </w:t>
      </w:r>
      <w:r w:rsidRPr="007F0177">
        <w:rPr>
          <w:rFonts w:ascii="Cambria" w:hAnsi="Cambria"/>
        </w:rPr>
        <w:t xml:space="preserve">Ak z tejto Zmluvy vyplýva pre Dopravcu určitá povinnosť, je Dopravca povinný zabezpečiť jej splnenie aj vo vzťahu ku každému subdodávateľovi a/alebo zo strany každého subdodávateľa v rámci ním vykonávanej subdodávky. </w:t>
      </w:r>
    </w:p>
    <w:p w14:paraId="6BA1E5B5" w14:textId="7AEC6A01" w:rsidR="00D81525" w:rsidRPr="007F0177" w:rsidRDefault="003F71AB" w:rsidP="003F71AB">
      <w:pPr>
        <w:pStyle w:val="Heading2"/>
        <w:rPr>
          <w:rFonts w:ascii="Cambria" w:hAnsi="Cambria"/>
        </w:rPr>
      </w:pPr>
      <w:r w:rsidRPr="007F0177">
        <w:rPr>
          <w:rFonts w:ascii="Cambria" w:hAnsi="Cambria"/>
        </w:rPr>
        <w:t xml:space="preserve">Dopravca je povinný oznámiť Objednávateľovi bez zbytočného odkladu akúkoľvek zmenu údajov o každom subdodávateľovi. V prípade, ak táto zmena má vplyv aj na udelenú dopravnú licenciu, tak Dopravca je povinný riadne a včas požiadať príslušný Dopravný úrad o zmenu udelenej dopravnej licencie.  </w:t>
      </w:r>
    </w:p>
    <w:p w14:paraId="5AABAAE3" w14:textId="3B87A006" w:rsidR="003F71AB" w:rsidRPr="007F0177" w:rsidRDefault="003F71AB" w:rsidP="003F71AB">
      <w:pPr>
        <w:pStyle w:val="Heading2"/>
        <w:rPr>
          <w:rFonts w:ascii="Cambria" w:hAnsi="Cambria"/>
        </w:rPr>
      </w:pPr>
      <w:r w:rsidRPr="007F0177">
        <w:rPr>
          <w:rFonts w:ascii="Cambria" w:hAnsi="Cambria"/>
        </w:rPr>
        <w:t xml:space="preserve">V prípade, ak má Dopravca záujem zmeniť akéhokoľvek subdodávateľa, budú platiť nasledovné pravidlá pre zmenu alebo využitie nových subdodávateľov počas trvania Zmluvy:  </w:t>
      </w:r>
    </w:p>
    <w:p w14:paraId="399EA0AD" w14:textId="77777777" w:rsidR="003F71AB" w:rsidRPr="007F0177" w:rsidRDefault="003F71AB" w:rsidP="003F71AB">
      <w:pPr>
        <w:pStyle w:val="Heading4"/>
        <w:rPr>
          <w:rFonts w:ascii="Cambria" w:eastAsia="Calibri" w:hAnsi="Cambria" w:cs="Calibri"/>
        </w:rPr>
      </w:pPr>
      <w:r w:rsidRPr="007F0177">
        <w:rPr>
          <w:rFonts w:ascii="Cambria" w:eastAsia="Calibri" w:hAnsi="Cambria" w:cs="Calibri"/>
        </w:rPr>
        <w:t xml:space="preserve">Dopravca je povinný najneskôr 5 kalendárnych dní pred dňom, ktorý predchádza dňu, v ktorom má nastať zmena subdodávateľa: </w:t>
      </w:r>
    </w:p>
    <w:p w14:paraId="736F3E0E" w14:textId="102E84C0" w:rsidR="003F71AB" w:rsidRPr="007F0177" w:rsidRDefault="003F71AB" w:rsidP="0083799E">
      <w:pPr>
        <w:pStyle w:val="Heading5"/>
        <w:rPr>
          <w:rFonts w:ascii="Cambria" w:hAnsi="Cambria"/>
        </w:rPr>
      </w:pPr>
      <w:r w:rsidRPr="007F0177">
        <w:rPr>
          <w:rFonts w:ascii="Cambria" w:hAnsi="Cambria"/>
        </w:rPr>
        <w:t>predložiť Objednávateľovi písomné oznámenie o zmene subdodávateľa, ktoré bude obsahovať minimálne: podiel zákazky, ktorý má uchádzač v úmysle zadať subdodávateľovi, konkrétnu časť predmetu zákazky, ktorú má subdodávateľ vykonať (predovšetkým označenie Autobusových liniek alebo Spojov na nich, ktoré má prevádzkovať subdodávateľ a/alebo identifikácia predmetu subdodávky)  identifikačné údaje navrhovaného subdodávateľa vrátane údajov o osobe oprávnenej konať za subdodávateľa v rozsahu meno a priezvisko, adresa pobytu, dátum narodenia</w:t>
      </w:r>
      <w:r w:rsidR="0062616D" w:rsidRPr="007F0177">
        <w:rPr>
          <w:rFonts w:ascii="Cambria" w:hAnsi="Cambria"/>
        </w:rPr>
        <w:t>; a</w:t>
      </w:r>
    </w:p>
    <w:p w14:paraId="30ACFF8C" w14:textId="1FBDAD72" w:rsidR="003F71AB" w:rsidRPr="007F0177" w:rsidRDefault="0062616D" w:rsidP="0083799E">
      <w:pPr>
        <w:pStyle w:val="Heading5"/>
        <w:rPr>
          <w:rFonts w:ascii="Cambria" w:hAnsi="Cambria"/>
        </w:rPr>
      </w:pPr>
      <w:r w:rsidRPr="007F0177">
        <w:rPr>
          <w:rFonts w:ascii="Cambria" w:hAnsi="Cambria"/>
        </w:rPr>
        <w:t xml:space="preserve">(ak relevantné) </w:t>
      </w:r>
      <w:r w:rsidR="003F71AB" w:rsidRPr="007F0177">
        <w:rPr>
          <w:rFonts w:ascii="Cambria" w:hAnsi="Cambria"/>
        </w:rPr>
        <w:t xml:space="preserve">riadne podať na príslušný Dopravný úrad návrh na zmenu udelenej dopravnej licencie na tie Autobusové linky, ktoré majú byť prevádzkované subdodávateľom.  </w:t>
      </w:r>
    </w:p>
    <w:p w14:paraId="46B42981" w14:textId="37CE533E" w:rsidR="0062616D" w:rsidRPr="007F0177" w:rsidRDefault="0062616D" w:rsidP="0062616D">
      <w:pPr>
        <w:pStyle w:val="Heading2"/>
        <w:rPr>
          <w:rFonts w:ascii="Cambria" w:hAnsi="Cambria"/>
        </w:rPr>
      </w:pPr>
      <w:r w:rsidRPr="007F0177">
        <w:rPr>
          <w:rFonts w:ascii="Cambria" w:hAnsi="Cambria"/>
        </w:rPr>
        <w:lastRenderedPageBreak/>
        <w:t xml:space="preserve">Za subdodávateľa sa na účely tejto Zmluvy považuje aj vykonávajúci Dopravca v zmysle ustanovenia § 10 ods. 7 Zákona o cestnej doprave.  </w:t>
      </w:r>
    </w:p>
    <w:p w14:paraId="4A685B9D" w14:textId="77777777" w:rsidR="00D92566" w:rsidRPr="007F0177" w:rsidRDefault="00D92566" w:rsidP="00D92566">
      <w:pPr>
        <w:pStyle w:val="Heading2"/>
        <w:rPr>
          <w:rFonts w:ascii="Cambria" w:hAnsi="Cambria"/>
        </w:rPr>
      </w:pPr>
      <w:r w:rsidRPr="007F0177">
        <w:rPr>
          <w:rFonts w:ascii="Cambria" w:hAnsi="Cambria"/>
        </w:rPr>
        <w:t xml:space="preserve">Nový subdodávateľ musí spĺňať podmienky udelenej dopravnej licencie podľa § 10 ods. 3 a 4 Zákona o cestnej doprave. </w:t>
      </w:r>
    </w:p>
    <w:p w14:paraId="0934C380" w14:textId="77777777" w:rsidR="00D92566" w:rsidRPr="007F0177" w:rsidRDefault="0062616D" w:rsidP="0062616D">
      <w:pPr>
        <w:pStyle w:val="Heading2"/>
        <w:rPr>
          <w:rFonts w:ascii="Cambria" w:hAnsi="Cambria"/>
        </w:rPr>
      </w:pPr>
      <w:r w:rsidRPr="007F0177">
        <w:rPr>
          <w:rFonts w:ascii="Cambria" w:hAnsi="Cambria"/>
        </w:rPr>
        <w:t>Ak má nový subdodávateľ zákonnú povinnosť zapisovať sa do registra partnerov verejného sektora</w:t>
      </w:r>
      <w:r w:rsidR="00D92566" w:rsidRPr="007F0177">
        <w:rPr>
          <w:rFonts w:ascii="Cambria" w:hAnsi="Cambria"/>
        </w:rPr>
        <w:t xml:space="preserve"> podľa zákona č. 315/2016 Z. z. o registri partnerov verejného sektora a o zmene a doplnení niektorých zákonov (ďalej aj ako „</w:t>
      </w:r>
      <w:r w:rsidR="00D92566" w:rsidRPr="007F0177">
        <w:rPr>
          <w:rFonts w:ascii="Cambria" w:hAnsi="Cambria"/>
          <w:b/>
          <w:bCs/>
        </w:rPr>
        <w:t>Zákon o RPVS</w:t>
      </w:r>
      <w:r w:rsidR="00D92566" w:rsidRPr="007F0177">
        <w:rPr>
          <w:rFonts w:ascii="Cambria" w:hAnsi="Cambria"/>
        </w:rPr>
        <w:t>“)</w:t>
      </w:r>
      <w:r w:rsidRPr="007F0177">
        <w:rPr>
          <w:rFonts w:ascii="Cambria" w:hAnsi="Cambria"/>
        </w:rPr>
        <w:t xml:space="preserve">, takýto subdodávateľ musí byť zapísaný v registri partnerov verejného sektora </w:t>
      </w:r>
      <w:r w:rsidR="00D92566" w:rsidRPr="007F0177">
        <w:rPr>
          <w:rFonts w:ascii="Cambria" w:hAnsi="Cambria"/>
        </w:rPr>
        <w:t>podľa Zákona o RPVS</w:t>
      </w:r>
      <w:r w:rsidRPr="007F0177">
        <w:rPr>
          <w:rFonts w:ascii="Cambria" w:hAnsi="Cambria"/>
        </w:rPr>
        <w:t xml:space="preserve">. </w:t>
      </w:r>
    </w:p>
    <w:p w14:paraId="42D45B3E" w14:textId="0C46CD5A" w:rsidR="0062616D" w:rsidRPr="007F0177" w:rsidRDefault="0062616D" w:rsidP="0083799E">
      <w:pPr>
        <w:pStyle w:val="Heading2"/>
        <w:rPr>
          <w:rFonts w:ascii="Cambria" w:hAnsi="Cambria"/>
        </w:rPr>
      </w:pPr>
      <w:r w:rsidRPr="007F0177">
        <w:rPr>
          <w:rFonts w:ascii="Cambria" w:hAnsi="Cambria"/>
        </w:rPr>
        <w:t>Ak došlo k výmazu subdodávateľa z registra partnerov verejného sektora, je Dopravca povinný túto skutočnosť oznámiť Objednávateľovi a zároveň bezodkladne nahradiť takéhoto subdodávateľa novým subdodávateľom, pričom ak má povinnosť zapisovať sa do registra partnerov verejného sektora, musí byť v ňom zapísaný</w:t>
      </w:r>
      <w:r w:rsidR="00D75163" w:rsidRPr="007F0177">
        <w:rPr>
          <w:rFonts w:ascii="Cambria" w:hAnsi="Cambria"/>
        </w:rPr>
        <w:t xml:space="preserve"> aj nový subdodávateľ.</w:t>
      </w:r>
    </w:p>
    <w:p w14:paraId="62D80C64" w14:textId="53593C51" w:rsidR="0062616D" w:rsidRPr="007F0177" w:rsidRDefault="0062616D" w:rsidP="0083799E">
      <w:pPr>
        <w:pStyle w:val="Heading2"/>
        <w:rPr>
          <w:rFonts w:ascii="Cambria" w:hAnsi="Cambria"/>
        </w:rPr>
      </w:pPr>
      <w:r w:rsidRPr="007F0177">
        <w:rPr>
          <w:rFonts w:ascii="Cambria" w:hAnsi="Cambria"/>
        </w:rPr>
        <w:t xml:space="preserve">Bezodkladne po zmene subdodávateľa zašle Dopravca Objednávateľovi aktualizované znenie </w:t>
      </w:r>
      <w:r w:rsidR="00B453A5" w:rsidRPr="007F0177">
        <w:rPr>
          <w:rFonts w:ascii="Cambria" w:hAnsi="Cambria"/>
        </w:rPr>
        <w:t>P</w:t>
      </w:r>
      <w:r w:rsidRPr="007F0177">
        <w:rPr>
          <w:rFonts w:ascii="Cambria" w:hAnsi="Cambria"/>
        </w:rPr>
        <w:t xml:space="preserve">rílohy č. </w:t>
      </w:r>
      <w:r w:rsidR="004F4995">
        <w:rPr>
          <w:rFonts w:ascii="Cambria" w:hAnsi="Cambria"/>
        </w:rPr>
        <w:t>8</w:t>
      </w:r>
      <w:r w:rsidR="004F4995" w:rsidRPr="007F0177">
        <w:rPr>
          <w:rFonts w:ascii="Cambria" w:hAnsi="Cambria"/>
        </w:rPr>
        <w:t xml:space="preserve"> </w:t>
      </w:r>
      <w:r w:rsidRPr="007F0177">
        <w:rPr>
          <w:rFonts w:ascii="Cambria" w:hAnsi="Cambria"/>
        </w:rPr>
        <w:t xml:space="preserve">s uvedením aktuálneho zoznamu subdodávateľov. Zmena subdodávateľov v súlade s vyššie uvedenými ustanoveniami tohto článku a v súlade s príslušnými </w:t>
      </w:r>
      <w:r w:rsidR="00D75163" w:rsidRPr="007F0177">
        <w:rPr>
          <w:rFonts w:ascii="Cambria" w:hAnsi="Cambria"/>
        </w:rPr>
        <w:t>P</w:t>
      </w:r>
      <w:r w:rsidRPr="007F0177">
        <w:rPr>
          <w:rFonts w:ascii="Cambria" w:hAnsi="Cambria"/>
        </w:rPr>
        <w:t xml:space="preserve">rávnymi predpismi nepodlieha uzatvoreniu osobitného dodatku k tejto </w:t>
      </w:r>
      <w:r w:rsidR="00D75163" w:rsidRPr="007F0177">
        <w:rPr>
          <w:rFonts w:ascii="Cambria" w:hAnsi="Cambria"/>
        </w:rPr>
        <w:t>Z</w:t>
      </w:r>
      <w:r w:rsidRPr="007F0177">
        <w:rPr>
          <w:rFonts w:ascii="Cambria" w:hAnsi="Cambria"/>
        </w:rPr>
        <w:t xml:space="preserve">mluve.  </w:t>
      </w:r>
    </w:p>
    <w:p w14:paraId="2A56E06B" w14:textId="096835B6" w:rsidR="0062616D" w:rsidRPr="007F0177" w:rsidRDefault="0062616D" w:rsidP="0062616D">
      <w:pPr>
        <w:pStyle w:val="Heading2"/>
        <w:rPr>
          <w:rFonts w:ascii="Cambria" w:hAnsi="Cambria"/>
        </w:rPr>
      </w:pPr>
      <w:r w:rsidRPr="007F0177">
        <w:rPr>
          <w:rFonts w:ascii="Cambria" w:hAnsi="Cambria"/>
        </w:rPr>
        <w:t xml:space="preserve">Dopravca môže poveriť vykonávaním časti Záväzku verejnej služby podľa tejto Zmluvy len tých subdodávateľov, ktorí sú uvedení v Zozname subdodávateľov, ktorý tvorí Prílohu č. </w:t>
      </w:r>
      <w:r w:rsidR="004F4995">
        <w:rPr>
          <w:rFonts w:ascii="Cambria" w:hAnsi="Cambria"/>
        </w:rPr>
        <w:t>8</w:t>
      </w:r>
      <w:r w:rsidR="004F4995" w:rsidRPr="007F0177">
        <w:rPr>
          <w:rFonts w:ascii="Cambria" w:hAnsi="Cambria"/>
        </w:rPr>
        <w:t xml:space="preserve"> </w:t>
      </w:r>
      <w:r w:rsidR="00D75163" w:rsidRPr="007F0177">
        <w:rPr>
          <w:rFonts w:ascii="Cambria" w:hAnsi="Cambria"/>
        </w:rPr>
        <w:t xml:space="preserve">tejto </w:t>
      </w:r>
      <w:r w:rsidRPr="007F0177">
        <w:rPr>
          <w:rFonts w:ascii="Cambria" w:hAnsi="Cambria"/>
        </w:rPr>
        <w:t xml:space="preserve">Zmluvy v znení prípadných neskorších písomných oznámení o zmene subdodávateľa alebo o doplnení nového subdodávateľa; to všetko pod podmienkou, že príslušný Dopravný úrad právoplatne povolí zmenu udelenej dopravnej licencie spočívajúcu v zmene spôsobu jej prevádzkovania využitím vykonávajúceho Dopravcu alebo subdodávateľa.  </w:t>
      </w:r>
    </w:p>
    <w:p w14:paraId="7A83E6B9" w14:textId="2C19D29A" w:rsidR="00B7222D" w:rsidRPr="007F0177" w:rsidRDefault="00B7222D" w:rsidP="00B7222D">
      <w:pPr>
        <w:pStyle w:val="Heading1"/>
        <w:rPr>
          <w:rFonts w:ascii="Cambria" w:hAnsi="Cambria"/>
        </w:rPr>
      </w:pPr>
      <w:bookmarkStart w:id="159" w:name="_Ref73712980"/>
      <w:r w:rsidRPr="007F0177">
        <w:rPr>
          <w:rFonts w:ascii="Cambria" w:hAnsi="Cambria"/>
        </w:rPr>
        <w:t>Odborníci</w:t>
      </w:r>
      <w:bookmarkEnd w:id="159"/>
    </w:p>
    <w:p w14:paraId="71BF8689" w14:textId="0C4A1653" w:rsidR="00B7222D" w:rsidRPr="007F0177" w:rsidRDefault="00B7222D" w:rsidP="00B7222D">
      <w:pPr>
        <w:pStyle w:val="Heading2"/>
        <w:rPr>
          <w:rFonts w:ascii="Cambria" w:hAnsi="Cambria"/>
        </w:rPr>
      </w:pPr>
      <w:r w:rsidRPr="007F0177">
        <w:rPr>
          <w:rFonts w:ascii="Cambria" w:hAnsi="Cambria"/>
        </w:rPr>
        <w:t>Dopravca sa zaväzuje, že výkon vybraných odborných činností v rámci plnenia tejto Zmluvy bude vykonávať výlučne prostredníctvom odborníkov, prostredníctvom ktorých preukazoval splnenie podmienok účasti technickej spôsobilosti vo Verejnom obstarávaní, a ktorých za týmto účelom identifikoval vo svojej Ponuke Dopravcu (ďalej aj ako „</w:t>
      </w:r>
      <w:r w:rsidRPr="007F0177">
        <w:rPr>
          <w:rFonts w:ascii="Cambria" w:hAnsi="Cambria"/>
          <w:b/>
          <w:bCs/>
        </w:rPr>
        <w:t>Odborníci</w:t>
      </w:r>
      <w:r w:rsidRPr="007F0177">
        <w:rPr>
          <w:rFonts w:ascii="Cambria" w:hAnsi="Cambria"/>
        </w:rPr>
        <w:t xml:space="preserve">“). Zoznam jednotlivých Odborníkov s uvedením ich kvalifikácie a doklady preukazujúce ich kvalifikáciu tvoria súčasť </w:t>
      </w:r>
      <w:r w:rsidR="00B453A5" w:rsidRPr="007F0177">
        <w:rPr>
          <w:rFonts w:ascii="Cambria" w:hAnsi="Cambria"/>
        </w:rPr>
        <w:t xml:space="preserve">tejto Zmluvy ako Príloha č. </w:t>
      </w:r>
      <w:r w:rsidR="004F4995">
        <w:rPr>
          <w:rFonts w:ascii="Cambria" w:hAnsi="Cambria"/>
        </w:rPr>
        <w:t>9</w:t>
      </w:r>
      <w:r w:rsidR="004F4995" w:rsidRPr="007F0177">
        <w:rPr>
          <w:rFonts w:ascii="Cambria" w:hAnsi="Cambria"/>
        </w:rPr>
        <w:t xml:space="preserve"> </w:t>
      </w:r>
      <w:r w:rsidR="00B453A5" w:rsidRPr="007F0177">
        <w:rPr>
          <w:rFonts w:ascii="Cambria" w:hAnsi="Cambria"/>
        </w:rPr>
        <w:t>– Zoznam Odborníkov</w:t>
      </w:r>
      <w:r w:rsidRPr="007F0177">
        <w:rPr>
          <w:rFonts w:ascii="Cambria" w:hAnsi="Cambria"/>
        </w:rPr>
        <w:t xml:space="preserve">. </w:t>
      </w:r>
    </w:p>
    <w:p w14:paraId="5B991B4C" w14:textId="0C5523AF" w:rsidR="00B7222D" w:rsidRPr="007F0177" w:rsidRDefault="00B7222D" w:rsidP="00B7222D">
      <w:pPr>
        <w:pStyle w:val="Heading2"/>
        <w:rPr>
          <w:rFonts w:ascii="Cambria" w:hAnsi="Cambria"/>
        </w:rPr>
      </w:pPr>
      <w:r w:rsidRPr="007F0177">
        <w:rPr>
          <w:rFonts w:ascii="Cambria" w:hAnsi="Cambria"/>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w:t>
      </w:r>
      <w:r w:rsidR="00E92C26" w:rsidRPr="007F0177">
        <w:rPr>
          <w:rFonts w:ascii="Cambria" w:hAnsi="Cambria"/>
        </w:rPr>
        <w:t>rovnakým spôsobom, ako sa v zmysle Súťažných podkladov preukazovala spôsobilosť pôvodného Odborníka v procese Verejného obstarávania.</w:t>
      </w:r>
      <w:r w:rsidRPr="007F0177">
        <w:rPr>
          <w:rFonts w:ascii="Cambria" w:hAnsi="Cambria"/>
        </w:rPr>
        <w:t xml:space="preserve"> </w:t>
      </w:r>
    </w:p>
    <w:p w14:paraId="155BB6E3" w14:textId="5A5DE643" w:rsidR="00B7222D" w:rsidRPr="007F0177" w:rsidRDefault="00B7222D" w:rsidP="00B7222D">
      <w:pPr>
        <w:pStyle w:val="Heading2"/>
        <w:rPr>
          <w:rFonts w:ascii="Cambria" w:hAnsi="Cambria"/>
        </w:rPr>
      </w:pPr>
      <w:r w:rsidRPr="007F0177">
        <w:rPr>
          <w:rFonts w:ascii="Cambria" w:hAnsi="Cambria"/>
        </w:rPr>
        <w:t>Pre vylúčenie pochybností sa Zmluvné strany dohodli, že pre zmenu alebo doplnenie Odborníka nie je potrebné uzatvárať dodatok k tejto Zmluve pokiaľ bude dodržaný postup podľa tohto bodu</w:t>
      </w:r>
      <w:r w:rsidR="00E92C26" w:rsidRPr="007F0177">
        <w:rPr>
          <w:rFonts w:ascii="Cambria" w:hAnsi="Cambria"/>
        </w:rPr>
        <w:t xml:space="preserve"> </w:t>
      </w:r>
      <w:r w:rsidR="00E92C26" w:rsidRPr="007F0177">
        <w:rPr>
          <w:rFonts w:ascii="Cambria" w:hAnsi="Cambria"/>
        </w:rPr>
        <w:fldChar w:fldCharType="begin"/>
      </w:r>
      <w:r w:rsidR="00E92C26" w:rsidRPr="007F0177">
        <w:rPr>
          <w:rFonts w:ascii="Cambria" w:hAnsi="Cambria"/>
        </w:rPr>
        <w:instrText xml:space="preserve"> REF _Ref73712980 \r \h </w:instrText>
      </w:r>
      <w:r w:rsidR="00DD423D" w:rsidRPr="007F0177">
        <w:rPr>
          <w:rFonts w:ascii="Cambria" w:hAnsi="Cambria"/>
        </w:rPr>
        <w:instrText xml:space="preserve"> \* MERGEFORMAT </w:instrText>
      </w:r>
      <w:r w:rsidR="00E92C26" w:rsidRPr="007F0177">
        <w:rPr>
          <w:rFonts w:ascii="Cambria" w:hAnsi="Cambria"/>
        </w:rPr>
      </w:r>
      <w:r w:rsidR="00E92C26" w:rsidRPr="007F0177">
        <w:rPr>
          <w:rFonts w:ascii="Cambria" w:hAnsi="Cambria"/>
        </w:rPr>
        <w:fldChar w:fldCharType="separate"/>
      </w:r>
      <w:r w:rsidR="009A6329">
        <w:rPr>
          <w:rFonts w:ascii="Cambria" w:hAnsi="Cambria"/>
        </w:rPr>
        <w:t>15</w:t>
      </w:r>
      <w:r w:rsidR="00E92C26" w:rsidRPr="007F0177">
        <w:rPr>
          <w:rFonts w:ascii="Cambria" w:hAnsi="Cambria"/>
        </w:rPr>
        <w:fldChar w:fldCharType="end"/>
      </w:r>
      <w:r w:rsidR="00E92C26" w:rsidRPr="007F0177">
        <w:rPr>
          <w:rFonts w:ascii="Cambria" w:hAnsi="Cambria"/>
        </w:rPr>
        <w:t xml:space="preserve"> Zmluvy</w:t>
      </w:r>
      <w:r w:rsidRPr="007F0177">
        <w:rPr>
          <w:rFonts w:ascii="Cambria" w:hAnsi="Cambria"/>
        </w:rPr>
        <w:t>.</w:t>
      </w:r>
    </w:p>
    <w:p w14:paraId="5D12E9C2" w14:textId="79770087" w:rsidR="003F71AB" w:rsidRPr="007F0177" w:rsidRDefault="0062616D" w:rsidP="00B7222D">
      <w:pPr>
        <w:pStyle w:val="Heading2"/>
        <w:rPr>
          <w:rFonts w:ascii="Cambria" w:hAnsi="Cambria"/>
        </w:rPr>
      </w:pPr>
      <w:r w:rsidRPr="007F0177">
        <w:rPr>
          <w:rFonts w:ascii="Cambria" w:hAnsi="Cambria"/>
        </w:rPr>
        <w:t xml:space="preserve">Dopravca je povinný na vyzvanie Objednávateľa preukázať najneskôr do 10-tich dní, že </w:t>
      </w:r>
      <w:r w:rsidR="00A318C7" w:rsidRPr="007F0177">
        <w:rPr>
          <w:rFonts w:ascii="Cambria" w:hAnsi="Cambria"/>
        </w:rPr>
        <w:t xml:space="preserve">výkon vybraných odborných činností vykonáva skutočne využitím Odborníkov. </w:t>
      </w:r>
    </w:p>
    <w:p w14:paraId="6C2138C2" w14:textId="6D9626F6" w:rsidR="000E7843" w:rsidRPr="007F0177" w:rsidRDefault="000E7843" w:rsidP="000E7843">
      <w:pPr>
        <w:pStyle w:val="Heading1"/>
        <w:rPr>
          <w:rFonts w:ascii="Cambria" w:hAnsi="Cambria"/>
        </w:rPr>
      </w:pPr>
      <w:r w:rsidRPr="007F0177">
        <w:rPr>
          <w:rFonts w:ascii="Cambria" w:hAnsi="Cambria"/>
        </w:rPr>
        <w:lastRenderedPageBreak/>
        <w:t xml:space="preserve">Doba plnenia a ukončenie zmluvy </w:t>
      </w:r>
    </w:p>
    <w:p w14:paraId="261D995E" w14:textId="77777777" w:rsidR="008B4155" w:rsidRPr="007F0177" w:rsidRDefault="008B4155" w:rsidP="008B4155">
      <w:pPr>
        <w:pStyle w:val="Heading2"/>
        <w:rPr>
          <w:rFonts w:ascii="Cambria" w:hAnsi="Cambria"/>
        </w:rPr>
      </w:pPr>
      <w:r w:rsidRPr="007F0177">
        <w:rPr>
          <w:rFonts w:ascii="Cambria" w:hAnsi="Cambria"/>
        </w:rPr>
        <w:t xml:space="preserve">Záväzok verejnej služby podľa tejto Zmluvy sa Dopravca zaväzuje plniť po dobu </w:t>
      </w:r>
      <w:r w:rsidRPr="007F0177">
        <w:rPr>
          <w:rFonts w:ascii="Cambria" w:hAnsi="Cambria"/>
          <w:b/>
          <w:bCs/>
        </w:rPr>
        <w:t>10 rokov</w:t>
      </w:r>
      <w:r w:rsidRPr="007F0177">
        <w:rPr>
          <w:rFonts w:ascii="Cambria" w:hAnsi="Cambria"/>
        </w:rPr>
        <w:t xml:space="preserve"> odo dňa Začatia prevádzky. Povinnosti vyplývajúce z tejto Zmluvy, ktoré je vzhľadom na ich charakter potrebné splniť už pred Začatím prevádzky, je Dopravca povinný plniť už od dátumu stanoveného v tejto Zmluve a ak nie je takýto deň konkrétne touto Zmluvou stanovený, už odo dňa nadobudnutia účinnosti tejto Zmluvy.  </w:t>
      </w:r>
    </w:p>
    <w:p w14:paraId="15DF8740" w14:textId="77777777" w:rsidR="008B4155" w:rsidRPr="007F0177" w:rsidRDefault="008B4155" w:rsidP="008B4155">
      <w:pPr>
        <w:pStyle w:val="Heading2"/>
        <w:rPr>
          <w:rFonts w:ascii="Cambria" w:hAnsi="Cambria"/>
        </w:rPr>
      </w:pPr>
      <w:r w:rsidRPr="007F0177">
        <w:rPr>
          <w:rFonts w:ascii="Cambria" w:hAnsi="Cambria"/>
        </w:rPr>
        <w:t xml:space="preserve">Táto Zmluva končí: </w:t>
      </w:r>
    </w:p>
    <w:p w14:paraId="3B547126" w14:textId="50AD9873" w:rsidR="008B4155" w:rsidRPr="007F0177" w:rsidRDefault="008B4155" w:rsidP="008B4155">
      <w:pPr>
        <w:pStyle w:val="Heading4"/>
        <w:rPr>
          <w:rFonts w:ascii="Cambria" w:eastAsia="Calibri" w:hAnsi="Cambria" w:cs="Calibri"/>
        </w:rPr>
      </w:pPr>
      <w:r w:rsidRPr="007F0177">
        <w:rPr>
          <w:rFonts w:ascii="Cambria" w:eastAsia="Calibri" w:hAnsi="Cambria" w:cs="Calibri"/>
        </w:rPr>
        <w:t>uplynutím 10 rokov odo dňa Začatia prevádzky v prípade, ak nebude v súlade s príslušnými právnymi predpismi predĺžená lehota jej trvania pred uplynutím lehoty 10 rokov odo dňa Začatia prevádzky</w:t>
      </w:r>
      <w:r w:rsidR="00300176" w:rsidRPr="007F0177">
        <w:rPr>
          <w:rFonts w:ascii="Cambria" w:eastAsia="Calibri" w:hAnsi="Cambria" w:cs="Calibri"/>
        </w:rPr>
        <w:t>;</w:t>
      </w:r>
      <w:r w:rsidRPr="007F0177">
        <w:rPr>
          <w:rFonts w:ascii="Cambria" w:eastAsia="Calibri" w:hAnsi="Cambria" w:cs="Calibri"/>
        </w:rPr>
        <w:t xml:space="preserve"> </w:t>
      </w:r>
    </w:p>
    <w:p w14:paraId="3185A2E9" w14:textId="56CE2B65" w:rsidR="008B4155" w:rsidRPr="007F0177" w:rsidRDefault="008B4155" w:rsidP="008B4155">
      <w:pPr>
        <w:pStyle w:val="Heading4"/>
        <w:rPr>
          <w:rFonts w:ascii="Cambria" w:eastAsia="Calibri" w:hAnsi="Cambria" w:cs="Calibri"/>
        </w:rPr>
      </w:pPr>
      <w:r w:rsidRPr="007F0177">
        <w:rPr>
          <w:rFonts w:ascii="Cambria" w:eastAsia="Calibri" w:hAnsi="Cambria" w:cs="Calibri"/>
        </w:rPr>
        <w:t xml:space="preserve">písomnou dohodou oboch </w:t>
      </w:r>
      <w:r w:rsidR="00300176" w:rsidRPr="007F0177">
        <w:rPr>
          <w:rFonts w:ascii="Cambria" w:eastAsia="Calibri" w:hAnsi="Cambria" w:cs="Calibri"/>
        </w:rPr>
        <w:t>Zmluvných strán;</w:t>
      </w:r>
    </w:p>
    <w:p w14:paraId="6EC791E5" w14:textId="10F8E38F" w:rsidR="008B4155" w:rsidRPr="007F0177" w:rsidRDefault="008B4155" w:rsidP="008B4155">
      <w:pPr>
        <w:pStyle w:val="Heading4"/>
        <w:rPr>
          <w:rFonts w:ascii="Cambria" w:eastAsia="Calibri" w:hAnsi="Cambria" w:cs="Calibri"/>
        </w:rPr>
      </w:pPr>
      <w:r w:rsidRPr="007F0177">
        <w:rPr>
          <w:rFonts w:ascii="Cambria" w:eastAsia="Calibri" w:hAnsi="Cambria" w:cs="Calibri"/>
        </w:rPr>
        <w:t>uplynutím výpovednej doby v prípade uplatnenia výpovede Objednávateľa</w:t>
      </w:r>
      <w:r w:rsidR="00300176" w:rsidRPr="007F0177">
        <w:rPr>
          <w:rFonts w:ascii="Cambria" w:eastAsia="Calibri" w:hAnsi="Cambria" w:cs="Calibri"/>
        </w:rPr>
        <w:t>;</w:t>
      </w:r>
    </w:p>
    <w:p w14:paraId="7934E271" w14:textId="6E27A0A4" w:rsidR="008B4155" w:rsidRPr="007F0177" w:rsidRDefault="008B4155" w:rsidP="008B4155">
      <w:pPr>
        <w:pStyle w:val="Heading4"/>
        <w:rPr>
          <w:rFonts w:ascii="Cambria" w:eastAsia="Calibri" w:hAnsi="Cambria" w:cs="Calibri"/>
        </w:rPr>
      </w:pPr>
      <w:r w:rsidRPr="007F0177">
        <w:rPr>
          <w:rFonts w:ascii="Cambria" w:eastAsia="Calibri" w:hAnsi="Cambria" w:cs="Calibri"/>
        </w:rPr>
        <w:t xml:space="preserve">okamihom, kedy bude Dopravcovi pre neplnenie zákonom stanovených povinností odňaté oprávnenie na podnikanie (povolenie oprávňujúce Dopravcu na prevádzkovanie autobusovej dopravy), či všetky licencie, potrebné pre prevádzkovanie verejnej pravidelnej dopravy pre plnenie záväzkov podľa tejto Zmluvy,  </w:t>
      </w:r>
    </w:p>
    <w:p w14:paraId="3A0951C6" w14:textId="6FAD3173" w:rsidR="008B4155" w:rsidRPr="007F0177" w:rsidRDefault="008B4155" w:rsidP="00B86214">
      <w:pPr>
        <w:pStyle w:val="Heading4"/>
        <w:rPr>
          <w:rFonts w:ascii="Cambria" w:eastAsia="Calibri" w:hAnsi="Cambria" w:cs="Calibri"/>
        </w:rPr>
      </w:pPr>
      <w:r w:rsidRPr="007F0177">
        <w:rPr>
          <w:rFonts w:ascii="Cambria" w:eastAsia="Calibri" w:hAnsi="Cambria" w:cs="Calibri"/>
        </w:rPr>
        <w:t xml:space="preserve">odstúpením od tejto Zmluvy niektorou zo </w:t>
      </w:r>
      <w:r w:rsidR="00B86214" w:rsidRPr="007F0177">
        <w:rPr>
          <w:rFonts w:ascii="Cambria" w:eastAsia="Calibri" w:hAnsi="Cambria" w:cs="Calibri"/>
        </w:rPr>
        <w:t>Zmluvných strán</w:t>
      </w:r>
      <w:r w:rsidRPr="007F0177">
        <w:rPr>
          <w:rFonts w:ascii="Cambria" w:eastAsia="Calibri" w:hAnsi="Cambria" w:cs="Calibri"/>
        </w:rPr>
        <w:t xml:space="preserve">. </w:t>
      </w:r>
    </w:p>
    <w:p w14:paraId="1FBA02EC" w14:textId="47070489" w:rsidR="00B86214" w:rsidRPr="007F0177" w:rsidRDefault="00B86214" w:rsidP="00B86214">
      <w:pPr>
        <w:pStyle w:val="Heading2"/>
        <w:rPr>
          <w:rFonts w:ascii="Cambria" w:hAnsi="Cambria"/>
        </w:rPr>
      </w:pPr>
      <w:r w:rsidRPr="007F0177">
        <w:rPr>
          <w:rFonts w:ascii="Cambria" w:hAnsi="Cambria"/>
        </w:rPr>
        <w:t xml:space="preserve">Výpovedná lehota pre prípad výpovede Objednávateľa je </w:t>
      </w:r>
      <w:r w:rsidRPr="007F0177">
        <w:rPr>
          <w:rFonts w:ascii="Cambria" w:hAnsi="Cambria"/>
          <w:b/>
          <w:bCs/>
        </w:rPr>
        <w:t>36 mesiacov</w:t>
      </w:r>
      <w:r w:rsidRPr="007F0177">
        <w:rPr>
          <w:rFonts w:ascii="Cambria" w:hAnsi="Cambria"/>
        </w:rPr>
        <w:t xml:space="preserve">, ak ďalej nie je ustanovené inak a začína plynúť od prvého dňa mesiaca nasledujúceho po mesiaci, v ktorom bola výpoveď doručená Dopravcovi.  </w:t>
      </w:r>
    </w:p>
    <w:p w14:paraId="5979150A" w14:textId="77777777" w:rsidR="005F602F" w:rsidRPr="007F0177" w:rsidRDefault="005F602F" w:rsidP="005F602F">
      <w:pPr>
        <w:pStyle w:val="Heading2"/>
        <w:rPr>
          <w:rFonts w:ascii="Cambria" w:hAnsi="Cambria"/>
        </w:rPr>
      </w:pPr>
      <w:r w:rsidRPr="007F0177">
        <w:rPr>
          <w:rFonts w:ascii="Cambria" w:hAnsi="Cambria"/>
        </w:rPr>
        <w:t xml:space="preserve">Objednávateľ je oprávnený vypovedať túto Zmluvu len v nasledujúcich prípadoch: </w:t>
      </w:r>
    </w:p>
    <w:p w14:paraId="054417D8" w14:textId="224213A7" w:rsidR="005F602F" w:rsidRPr="007F0177" w:rsidRDefault="005F602F" w:rsidP="005F602F">
      <w:pPr>
        <w:pStyle w:val="Heading4"/>
        <w:rPr>
          <w:rFonts w:ascii="Cambria" w:hAnsi="Cambria"/>
        </w:rPr>
      </w:pPr>
      <w:bookmarkStart w:id="160" w:name="_Ref73710274"/>
      <w:r w:rsidRPr="007F0177">
        <w:rPr>
          <w:rFonts w:ascii="Cambria" w:hAnsi="Cambria"/>
        </w:rPr>
        <w:t xml:space="preserve">v prípade porušenia ktorejkoľvek z povinností podľa </w:t>
      </w:r>
      <w:r w:rsidR="00F72E2D" w:rsidRPr="007F0177">
        <w:rPr>
          <w:rFonts w:ascii="Cambria" w:hAnsi="Cambria"/>
        </w:rPr>
        <w:t xml:space="preserve">bodu </w:t>
      </w:r>
      <w:r w:rsidR="00F72E2D" w:rsidRPr="007F0177">
        <w:rPr>
          <w:rFonts w:ascii="Cambria" w:hAnsi="Cambria"/>
        </w:rPr>
        <w:fldChar w:fldCharType="begin"/>
      </w:r>
      <w:r w:rsidR="00F72E2D" w:rsidRPr="007F0177">
        <w:rPr>
          <w:rFonts w:ascii="Cambria" w:hAnsi="Cambria"/>
        </w:rPr>
        <w:instrText xml:space="preserve"> REF _Ref73692078 \r \h </w:instrText>
      </w:r>
      <w:r w:rsidR="00DD423D" w:rsidRPr="007F0177">
        <w:rPr>
          <w:rFonts w:ascii="Cambria" w:hAnsi="Cambria"/>
        </w:rPr>
        <w:instrText xml:space="preserve"> \* MERGEFORMAT </w:instrText>
      </w:r>
      <w:r w:rsidR="00F72E2D" w:rsidRPr="007F0177">
        <w:rPr>
          <w:rFonts w:ascii="Cambria" w:hAnsi="Cambria"/>
        </w:rPr>
      </w:r>
      <w:r w:rsidR="00F72E2D" w:rsidRPr="007F0177">
        <w:rPr>
          <w:rFonts w:ascii="Cambria" w:hAnsi="Cambria"/>
        </w:rPr>
        <w:fldChar w:fldCharType="separate"/>
      </w:r>
      <w:r w:rsidR="009A6329">
        <w:rPr>
          <w:rFonts w:ascii="Cambria" w:hAnsi="Cambria"/>
        </w:rPr>
        <w:t>6.1</w:t>
      </w:r>
      <w:r w:rsidR="00F72E2D" w:rsidRPr="007F0177">
        <w:rPr>
          <w:rFonts w:ascii="Cambria" w:hAnsi="Cambria"/>
        </w:rPr>
        <w:fldChar w:fldCharType="end"/>
      </w:r>
      <w:r w:rsidR="00F72E2D" w:rsidRPr="007F0177">
        <w:rPr>
          <w:rFonts w:ascii="Cambria" w:hAnsi="Cambria"/>
        </w:rPr>
        <w:t xml:space="preserve">, </w:t>
      </w:r>
      <w:r w:rsidR="00F72E2D" w:rsidRPr="007F0177">
        <w:rPr>
          <w:rFonts w:ascii="Cambria" w:hAnsi="Cambria"/>
        </w:rPr>
        <w:fldChar w:fldCharType="begin"/>
      </w:r>
      <w:r w:rsidR="00F72E2D" w:rsidRPr="007F0177">
        <w:rPr>
          <w:rFonts w:ascii="Cambria" w:hAnsi="Cambria"/>
        </w:rPr>
        <w:instrText xml:space="preserve"> REF _Ref73692079 \r \h </w:instrText>
      </w:r>
      <w:r w:rsidR="00DD423D" w:rsidRPr="007F0177">
        <w:rPr>
          <w:rFonts w:ascii="Cambria" w:hAnsi="Cambria"/>
        </w:rPr>
        <w:instrText xml:space="preserve"> \* MERGEFORMAT </w:instrText>
      </w:r>
      <w:r w:rsidR="00F72E2D" w:rsidRPr="007F0177">
        <w:rPr>
          <w:rFonts w:ascii="Cambria" w:hAnsi="Cambria"/>
        </w:rPr>
      </w:r>
      <w:r w:rsidR="00F72E2D" w:rsidRPr="007F0177">
        <w:rPr>
          <w:rFonts w:ascii="Cambria" w:hAnsi="Cambria"/>
        </w:rPr>
        <w:fldChar w:fldCharType="separate"/>
      </w:r>
      <w:r w:rsidR="009A6329">
        <w:rPr>
          <w:rFonts w:ascii="Cambria" w:hAnsi="Cambria"/>
        </w:rPr>
        <w:t>6.5</w:t>
      </w:r>
      <w:r w:rsidR="00F72E2D" w:rsidRPr="007F0177">
        <w:rPr>
          <w:rFonts w:ascii="Cambria" w:hAnsi="Cambria"/>
        </w:rPr>
        <w:fldChar w:fldCharType="end"/>
      </w:r>
      <w:r w:rsidRPr="007F0177">
        <w:rPr>
          <w:rFonts w:ascii="Cambria" w:hAnsi="Cambria"/>
        </w:rPr>
        <w:t xml:space="preserve"> </w:t>
      </w:r>
      <w:r w:rsidR="00F72E2D" w:rsidRPr="007F0177">
        <w:rPr>
          <w:rFonts w:ascii="Cambria" w:hAnsi="Cambria"/>
        </w:rPr>
        <w:t xml:space="preserve">alebo </w:t>
      </w:r>
      <w:r w:rsidR="00F72E2D" w:rsidRPr="007F0177">
        <w:rPr>
          <w:rFonts w:ascii="Cambria" w:hAnsi="Cambria"/>
        </w:rPr>
        <w:fldChar w:fldCharType="begin"/>
      </w:r>
      <w:r w:rsidR="00F72E2D" w:rsidRPr="007F0177">
        <w:rPr>
          <w:rFonts w:ascii="Cambria" w:hAnsi="Cambria"/>
        </w:rPr>
        <w:instrText xml:space="preserve"> REF _Ref73709084 \r \h </w:instrText>
      </w:r>
      <w:r w:rsidR="00DD423D" w:rsidRPr="007F0177">
        <w:rPr>
          <w:rFonts w:ascii="Cambria" w:hAnsi="Cambria"/>
        </w:rPr>
        <w:instrText xml:space="preserve"> \* MERGEFORMAT </w:instrText>
      </w:r>
      <w:r w:rsidR="00F72E2D" w:rsidRPr="007F0177">
        <w:rPr>
          <w:rFonts w:ascii="Cambria" w:hAnsi="Cambria"/>
        </w:rPr>
      </w:r>
      <w:r w:rsidR="00F72E2D" w:rsidRPr="007F0177">
        <w:rPr>
          <w:rFonts w:ascii="Cambria" w:hAnsi="Cambria"/>
        </w:rPr>
        <w:fldChar w:fldCharType="separate"/>
      </w:r>
      <w:r w:rsidR="009A6329">
        <w:rPr>
          <w:rFonts w:ascii="Cambria" w:hAnsi="Cambria"/>
        </w:rPr>
        <w:t>7.2</w:t>
      </w:r>
      <w:r w:rsidR="00F72E2D" w:rsidRPr="007F0177">
        <w:rPr>
          <w:rFonts w:ascii="Cambria" w:hAnsi="Cambria"/>
        </w:rPr>
        <w:fldChar w:fldCharType="end"/>
      </w:r>
      <w:r w:rsidR="00F72E2D" w:rsidRPr="007F0177">
        <w:rPr>
          <w:rFonts w:ascii="Cambria" w:hAnsi="Cambria"/>
        </w:rPr>
        <w:t xml:space="preserve"> tejto Zmluvy</w:t>
      </w:r>
      <w:r w:rsidRPr="007F0177">
        <w:rPr>
          <w:rFonts w:ascii="Cambria" w:hAnsi="Cambria"/>
        </w:rPr>
        <w:t>, ak toto porušenie trvá viac ako dva po sebe nasledujúce mesiace;</w:t>
      </w:r>
      <w:bookmarkEnd w:id="160"/>
      <w:r w:rsidRPr="007F0177">
        <w:rPr>
          <w:rFonts w:ascii="Cambria" w:hAnsi="Cambria"/>
        </w:rPr>
        <w:t xml:space="preserve"> </w:t>
      </w:r>
    </w:p>
    <w:p w14:paraId="3B5B642E" w14:textId="13A5BB2A" w:rsidR="005F602F" w:rsidRPr="007F0177" w:rsidRDefault="005F602F" w:rsidP="0083799E">
      <w:pPr>
        <w:pStyle w:val="Heading4"/>
        <w:rPr>
          <w:rFonts w:ascii="Cambria" w:hAnsi="Cambria"/>
        </w:rPr>
      </w:pPr>
      <w:r w:rsidRPr="007F0177">
        <w:rPr>
          <w:rFonts w:ascii="Cambria" w:hAnsi="Cambria"/>
        </w:rPr>
        <w:t>nie je schopný splniť zmluvný záväzok nahradiť Dopravcovi Preukázanú stratu a súčasne zanikol verejný záujem na pokračovaní služieb vo verejnom záujme určený v Pláne dopravnej obslužnosti</w:t>
      </w:r>
      <w:r w:rsidR="00C04274" w:rsidRPr="007F0177">
        <w:rPr>
          <w:rFonts w:ascii="Cambria" w:hAnsi="Cambria"/>
        </w:rPr>
        <w:t>;</w:t>
      </w:r>
    </w:p>
    <w:p w14:paraId="0DFDC992" w14:textId="6F1C8DF6" w:rsidR="005F602F" w:rsidRPr="007F0177" w:rsidRDefault="005F602F" w:rsidP="0083799E">
      <w:pPr>
        <w:pStyle w:val="Heading4"/>
        <w:rPr>
          <w:rFonts w:ascii="Cambria" w:hAnsi="Cambria"/>
        </w:rPr>
      </w:pPr>
      <w:bookmarkStart w:id="161" w:name="_Ref73710275"/>
      <w:r w:rsidRPr="007F0177">
        <w:rPr>
          <w:rFonts w:ascii="Cambria" w:hAnsi="Cambria"/>
        </w:rPr>
        <w:t>v prípade, ak Objednávateľ nebude mať zákonnú povinnosť zabezpečovať Záväzok verejnej služby</w:t>
      </w:r>
      <w:bookmarkEnd w:id="161"/>
      <w:r w:rsidR="004C04EF" w:rsidRPr="007F0177">
        <w:rPr>
          <w:rFonts w:ascii="Cambria" w:hAnsi="Cambria"/>
        </w:rPr>
        <w:t>.</w:t>
      </w:r>
    </w:p>
    <w:p w14:paraId="1DC9696B" w14:textId="088A4DFA" w:rsidR="008B4155" w:rsidRPr="007F0177" w:rsidRDefault="004C04EF" w:rsidP="001E4CAF">
      <w:pPr>
        <w:pStyle w:val="Heading4"/>
        <w:numPr>
          <w:ilvl w:val="0"/>
          <w:numId w:val="0"/>
        </w:numPr>
        <w:ind w:left="720"/>
        <w:rPr>
          <w:rFonts w:ascii="Cambria" w:hAnsi="Cambria"/>
        </w:rPr>
      </w:pPr>
      <w:r w:rsidRPr="007F0177">
        <w:rPr>
          <w:rFonts w:ascii="Cambria" w:hAnsi="Cambria"/>
        </w:rPr>
        <w:t>A</w:t>
      </w:r>
      <w:r w:rsidR="001E4CAF" w:rsidRPr="007F0177">
        <w:rPr>
          <w:rFonts w:ascii="Cambria" w:hAnsi="Cambria"/>
        </w:rPr>
        <w:t xml:space="preserve">k jednotlivé ustanovenia Zmluvy uvedené pod písmenami </w:t>
      </w:r>
      <w:r w:rsidR="00C42C49" w:rsidRPr="007F0177">
        <w:rPr>
          <w:rFonts w:ascii="Cambria" w:hAnsi="Cambria"/>
        </w:rPr>
        <w:fldChar w:fldCharType="begin"/>
      </w:r>
      <w:r w:rsidR="00C42C49" w:rsidRPr="007F0177">
        <w:rPr>
          <w:rFonts w:ascii="Cambria" w:hAnsi="Cambria"/>
        </w:rPr>
        <w:instrText xml:space="preserve"> REF _Ref73710274 \r \h </w:instrText>
      </w:r>
      <w:r w:rsidR="00DD423D" w:rsidRPr="007F0177">
        <w:rPr>
          <w:rFonts w:ascii="Cambria" w:hAnsi="Cambria"/>
        </w:rPr>
        <w:instrText xml:space="preserve"> \* MERGEFORMAT </w:instrText>
      </w:r>
      <w:r w:rsidR="00C42C49" w:rsidRPr="007F0177">
        <w:rPr>
          <w:rFonts w:ascii="Cambria" w:hAnsi="Cambria"/>
        </w:rPr>
      </w:r>
      <w:r w:rsidR="00C42C49" w:rsidRPr="007F0177">
        <w:rPr>
          <w:rFonts w:ascii="Cambria" w:hAnsi="Cambria"/>
        </w:rPr>
        <w:fldChar w:fldCharType="separate"/>
      </w:r>
      <w:r w:rsidR="009A6329">
        <w:rPr>
          <w:rFonts w:ascii="Cambria" w:hAnsi="Cambria"/>
        </w:rPr>
        <w:t>(a)</w:t>
      </w:r>
      <w:r w:rsidR="00C42C49" w:rsidRPr="007F0177">
        <w:rPr>
          <w:rFonts w:ascii="Cambria" w:hAnsi="Cambria"/>
        </w:rPr>
        <w:fldChar w:fldCharType="end"/>
      </w:r>
      <w:r w:rsidR="00C42C49" w:rsidRPr="007F0177">
        <w:rPr>
          <w:rFonts w:ascii="Cambria" w:hAnsi="Cambria"/>
        </w:rPr>
        <w:t xml:space="preserve"> až </w:t>
      </w:r>
      <w:r w:rsidR="00C42C49" w:rsidRPr="007F0177">
        <w:rPr>
          <w:rFonts w:ascii="Cambria" w:hAnsi="Cambria"/>
        </w:rPr>
        <w:fldChar w:fldCharType="begin"/>
      </w:r>
      <w:r w:rsidR="00C42C49" w:rsidRPr="007F0177">
        <w:rPr>
          <w:rFonts w:ascii="Cambria" w:hAnsi="Cambria"/>
        </w:rPr>
        <w:instrText xml:space="preserve"> REF _Ref73710275 \r \h </w:instrText>
      </w:r>
      <w:r w:rsidR="00DD423D" w:rsidRPr="007F0177">
        <w:rPr>
          <w:rFonts w:ascii="Cambria" w:hAnsi="Cambria"/>
        </w:rPr>
        <w:instrText xml:space="preserve"> \* MERGEFORMAT </w:instrText>
      </w:r>
      <w:r w:rsidR="00C42C49" w:rsidRPr="007F0177">
        <w:rPr>
          <w:rFonts w:ascii="Cambria" w:hAnsi="Cambria"/>
        </w:rPr>
      </w:r>
      <w:r w:rsidR="00C42C49" w:rsidRPr="007F0177">
        <w:rPr>
          <w:rFonts w:ascii="Cambria" w:hAnsi="Cambria"/>
        </w:rPr>
        <w:fldChar w:fldCharType="separate"/>
      </w:r>
      <w:r w:rsidR="009A6329">
        <w:rPr>
          <w:rFonts w:ascii="Cambria" w:hAnsi="Cambria"/>
        </w:rPr>
        <w:t>(c)</w:t>
      </w:r>
      <w:r w:rsidR="00C42C49" w:rsidRPr="007F0177">
        <w:rPr>
          <w:rFonts w:ascii="Cambria" w:hAnsi="Cambria"/>
        </w:rPr>
        <w:fldChar w:fldCharType="end"/>
      </w:r>
      <w:r w:rsidR="00C42C49" w:rsidRPr="007F0177">
        <w:rPr>
          <w:rFonts w:ascii="Cambria" w:hAnsi="Cambria"/>
        </w:rPr>
        <w:t xml:space="preserve"> vyššie</w:t>
      </w:r>
      <w:r w:rsidR="001E4CAF" w:rsidRPr="007F0177">
        <w:rPr>
          <w:rFonts w:ascii="Cambria" w:hAnsi="Cambria"/>
        </w:rPr>
        <w:t xml:space="preserve"> obsahujú viacero povinností Dopravcu, na účely využitia práva Objednávateľa Zmluvu vypovedať podľa tohto bodu Zmluvy sa berie do úvahy porušenie ktorejkoľvek z predmetných povinností.</w:t>
      </w:r>
    </w:p>
    <w:p w14:paraId="75F9E618" w14:textId="77777777" w:rsidR="00FC1895" w:rsidRPr="007F0177" w:rsidRDefault="001E4CAF" w:rsidP="001E4CAF">
      <w:pPr>
        <w:pStyle w:val="Heading2"/>
        <w:rPr>
          <w:rFonts w:ascii="Cambria" w:hAnsi="Cambria"/>
        </w:rPr>
      </w:pPr>
      <w:r w:rsidRPr="007F0177">
        <w:rPr>
          <w:rFonts w:ascii="Cambria" w:hAnsi="Cambria"/>
        </w:rPr>
        <w:t xml:space="preserve">Objednávateľ je oprávnený odstúpiť od tejto Zmluvy v prípade, ak </w:t>
      </w:r>
    </w:p>
    <w:p w14:paraId="788173F1" w14:textId="5746944C" w:rsidR="001E4CAF" w:rsidRPr="007F0177" w:rsidRDefault="001E4CAF" w:rsidP="00FC1895">
      <w:pPr>
        <w:pStyle w:val="Heading4"/>
        <w:rPr>
          <w:rFonts w:ascii="Cambria" w:hAnsi="Cambria"/>
        </w:rPr>
      </w:pPr>
      <w:r w:rsidRPr="007F0177">
        <w:rPr>
          <w:rFonts w:ascii="Cambria" w:hAnsi="Cambria"/>
        </w:rPr>
        <w:t xml:space="preserve">Dopravca ku dňu Začatia prevádzky nepreukáže, že disponuje potrebným počtom Vozidiel na výkon Záväzku </w:t>
      </w:r>
      <w:r w:rsidR="00FC1895" w:rsidRPr="007F0177">
        <w:rPr>
          <w:rFonts w:ascii="Cambria" w:hAnsi="Cambria"/>
        </w:rPr>
        <w:t>verejnej služby;</w:t>
      </w:r>
    </w:p>
    <w:p w14:paraId="49B4105C" w14:textId="68946DB1" w:rsidR="00FC1895" w:rsidRPr="007F0177" w:rsidRDefault="00FC1895" w:rsidP="00FC1895">
      <w:pPr>
        <w:pStyle w:val="Heading4"/>
        <w:rPr>
          <w:rFonts w:ascii="Cambria" w:hAnsi="Cambria"/>
        </w:rPr>
      </w:pPr>
      <w:bookmarkStart w:id="162" w:name="_Ref74658270"/>
      <w:r w:rsidRPr="007F0177">
        <w:rPr>
          <w:rFonts w:ascii="Cambria" w:hAnsi="Cambria"/>
        </w:rPr>
        <w:t xml:space="preserve">Dopravca ku dňu Začatia prevádzky </w:t>
      </w:r>
      <w:r w:rsidR="00A12402" w:rsidRPr="007F0177">
        <w:rPr>
          <w:rFonts w:ascii="Cambria" w:hAnsi="Cambria"/>
        </w:rPr>
        <w:t xml:space="preserve">nezačne plniť Záväzok verejnej služby v rozsahu </w:t>
      </w:r>
      <w:r w:rsidR="00F4279C" w:rsidRPr="007F0177">
        <w:rPr>
          <w:rFonts w:ascii="Cambria" w:hAnsi="Cambria"/>
        </w:rPr>
        <w:t>100</w:t>
      </w:r>
      <w:r w:rsidR="00D72E0B" w:rsidRPr="007F0177">
        <w:rPr>
          <w:rFonts w:ascii="Cambria" w:hAnsi="Cambria"/>
        </w:rPr>
        <w:t xml:space="preserve"> </w:t>
      </w:r>
      <w:r w:rsidR="00A12402" w:rsidRPr="007F0177">
        <w:rPr>
          <w:rFonts w:ascii="Cambria" w:hAnsi="Cambria"/>
        </w:rPr>
        <w:t>% z počtu Spojov</w:t>
      </w:r>
      <w:r w:rsidR="002B563E" w:rsidRPr="007F0177">
        <w:rPr>
          <w:rFonts w:ascii="Cambria" w:hAnsi="Cambria"/>
        </w:rPr>
        <w:t>;</w:t>
      </w:r>
      <w:r w:rsidR="00A12402" w:rsidRPr="007F0177">
        <w:rPr>
          <w:rFonts w:ascii="Cambria" w:hAnsi="Cambria"/>
        </w:rPr>
        <w:t xml:space="preserve"> </w:t>
      </w:r>
      <w:bookmarkEnd w:id="162"/>
    </w:p>
    <w:p w14:paraId="648B8CAE" w14:textId="0FE9A072" w:rsidR="004C27B3" w:rsidRPr="007F0177" w:rsidRDefault="004C27B3" w:rsidP="00FC1895">
      <w:pPr>
        <w:pStyle w:val="Heading4"/>
        <w:rPr>
          <w:rFonts w:ascii="Cambria" w:hAnsi="Cambria"/>
        </w:rPr>
      </w:pPr>
      <w:bookmarkStart w:id="163" w:name="_Ref74658271"/>
      <w:r w:rsidRPr="007F0177">
        <w:rPr>
          <w:rFonts w:ascii="Cambria" w:hAnsi="Cambria"/>
        </w:rPr>
        <w:t xml:space="preserve">Kedykoľvek počas trvania povinnosti plnenia Záväzku verejnej služby Dopravca neplní Záväzok verejnej služby podľa tejto Zmluvy po dobu dlhšiu ako 48 hodín v rozsahu viac ako </w:t>
      </w:r>
      <w:r w:rsidR="00374771">
        <w:rPr>
          <w:rFonts w:ascii="Cambria" w:hAnsi="Cambria"/>
        </w:rPr>
        <w:t>10</w:t>
      </w:r>
      <w:r w:rsidR="00374771" w:rsidRPr="007F0177">
        <w:rPr>
          <w:rFonts w:ascii="Cambria" w:hAnsi="Cambria"/>
        </w:rPr>
        <w:t xml:space="preserve"> </w:t>
      </w:r>
      <w:r w:rsidRPr="007F0177">
        <w:rPr>
          <w:rFonts w:ascii="Cambria" w:hAnsi="Cambria"/>
        </w:rPr>
        <w:t>% z počtu Spojov, ktoré mali byť v danom období vypravené</w:t>
      </w:r>
      <w:r w:rsidR="00296A74" w:rsidRPr="007F0177">
        <w:rPr>
          <w:rFonts w:ascii="Cambria" w:hAnsi="Cambria"/>
        </w:rPr>
        <w:t>;</w:t>
      </w:r>
      <w:bookmarkEnd w:id="163"/>
    </w:p>
    <w:p w14:paraId="6D1EC75C" w14:textId="43935F0E" w:rsidR="00B54A19" w:rsidRPr="007F0177" w:rsidRDefault="00B54A19" w:rsidP="00B54A19">
      <w:pPr>
        <w:pStyle w:val="Heading4"/>
        <w:rPr>
          <w:rFonts w:ascii="Cambria" w:hAnsi="Cambria"/>
        </w:rPr>
      </w:pPr>
      <w:r w:rsidRPr="007F0177">
        <w:rPr>
          <w:rFonts w:ascii="Cambria" w:hAnsi="Cambria"/>
        </w:rPr>
        <w:lastRenderedPageBreak/>
        <w:t>ak Dopravca v rámci Verejného obstarávania poskytol informácie alebo doklady, ktoré boli nepravdivé alebo pozmenené tak, že nezodpovedajú skutočnosti a mali vplyv na vyhodnotenie splnenia podmienok účasti alebo výber záujemcov vo Verejnom obstarávaní;</w:t>
      </w:r>
    </w:p>
    <w:p w14:paraId="259F88D4" w14:textId="34164897" w:rsidR="00B124E1" w:rsidRPr="007F0177" w:rsidRDefault="00D81525" w:rsidP="001E0278">
      <w:pPr>
        <w:pStyle w:val="Heading4"/>
        <w:rPr>
          <w:rFonts w:ascii="Cambria" w:hAnsi="Cambria"/>
        </w:rPr>
      </w:pPr>
      <w:r w:rsidRPr="007F0177">
        <w:rPr>
          <w:rFonts w:ascii="Cambria" w:hAnsi="Cambria"/>
        </w:rPr>
        <w:t xml:space="preserve">ak Dopravca zadá </w:t>
      </w:r>
      <w:r w:rsidR="00833FA1" w:rsidRPr="007F0177">
        <w:rPr>
          <w:rFonts w:ascii="Cambria" w:hAnsi="Cambria"/>
        </w:rPr>
        <w:t>plnenie tejto Zmluvy Subdodávateľovi v rozpore s Článkom</w:t>
      </w:r>
      <w:r w:rsidRPr="007F0177">
        <w:rPr>
          <w:rFonts w:ascii="Cambria" w:hAnsi="Cambria"/>
        </w:rPr>
        <w:t xml:space="preserve"> </w:t>
      </w:r>
      <w:r w:rsidRPr="007F0177">
        <w:rPr>
          <w:rFonts w:ascii="Cambria" w:hAnsi="Cambria"/>
        </w:rPr>
        <w:fldChar w:fldCharType="begin"/>
      </w:r>
      <w:r w:rsidRPr="007F0177">
        <w:rPr>
          <w:rFonts w:ascii="Cambria" w:hAnsi="Cambria"/>
        </w:rPr>
        <w:instrText xml:space="preserve"> REF _Ref73709943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14</w:t>
      </w:r>
      <w:r w:rsidRPr="007F0177">
        <w:rPr>
          <w:rFonts w:ascii="Cambria" w:hAnsi="Cambria"/>
        </w:rPr>
        <w:fldChar w:fldCharType="end"/>
      </w:r>
      <w:r w:rsidRPr="007F0177">
        <w:rPr>
          <w:rFonts w:ascii="Cambria" w:hAnsi="Cambria"/>
        </w:rPr>
        <w:t xml:space="preserve"> tejto Zmluvy</w:t>
      </w:r>
      <w:r w:rsidR="00833FA1" w:rsidRPr="007F0177">
        <w:rPr>
          <w:rFonts w:ascii="Cambria" w:hAnsi="Cambria"/>
        </w:rPr>
        <w:t>;</w:t>
      </w:r>
      <w:r w:rsidR="001E0278" w:rsidRPr="007F0177">
        <w:rPr>
          <w:rFonts w:ascii="Cambria" w:hAnsi="Cambria"/>
        </w:rPr>
        <w:t xml:space="preserve"> </w:t>
      </w:r>
    </w:p>
    <w:p w14:paraId="17CCC494" w14:textId="4801C40C" w:rsidR="00A74240" w:rsidRPr="007F0177" w:rsidRDefault="00A74240" w:rsidP="001E0278">
      <w:pPr>
        <w:pStyle w:val="Heading4"/>
        <w:rPr>
          <w:rFonts w:ascii="Cambria" w:hAnsi="Cambria"/>
        </w:rPr>
      </w:pPr>
      <w:r w:rsidRPr="007F0177">
        <w:rPr>
          <w:rFonts w:ascii="Cambria" w:hAnsi="Cambria"/>
        </w:rPr>
        <w:t xml:space="preserve">ak Dopravca nezloží Bankovú záruku podľa bodu </w:t>
      </w:r>
      <w:r w:rsidRPr="007F0177">
        <w:rPr>
          <w:rFonts w:ascii="Cambria" w:hAnsi="Cambria"/>
        </w:rPr>
        <w:fldChar w:fldCharType="begin"/>
      </w:r>
      <w:r w:rsidRPr="007F0177">
        <w:rPr>
          <w:rFonts w:ascii="Cambria" w:hAnsi="Cambria"/>
        </w:rPr>
        <w:instrText xml:space="preserve"> REF _Ref73714442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17</w:t>
      </w:r>
      <w:r w:rsidRPr="007F0177">
        <w:rPr>
          <w:rFonts w:ascii="Cambria" w:hAnsi="Cambria"/>
        </w:rPr>
        <w:fldChar w:fldCharType="end"/>
      </w:r>
      <w:r w:rsidRPr="007F0177">
        <w:rPr>
          <w:rFonts w:ascii="Cambria" w:hAnsi="Cambria"/>
        </w:rPr>
        <w:t xml:space="preserve"> ani do tridsiatich (30) dní odo dňa uzatvorenia tejto Zmluvy</w:t>
      </w:r>
      <w:r w:rsidR="003D1897">
        <w:rPr>
          <w:rFonts w:ascii="Cambria" w:hAnsi="Cambria"/>
        </w:rPr>
        <w:t xml:space="preserve"> alebo ak platnosť Bankovej záruky v rozpore s touto Zmluvou z akýchkoľvek dôvodov zanikne alebo ak Banková záruka nebude vymáhateľná a Dopravca nezloží novú Bankovú záruku ani do </w:t>
      </w:r>
      <w:r w:rsidR="00514C71">
        <w:rPr>
          <w:rFonts w:ascii="Cambria" w:hAnsi="Cambria"/>
        </w:rPr>
        <w:t>pätnástich (15) dní od kedy bude na jej zloženie vyzvaný</w:t>
      </w:r>
      <w:r w:rsidRPr="007F0177">
        <w:rPr>
          <w:rFonts w:ascii="Cambria" w:hAnsi="Cambria"/>
        </w:rPr>
        <w:t>;</w:t>
      </w:r>
    </w:p>
    <w:p w14:paraId="159D8D53" w14:textId="30D6948B" w:rsidR="00B124E1" w:rsidRPr="007F0177" w:rsidRDefault="00B124E1" w:rsidP="001E0278">
      <w:pPr>
        <w:pStyle w:val="Heading4"/>
        <w:rPr>
          <w:rFonts w:ascii="Cambria" w:hAnsi="Cambria"/>
        </w:rPr>
      </w:pPr>
      <w:r w:rsidRPr="007F0177">
        <w:rPr>
          <w:rFonts w:ascii="Cambria" w:hAnsi="Cambria"/>
        </w:rPr>
        <w:t xml:space="preserve">ak sa niektoré z vyhlásení či ubezpečení Dopravcu podľa bodu </w:t>
      </w:r>
      <w:r w:rsidRPr="007F0177">
        <w:rPr>
          <w:rFonts w:ascii="Cambria" w:hAnsi="Cambria"/>
        </w:rPr>
        <w:fldChar w:fldCharType="begin"/>
      </w:r>
      <w:r w:rsidRPr="007F0177">
        <w:rPr>
          <w:rFonts w:ascii="Cambria" w:hAnsi="Cambria"/>
        </w:rPr>
        <w:instrText xml:space="preserve"> REF _Ref73710167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2.1</w:t>
      </w:r>
      <w:r w:rsidRPr="007F0177">
        <w:rPr>
          <w:rFonts w:ascii="Cambria" w:hAnsi="Cambria"/>
        </w:rPr>
        <w:fldChar w:fldCharType="end"/>
      </w:r>
      <w:r w:rsidRPr="007F0177">
        <w:rPr>
          <w:rFonts w:ascii="Cambria" w:hAnsi="Cambria"/>
        </w:rPr>
        <w:t xml:space="preserve"> tejto Zmluvy preukáže alebo stane nepravdivým a táto skutočnosť má podstatný nepriaznivý vplyv na plnenie predmetu tejto Zmluvy;</w:t>
      </w:r>
      <w:r w:rsidR="00C42C49" w:rsidRPr="007F0177">
        <w:rPr>
          <w:rFonts w:ascii="Cambria" w:hAnsi="Cambria"/>
        </w:rPr>
        <w:t xml:space="preserve"> </w:t>
      </w:r>
    </w:p>
    <w:p w14:paraId="617652C2" w14:textId="08E74C05" w:rsidR="00B124E1" w:rsidRPr="007F0177" w:rsidRDefault="00C42C49" w:rsidP="00B124E1">
      <w:pPr>
        <w:pStyle w:val="Heading4"/>
        <w:rPr>
          <w:rFonts w:ascii="Cambria" w:hAnsi="Cambria"/>
        </w:rPr>
      </w:pPr>
      <w:r w:rsidRPr="007F0177">
        <w:rPr>
          <w:rFonts w:ascii="Cambria" w:hAnsi="Cambria"/>
        </w:rPr>
        <w:t>ak dôjde k inému podstatnému porušeniu Zmluvy Zhotoviteľom v rozsahu alebo intenzite takej, ako je uvedené v ustanovení § 345 ods. 2 Obchodného zákonníka</w:t>
      </w:r>
      <w:r w:rsidR="00827773" w:rsidRPr="007F0177">
        <w:rPr>
          <w:rFonts w:ascii="Cambria" w:hAnsi="Cambria"/>
        </w:rPr>
        <w:t>;</w:t>
      </w:r>
      <w:r w:rsidR="006F7706">
        <w:rPr>
          <w:rFonts w:ascii="Cambria" w:hAnsi="Cambria"/>
        </w:rPr>
        <w:t xml:space="preserve"> alebo</w:t>
      </w:r>
    </w:p>
    <w:p w14:paraId="08CC0898" w14:textId="56F2B645" w:rsidR="00827773" w:rsidRPr="007F0177" w:rsidRDefault="00827773" w:rsidP="00B124E1">
      <w:pPr>
        <w:pStyle w:val="Heading4"/>
        <w:rPr>
          <w:rFonts w:ascii="Cambria" w:hAnsi="Cambria"/>
        </w:rPr>
      </w:pPr>
      <w:r w:rsidRPr="007F0177">
        <w:rPr>
          <w:rFonts w:ascii="Cambria" w:hAnsi="Cambria"/>
        </w:rPr>
        <w:t>v iných prípadoch ustanovených osobitnými Právnymi predpismi.</w:t>
      </w:r>
    </w:p>
    <w:p w14:paraId="13601B80" w14:textId="77777777" w:rsidR="00967611" w:rsidRPr="007F0177" w:rsidRDefault="00967611" w:rsidP="00967611">
      <w:pPr>
        <w:pStyle w:val="Heading2"/>
        <w:rPr>
          <w:rFonts w:ascii="Cambria" w:hAnsi="Cambria"/>
        </w:rPr>
      </w:pPr>
      <w:r w:rsidRPr="007F0177">
        <w:rPr>
          <w:rFonts w:ascii="Cambria" w:hAnsi="Cambria"/>
        </w:rPr>
        <w:t xml:space="preserve">Dopravca je oprávnený odstúpiť od tejto Zmluvy v prípade, ak: </w:t>
      </w:r>
    </w:p>
    <w:p w14:paraId="7F65B440" w14:textId="0B64721C" w:rsidR="0052486D" w:rsidRPr="007F0177" w:rsidRDefault="0052486D" w:rsidP="0052486D">
      <w:pPr>
        <w:pStyle w:val="Heading4"/>
        <w:rPr>
          <w:rFonts w:ascii="Cambria" w:hAnsi="Cambria"/>
        </w:rPr>
      </w:pPr>
      <w:r w:rsidRPr="007F0177">
        <w:rPr>
          <w:rFonts w:ascii="Cambria" w:hAnsi="Cambria"/>
        </w:rPr>
        <w:t xml:space="preserve">plnenie Záväzku verejnej služby sa stane objektívne nemožným; </w:t>
      </w:r>
    </w:p>
    <w:p w14:paraId="7BC0F4B5" w14:textId="23F3F56B" w:rsidR="0052486D" w:rsidRPr="007F0177" w:rsidRDefault="0052486D" w:rsidP="0052486D">
      <w:pPr>
        <w:pStyle w:val="Heading4"/>
        <w:rPr>
          <w:rFonts w:ascii="Cambria" w:hAnsi="Cambria"/>
        </w:rPr>
      </w:pPr>
      <w:r w:rsidRPr="007F0177">
        <w:rPr>
          <w:rFonts w:ascii="Cambria" w:hAnsi="Cambria"/>
        </w:rPr>
        <w:t xml:space="preserve">Objednávateľ zmení rozsah Záväzku verejnej služby spôsobom, ktorý bude v rozpore s ustanoveniami bodu </w:t>
      </w:r>
      <w:r w:rsidRPr="007F0177">
        <w:rPr>
          <w:rFonts w:ascii="Cambria" w:hAnsi="Cambria"/>
        </w:rPr>
        <w:fldChar w:fldCharType="begin"/>
      </w:r>
      <w:r w:rsidRPr="007F0177">
        <w:rPr>
          <w:rFonts w:ascii="Cambria" w:hAnsi="Cambria"/>
        </w:rPr>
        <w:instrText xml:space="preserve"> REF _Ref73710433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5.4</w:t>
      </w:r>
      <w:r w:rsidRPr="007F0177">
        <w:rPr>
          <w:rFonts w:ascii="Cambria" w:hAnsi="Cambria"/>
        </w:rPr>
        <w:fldChar w:fldCharType="end"/>
      </w:r>
      <w:r w:rsidRPr="007F0177">
        <w:rPr>
          <w:rFonts w:ascii="Cambria" w:hAnsi="Cambria"/>
        </w:rPr>
        <w:t xml:space="preserve"> tejto Zmluvy; </w:t>
      </w:r>
    </w:p>
    <w:p w14:paraId="3478AE87" w14:textId="424F5AC8" w:rsidR="0052486D" w:rsidRPr="007F0177" w:rsidRDefault="0052486D" w:rsidP="0052486D">
      <w:pPr>
        <w:pStyle w:val="Heading4"/>
        <w:rPr>
          <w:rFonts w:ascii="Cambria" w:hAnsi="Cambria"/>
        </w:rPr>
      </w:pPr>
      <w:r w:rsidRPr="007F0177">
        <w:rPr>
          <w:rFonts w:ascii="Cambria" w:hAnsi="Cambria"/>
        </w:rPr>
        <w:t xml:space="preserve">Objednávateľ riadne a včas neuhradí Zálohu na Preukázanú stratu najmenej za </w:t>
      </w:r>
      <w:r w:rsidR="00AB06FD" w:rsidRPr="007F0177">
        <w:rPr>
          <w:rFonts w:ascii="Cambria" w:hAnsi="Cambria"/>
        </w:rPr>
        <w:t>dve</w:t>
      </w:r>
      <w:r w:rsidRPr="007F0177">
        <w:rPr>
          <w:rFonts w:ascii="Cambria" w:hAnsi="Cambria"/>
        </w:rPr>
        <w:t xml:space="preserve"> po sebe nasledujúce mesiace alebo vôbec neuhradí akékoľvek najmenej </w:t>
      </w:r>
      <w:r w:rsidR="00AB06FD" w:rsidRPr="007F0177">
        <w:rPr>
          <w:rFonts w:ascii="Cambria" w:hAnsi="Cambria"/>
        </w:rPr>
        <w:t>tri</w:t>
      </w:r>
      <w:r w:rsidRPr="007F0177">
        <w:rPr>
          <w:rFonts w:ascii="Cambria" w:hAnsi="Cambria"/>
        </w:rPr>
        <w:t xml:space="preserve"> Zálohy na Preukázanú stratu počas príslušného kalendárneho roka; podľa tohto </w:t>
      </w:r>
      <w:r w:rsidR="00AB06FD" w:rsidRPr="007F0177">
        <w:rPr>
          <w:rFonts w:ascii="Cambria" w:hAnsi="Cambria"/>
        </w:rPr>
        <w:t>bodu</w:t>
      </w:r>
      <w:r w:rsidRPr="007F0177">
        <w:rPr>
          <w:rFonts w:ascii="Cambria" w:hAnsi="Cambria"/>
        </w:rPr>
        <w:t xml:space="preserve"> môže Dopravca odstúpiť od Zmluvy len v prípade, ak riadne a včas splnil svoju povinnosť doručiť Objednávateľovi kalkuláciu Predpokladanej straty v súlade s touto Zmluvou. </w:t>
      </w:r>
    </w:p>
    <w:p w14:paraId="5F317E1A" w14:textId="5EE93C04" w:rsidR="00235BBE" w:rsidRPr="007F0177" w:rsidRDefault="00F62F68" w:rsidP="00235BBE">
      <w:pPr>
        <w:pStyle w:val="Heading2"/>
        <w:rPr>
          <w:rFonts w:ascii="Cambria" w:hAnsi="Cambria"/>
        </w:rPr>
      </w:pPr>
      <w:r w:rsidRPr="007F0177">
        <w:rPr>
          <w:rFonts w:ascii="Cambria" w:hAnsi="Cambria"/>
        </w:rPr>
        <w:t>O</w:t>
      </w:r>
      <w:r w:rsidR="00235BBE" w:rsidRPr="007F0177">
        <w:rPr>
          <w:rFonts w:ascii="Cambria" w:hAnsi="Cambria"/>
        </w:rPr>
        <w:t>dstúpenie od Zmluvy alebo jej výpoveď pôsobí len do budúcnosti, pričom plnenia poskytnuté Zmluvnými stranami pred dňom odstúpenia alebo výpovede, ako aj nároky, ktoré im vznikli z plnenia tejto Zmluvy pred dňom odstúpenia alebo výpovede, zostávajú odstúpením alebo výpoveďou od Zmluvy nedotknuté.</w:t>
      </w:r>
    </w:p>
    <w:p w14:paraId="030DC23D" w14:textId="71E0028C" w:rsidR="003740AC" w:rsidRPr="007F0177" w:rsidRDefault="00B3140E" w:rsidP="00BA71B8">
      <w:pPr>
        <w:pStyle w:val="Heading2"/>
        <w:rPr>
          <w:rFonts w:ascii="Cambria" w:hAnsi="Cambria"/>
        </w:rPr>
      </w:pPr>
      <w:r w:rsidRPr="007F0177">
        <w:rPr>
          <w:rFonts w:ascii="Cambria" w:hAnsi="Cambria"/>
        </w:rPr>
        <w:t>Ustanovenia tejto Zmluvy, ktoré sa týkajú nárokov (vrátane ich vysporiadania), ktoré Zmluvným stranám vznikli v súvislosti s plnením predmetu tejto Zmluvy pred jej ukončením,  ustanovenia o riešení sporov medzi Zmluvnými stranami, ako aj ďalšie ustanovenia, ktoré podľa prejavenej vôle Zmluvných strán alebo vzhľadom na svoju povahu majú trvať aj po ukončení Zmluvy, zostávajú v platnosti aj po ukončení tejto Zmluvy a to až do úplného vysporiadania akýchkoľvek nárokov Zmluvných strán súvisiacich s touto Zmluvou.</w:t>
      </w:r>
    </w:p>
    <w:p w14:paraId="39CEB06B" w14:textId="220DD738" w:rsidR="00A35E01" w:rsidRPr="007F0177" w:rsidRDefault="00374011" w:rsidP="00730BFA">
      <w:pPr>
        <w:pStyle w:val="Heading2"/>
        <w:rPr>
          <w:rFonts w:ascii="Cambria" w:hAnsi="Cambria"/>
        </w:rPr>
      </w:pPr>
      <w:r w:rsidRPr="007F0177">
        <w:rPr>
          <w:rFonts w:ascii="Cambria" w:hAnsi="Cambria"/>
        </w:rPr>
        <w:t>V prípade, ak nastanú okolnosti podľa čl. 4 ods. 3 a 4 Nariadenia 1370/2007, a zároveň a</w:t>
      </w:r>
      <w:r w:rsidR="00A35E01" w:rsidRPr="007F0177">
        <w:rPr>
          <w:rFonts w:ascii="Cambria" w:hAnsi="Cambria"/>
        </w:rPr>
        <w:t xml:space="preserve">k si Dopravca bude počas trvania tejto Zmluvy plniť </w:t>
      </w:r>
      <w:r w:rsidR="00290C98">
        <w:rPr>
          <w:rFonts w:ascii="Cambria" w:hAnsi="Cambria"/>
        </w:rPr>
        <w:t xml:space="preserve">všetky </w:t>
      </w:r>
      <w:r w:rsidR="00A35E01" w:rsidRPr="007F0177">
        <w:rPr>
          <w:rFonts w:ascii="Cambria" w:hAnsi="Cambria"/>
        </w:rPr>
        <w:t>povinnosti vypl</w:t>
      </w:r>
      <w:r w:rsidRPr="007F0177">
        <w:rPr>
          <w:rFonts w:ascii="Cambria" w:hAnsi="Cambria"/>
        </w:rPr>
        <w:t>ý</w:t>
      </w:r>
      <w:r w:rsidR="00A35E01" w:rsidRPr="007F0177">
        <w:rPr>
          <w:rFonts w:ascii="Cambria" w:hAnsi="Cambria"/>
        </w:rPr>
        <w:t>vajúce</w:t>
      </w:r>
      <w:r w:rsidRPr="007F0177">
        <w:rPr>
          <w:rFonts w:ascii="Cambria" w:hAnsi="Cambria"/>
        </w:rPr>
        <w:t xml:space="preserve"> mu</w:t>
      </w:r>
      <w:r w:rsidR="00A35E01" w:rsidRPr="007F0177">
        <w:rPr>
          <w:rFonts w:ascii="Cambria" w:hAnsi="Cambria"/>
        </w:rPr>
        <w:t xml:space="preserve"> z tejto Zmluvy</w:t>
      </w:r>
      <w:r w:rsidR="00290C98">
        <w:rPr>
          <w:rFonts w:ascii="Cambria" w:hAnsi="Cambria"/>
        </w:rPr>
        <w:t xml:space="preserve">, </w:t>
      </w:r>
      <w:r w:rsidR="006A3F58" w:rsidRPr="007F0177">
        <w:rPr>
          <w:rFonts w:ascii="Cambria" w:hAnsi="Cambria"/>
        </w:rPr>
        <w:t xml:space="preserve">dĺžku obdobia poskytovania služieb vo verejnom záujme podľa tejto Zmluvy je možné v súlade s Nariadením 1370/2007 predĺžiť, najviac však o 50 %. </w:t>
      </w:r>
      <w:r w:rsidR="00A35E01" w:rsidRPr="007F0177">
        <w:rPr>
          <w:rFonts w:ascii="Cambria" w:hAnsi="Cambria"/>
        </w:rPr>
        <w:t>V</w:t>
      </w:r>
      <w:r w:rsidR="00AF7DBB" w:rsidRPr="007F0177">
        <w:rPr>
          <w:rFonts w:ascii="Cambria" w:hAnsi="Cambria"/>
        </w:rPr>
        <w:t> </w:t>
      </w:r>
      <w:r w:rsidR="00A35E01" w:rsidRPr="007F0177">
        <w:rPr>
          <w:rFonts w:ascii="Cambria" w:hAnsi="Cambria"/>
        </w:rPr>
        <w:t>prípade</w:t>
      </w:r>
      <w:r w:rsidR="00AF7DBB" w:rsidRPr="007F0177">
        <w:rPr>
          <w:rFonts w:ascii="Cambria" w:hAnsi="Cambria"/>
        </w:rPr>
        <w:t xml:space="preserve"> </w:t>
      </w:r>
      <w:r w:rsidR="00A35E01" w:rsidRPr="007F0177">
        <w:rPr>
          <w:rFonts w:ascii="Cambria" w:hAnsi="Cambria"/>
        </w:rPr>
        <w:t>predĺženia tejto zmluvy v zmysle tohto bodu bude toto predlženie realizované formou</w:t>
      </w:r>
      <w:r w:rsidR="00AF7DBB" w:rsidRPr="007F0177">
        <w:rPr>
          <w:rFonts w:ascii="Cambria" w:hAnsi="Cambria"/>
        </w:rPr>
        <w:t xml:space="preserve"> </w:t>
      </w:r>
      <w:r w:rsidR="00A35E01" w:rsidRPr="007F0177">
        <w:rPr>
          <w:rFonts w:ascii="Cambria" w:hAnsi="Cambria"/>
        </w:rPr>
        <w:t xml:space="preserve">písomného dodatku, pričom vzťahy medzi </w:t>
      </w:r>
      <w:r w:rsidR="001C247F" w:rsidRPr="007F0177">
        <w:rPr>
          <w:rFonts w:ascii="Cambria" w:hAnsi="Cambria"/>
        </w:rPr>
        <w:t>Zmluvnými</w:t>
      </w:r>
      <w:r w:rsidR="00A35E01" w:rsidRPr="007F0177">
        <w:rPr>
          <w:rFonts w:ascii="Cambria" w:hAnsi="Cambria"/>
        </w:rPr>
        <w:t xml:space="preserve"> stranami vrátane </w:t>
      </w:r>
      <w:r w:rsidR="001C247F" w:rsidRPr="007F0177">
        <w:rPr>
          <w:rFonts w:ascii="Cambria" w:hAnsi="Cambria"/>
        </w:rPr>
        <w:t>výpočtu</w:t>
      </w:r>
      <w:r w:rsidR="00AF7DBB" w:rsidRPr="007F0177">
        <w:rPr>
          <w:rFonts w:ascii="Cambria" w:hAnsi="Cambria"/>
        </w:rPr>
        <w:t xml:space="preserve"> </w:t>
      </w:r>
      <w:r w:rsidR="00A35E01" w:rsidRPr="007F0177">
        <w:rPr>
          <w:rFonts w:ascii="Cambria" w:hAnsi="Cambria"/>
        </w:rPr>
        <w:lastRenderedPageBreak/>
        <w:t xml:space="preserve">Preukázanej straty sa budú </w:t>
      </w:r>
      <w:r w:rsidR="001C247F" w:rsidRPr="007F0177">
        <w:rPr>
          <w:rFonts w:ascii="Cambria" w:hAnsi="Cambria"/>
        </w:rPr>
        <w:t xml:space="preserve">naďalej </w:t>
      </w:r>
      <w:r w:rsidR="00A35E01" w:rsidRPr="007F0177">
        <w:rPr>
          <w:rFonts w:ascii="Cambria" w:hAnsi="Cambria"/>
        </w:rPr>
        <w:t xml:space="preserve">spravovať ustanoveniami tejto </w:t>
      </w:r>
      <w:r w:rsidR="001C247F" w:rsidRPr="007F0177">
        <w:rPr>
          <w:rFonts w:ascii="Cambria" w:hAnsi="Cambria"/>
        </w:rPr>
        <w:t>Z</w:t>
      </w:r>
      <w:r w:rsidR="00A35E01" w:rsidRPr="007F0177">
        <w:rPr>
          <w:rFonts w:ascii="Cambria" w:hAnsi="Cambria"/>
        </w:rPr>
        <w:t>mluvy. Na predĺženie tejto</w:t>
      </w:r>
      <w:r w:rsidR="00AF7DBB" w:rsidRPr="007F0177">
        <w:rPr>
          <w:rFonts w:ascii="Cambria" w:hAnsi="Cambria"/>
        </w:rPr>
        <w:t xml:space="preserve"> </w:t>
      </w:r>
      <w:r w:rsidR="00A35E01" w:rsidRPr="007F0177">
        <w:rPr>
          <w:rFonts w:ascii="Cambria" w:hAnsi="Cambria"/>
        </w:rPr>
        <w:t xml:space="preserve">zmluvy nie je právny nárok a je </w:t>
      </w:r>
      <w:r w:rsidR="001C247F" w:rsidRPr="007F0177">
        <w:rPr>
          <w:rFonts w:ascii="Cambria" w:hAnsi="Cambria"/>
        </w:rPr>
        <w:t>výlučne</w:t>
      </w:r>
      <w:r w:rsidR="00A35E01" w:rsidRPr="007F0177">
        <w:rPr>
          <w:rFonts w:ascii="Cambria" w:hAnsi="Cambria"/>
        </w:rPr>
        <w:t xml:space="preserve"> na vôli </w:t>
      </w:r>
      <w:r w:rsidR="001C247F" w:rsidRPr="007F0177">
        <w:rPr>
          <w:rFonts w:ascii="Cambria" w:hAnsi="Cambria"/>
        </w:rPr>
        <w:t>Zmluvných strán</w:t>
      </w:r>
      <w:r w:rsidR="00A35E01" w:rsidRPr="007F0177">
        <w:rPr>
          <w:rFonts w:ascii="Cambria" w:hAnsi="Cambria"/>
        </w:rPr>
        <w:t xml:space="preserve"> po splnení podmienok v tomto bode</w:t>
      </w:r>
      <w:r w:rsidR="00AF7DBB" w:rsidRPr="007F0177">
        <w:rPr>
          <w:rFonts w:ascii="Cambria" w:hAnsi="Cambria"/>
        </w:rPr>
        <w:t xml:space="preserve"> </w:t>
      </w:r>
      <w:r w:rsidR="00A35E01" w:rsidRPr="007F0177">
        <w:rPr>
          <w:rFonts w:ascii="Cambria" w:hAnsi="Cambria"/>
        </w:rPr>
        <w:t>a v Nariadení 1370/2007.</w:t>
      </w:r>
    </w:p>
    <w:p w14:paraId="47257E93" w14:textId="1FE016D5" w:rsidR="0059697F" w:rsidRPr="007F0177" w:rsidRDefault="00CC5E8F" w:rsidP="00A939A6">
      <w:pPr>
        <w:pStyle w:val="Heading1"/>
        <w:rPr>
          <w:rFonts w:ascii="Cambria" w:hAnsi="Cambria"/>
        </w:rPr>
      </w:pPr>
      <w:bookmarkStart w:id="164" w:name="_Ref73714442"/>
      <w:r w:rsidRPr="007F0177">
        <w:rPr>
          <w:rFonts w:ascii="Cambria" w:hAnsi="Cambria"/>
        </w:rPr>
        <w:t>Banková záruka</w:t>
      </w:r>
      <w:bookmarkEnd w:id="164"/>
    </w:p>
    <w:p w14:paraId="3E2C0779" w14:textId="3CF744E0" w:rsidR="007E651E" w:rsidRPr="007F0177" w:rsidRDefault="007E651E" w:rsidP="007E651E">
      <w:pPr>
        <w:pStyle w:val="Heading2"/>
        <w:rPr>
          <w:rFonts w:ascii="Cambria" w:hAnsi="Cambria"/>
        </w:rPr>
      </w:pPr>
      <w:bookmarkStart w:id="165" w:name="_Ref73714477"/>
      <w:r w:rsidRPr="007F0177">
        <w:rPr>
          <w:rFonts w:ascii="Cambria" w:hAnsi="Cambria"/>
        </w:rPr>
        <w:t>Na zabezpečenie svojich záväzkov podľa tejto Zmluvy poskytne Dopravca Objednávateľovi neodvolateľnú a nepodmienenú bankovú záruku splatnú na prvé požiadanie a bez námietok (ďalej len „</w:t>
      </w:r>
      <w:r w:rsidRPr="007F0177">
        <w:rPr>
          <w:rFonts w:ascii="Cambria" w:hAnsi="Cambria"/>
          <w:b/>
          <w:bCs/>
        </w:rPr>
        <w:t>Banková záruka</w:t>
      </w:r>
      <w:r w:rsidRPr="007F0177">
        <w:rPr>
          <w:rFonts w:ascii="Cambria" w:hAnsi="Cambria"/>
        </w:rPr>
        <w:t xml:space="preserve">“). Banková záruka (záručná listina) bude Dopravcom Objednávateľovi predložená v lehote 10 pracovných dní od uzavretia tejto </w:t>
      </w:r>
      <w:r w:rsidR="00A74240" w:rsidRPr="007F0177">
        <w:rPr>
          <w:rFonts w:ascii="Cambria" w:hAnsi="Cambria"/>
        </w:rPr>
        <w:t>Z</w:t>
      </w:r>
      <w:r w:rsidRPr="007F0177">
        <w:rPr>
          <w:rFonts w:ascii="Cambria" w:hAnsi="Cambria"/>
        </w:rPr>
        <w:t>mluvy.</w:t>
      </w:r>
      <w:bookmarkEnd w:id="165"/>
      <w:r w:rsidRPr="007F0177">
        <w:rPr>
          <w:rFonts w:ascii="Cambria" w:hAnsi="Cambria"/>
        </w:rPr>
        <w:t xml:space="preserve"> </w:t>
      </w:r>
    </w:p>
    <w:p w14:paraId="793BDB76" w14:textId="5DC723FF" w:rsidR="0020775F" w:rsidRPr="007F0177" w:rsidRDefault="007E651E" w:rsidP="0020775F">
      <w:pPr>
        <w:pStyle w:val="Heading2"/>
        <w:rPr>
          <w:rFonts w:ascii="Cambria" w:hAnsi="Cambria"/>
        </w:rPr>
      </w:pPr>
      <w:r w:rsidRPr="007F0177">
        <w:rPr>
          <w:rFonts w:ascii="Cambria" w:hAnsi="Cambria"/>
        </w:rPr>
        <w:t xml:space="preserve">Povinnosť Dopravcu mať zabezpečené splnenie svojich záväzkov z tejto Zmluvy Bankovou zárukou trvá počas celého obdobia poskytovania Záväzku verejnej služby podľa tejto Zmluvy od predloženia záručnej listiny v súlade s bodom </w:t>
      </w:r>
      <w:r w:rsidR="00545074" w:rsidRPr="007F0177">
        <w:rPr>
          <w:rFonts w:ascii="Cambria" w:hAnsi="Cambria"/>
        </w:rPr>
        <w:fldChar w:fldCharType="begin"/>
      </w:r>
      <w:r w:rsidR="00545074" w:rsidRPr="007F0177">
        <w:rPr>
          <w:rFonts w:ascii="Cambria" w:hAnsi="Cambria"/>
        </w:rPr>
        <w:instrText xml:space="preserve"> REF _Ref73714477 \r \h </w:instrText>
      </w:r>
      <w:r w:rsidR="00DD423D" w:rsidRPr="007F0177">
        <w:rPr>
          <w:rFonts w:ascii="Cambria" w:hAnsi="Cambria"/>
        </w:rPr>
        <w:instrText xml:space="preserve"> \* MERGEFORMAT </w:instrText>
      </w:r>
      <w:r w:rsidR="00545074" w:rsidRPr="007F0177">
        <w:rPr>
          <w:rFonts w:ascii="Cambria" w:hAnsi="Cambria"/>
        </w:rPr>
      </w:r>
      <w:r w:rsidR="00545074" w:rsidRPr="007F0177">
        <w:rPr>
          <w:rFonts w:ascii="Cambria" w:hAnsi="Cambria"/>
        </w:rPr>
        <w:fldChar w:fldCharType="separate"/>
      </w:r>
      <w:r w:rsidR="009A6329">
        <w:rPr>
          <w:rFonts w:ascii="Cambria" w:hAnsi="Cambria"/>
        </w:rPr>
        <w:t>17.1</w:t>
      </w:r>
      <w:r w:rsidR="00545074" w:rsidRPr="007F0177">
        <w:rPr>
          <w:rFonts w:ascii="Cambria" w:hAnsi="Cambria"/>
        </w:rPr>
        <w:fldChar w:fldCharType="end"/>
      </w:r>
      <w:r w:rsidR="007F0D66" w:rsidRPr="007F0177">
        <w:rPr>
          <w:rFonts w:ascii="Cambria" w:hAnsi="Cambria"/>
        </w:rPr>
        <w:t xml:space="preserve"> </w:t>
      </w:r>
      <w:r w:rsidRPr="007F0177">
        <w:rPr>
          <w:rFonts w:ascii="Cambria" w:hAnsi="Cambria"/>
        </w:rPr>
        <w:t xml:space="preserve">Zmluvy. Ak doba platnosti Bankovej záruky (záručnej listiny) nebude trvať počas celého </w:t>
      </w:r>
      <w:r w:rsidR="0020775F" w:rsidRPr="007F0177">
        <w:rPr>
          <w:rFonts w:ascii="Cambria" w:hAnsi="Cambria"/>
        </w:rPr>
        <w:t>o</w:t>
      </w:r>
      <w:r w:rsidRPr="007F0177">
        <w:rPr>
          <w:rFonts w:ascii="Cambria" w:hAnsi="Cambria"/>
        </w:rPr>
        <w:t>bdobia platnosti, bude Dopravca povinný obnoviť platnosť Bankovej záruky za rovnakých podmienok alebo predložiť novú Bankovú záruku (záručnú listinu) za rovnakých podmienok, najneskôr do štrnástich (14) dní pred uplynutím platnosti pôvodnej Bankovej záruky.</w:t>
      </w:r>
    </w:p>
    <w:p w14:paraId="1FFC9D4C" w14:textId="2559EDBD" w:rsidR="007E651E" w:rsidRPr="007F0177" w:rsidRDefault="0020775F" w:rsidP="0020775F">
      <w:pPr>
        <w:pStyle w:val="Heading2"/>
        <w:rPr>
          <w:rFonts w:ascii="Cambria" w:hAnsi="Cambria"/>
        </w:rPr>
      </w:pPr>
      <w:r w:rsidRPr="007F0177">
        <w:rPr>
          <w:rFonts w:ascii="Cambria" w:hAnsi="Cambria"/>
        </w:rPr>
        <w:t xml:space="preserve">Bankovou zárukou budú zabezpečené akékoľvek a všetky nároky Objednávateľa voči Dopravcovi, ktoré vzniknú na základe porušenia Zmluvy Dopravcom (vrátane všetkých úrokov z omeškania a akýchkoľvek zmluvných pokút a náhrad škôd, ktoré môže Objednávateľ od Dopravcu požadovať v súvislosti s touto Zmluvou a uhradenia splatných Preplatkov) a to za podmienky, že Dopravca riadne a včas nesplnil niektorú z povinností vyplývajúcich pre Dopravcu z tejto Zmluvy a </w:t>
      </w:r>
      <w:r w:rsidR="009B2AF0" w:rsidRPr="007F0177">
        <w:rPr>
          <w:rFonts w:ascii="Cambria" w:hAnsi="Cambria"/>
        </w:rPr>
        <w:t>P</w:t>
      </w:r>
      <w:r w:rsidRPr="007F0177">
        <w:rPr>
          <w:rFonts w:ascii="Cambria" w:hAnsi="Cambria"/>
        </w:rPr>
        <w:t>rávnych predpisov</w:t>
      </w:r>
      <w:r w:rsidR="009B2AF0" w:rsidRPr="007F0177">
        <w:rPr>
          <w:rFonts w:ascii="Cambria" w:hAnsi="Cambria"/>
        </w:rPr>
        <w:t>. Objednávateľ je povinný bez odkladu informovať Dopravcu o akomkoľvek čerpaní peňažných prostriedkov z Bankovej záruky.</w:t>
      </w:r>
    </w:p>
    <w:p w14:paraId="060242E1" w14:textId="70860465" w:rsidR="007F0D66" w:rsidRPr="007F0177" w:rsidRDefault="007F0D66" w:rsidP="007F0D66">
      <w:pPr>
        <w:pStyle w:val="Heading2"/>
        <w:rPr>
          <w:rFonts w:ascii="Cambria" w:hAnsi="Cambria"/>
        </w:rPr>
      </w:pPr>
      <w:r w:rsidRPr="007F0177">
        <w:rPr>
          <w:rFonts w:ascii="Cambria" w:hAnsi="Cambria"/>
        </w:rPr>
        <w:t xml:space="preserve">Banková záruka bude po celú dobu zriadená vo výške </w:t>
      </w:r>
      <w:r w:rsidRPr="00BE5D33">
        <w:rPr>
          <w:rFonts w:ascii="Cambria" w:hAnsi="Cambria"/>
          <w:b/>
          <w:bCs/>
        </w:rPr>
        <w:t>100.000,- EUR</w:t>
      </w:r>
      <w:r w:rsidRPr="007F0177">
        <w:rPr>
          <w:rFonts w:ascii="Cambria" w:hAnsi="Cambria"/>
        </w:rPr>
        <w:t xml:space="preserve">. Dopravca je povinný zabezpečiť, aby </w:t>
      </w:r>
      <w:r w:rsidR="00F35F26" w:rsidRPr="007F0177">
        <w:rPr>
          <w:rFonts w:ascii="Cambria" w:hAnsi="Cambria"/>
        </w:rPr>
        <w:t xml:space="preserve">hodnota </w:t>
      </w:r>
      <w:r w:rsidRPr="007F0177">
        <w:rPr>
          <w:rFonts w:ascii="Cambria" w:hAnsi="Cambria"/>
        </w:rPr>
        <w:t>Bankov</w:t>
      </w:r>
      <w:r w:rsidR="00F35F26" w:rsidRPr="007F0177">
        <w:rPr>
          <w:rFonts w:ascii="Cambria" w:hAnsi="Cambria"/>
        </w:rPr>
        <w:t>ej</w:t>
      </w:r>
      <w:r w:rsidRPr="007F0177">
        <w:rPr>
          <w:rFonts w:ascii="Cambria" w:hAnsi="Cambria"/>
        </w:rPr>
        <w:t xml:space="preserve"> záruk</w:t>
      </w:r>
      <w:r w:rsidR="00F35F26" w:rsidRPr="007F0177">
        <w:rPr>
          <w:rFonts w:ascii="Cambria" w:hAnsi="Cambria"/>
        </w:rPr>
        <w:t>y</w:t>
      </w:r>
      <w:r w:rsidRPr="007F0177">
        <w:rPr>
          <w:rFonts w:ascii="Cambria" w:hAnsi="Cambria"/>
        </w:rPr>
        <w:t xml:space="preserve"> nikdy neklesla pod </w:t>
      </w:r>
      <w:r w:rsidR="00F35F26" w:rsidRPr="007F0177">
        <w:rPr>
          <w:rFonts w:ascii="Cambria" w:hAnsi="Cambria"/>
        </w:rPr>
        <w:t>požadovanú výšku Bankovej záruky</w:t>
      </w:r>
      <w:r w:rsidRPr="007F0177">
        <w:rPr>
          <w:rFonts w:ascii="Cambria" w:hAnsi="Cambria"/>
        </w:rPr>
        <w:t xml:space="preserve">. Ak hodnota </w:t>
      </w:r>
      <w:r w:rsidR="00AF0A4D" w:rsidRPr="007F0177">
        <w:rPr>
          <w:rFonts w:ascii="Cambria" w:hAnsi="Cambria"/>
        </w:rPr>
        <w:t>B</w:t>
      </w:r>
      <w:r w:rsidRPr="007F0177">
        <w:rPr>
          <w:rFonts w:ascii="Cambria" w:hAnsi="Cambria"/>
        </w:rPr>
        <w:t xml:space="preserve">ankovej záruky klesne pod </w:t>
      </w:r>
      <w:r w:rsidR="00F35F26" w:rsidRPr="007F0177">
        <w:rPr>
          <w:rFonts w:ascii="Cambria" w:hAnsi="Cambria"/>
        </w:rPr>
        <w:t>požadovanú v</w:t>
      </w:r>
      <w:r w:rsidRPr="007F0177">
        <w:rPr>
          <w:rFonts w:ascii="Cambria" w:hAnsi="Cambria"/>
        </w:rPr>
        <w:t xml:space="preserve">ýšku </w:t>
      </w:r>
      <w:r w:rsidR="00F35F26" w:rsidRPr="007F0177">
        <w:rPr>
          <w:rFonts w:ascii="Cambria" w:hAnsi="Cambria"/>
        </w:rPr>
        <w:t>B</w:t>
      </w:r>
      <w:r w:rsidRPr="007F0177">
        <w:rPr>
          <w:rFonts w:ascii="Cambria" w:hAnsi="Cambria"/>
        </w:rPr>
        <w:t>ankovej záruky alebo ak peňažné prostriedky (alebo akákoľvek ich časť) z Bankovej záruky bol</w:t>
      </w:r>
      <w:r w:rsidR="00AF0A4D" w:rsidRPr="007F0177">
        <w:rPr>
          <w:rFonts w:ascii="Cambria" w:hAnsi="Cambria"/>
        </w:rPr>
        <w:t xml:space="preserve">i zo strany Objednávateľa čerpané, </w:t>
      </w:r>
      <w:r w:rsidRPr="007F0177">
        <w:rPr>
          <w:rFonts w:ascii="Cambria" w:hAnsi="Cambria"/>
        </w:rPr>
        <w:t xml:space="preserve">Dopravca </w:t>
      </w:r>
      <w:r w:rsidR="00AF0A4D" w:rsidRPr="007F0177">
        <w:rPr>
          <w:rFonts w:ascii="Cambria" w:hAnsi="Cambria"/>
        </w:rPr>
        <w:t xml:space="preserve">je </w:t>
      </w:r>
      <w:r w:rsidRPr="007F0177">
        <w:rPr>
          <w:rFonts w:ascii="Cambria" w:hAnsi="Cambria"/>
        </w:rPr>
        <w:t xml:space="preserve">do desiatich (10) dní odo dňa, kedy bola taká udalosť Dopravcovi oznámená, povinný doplniť Bankovú záruku tak, aby dosahovala </w:t>
      </w:r>
      <w:r w:rsidR="00AF0A4D" w:rsidRPr="007F0177">
        <w:rPr>
          <w:rFonts w:ascii="Cambria" w:hAnsi="Cambria"/>
        </w:rPr>
        <w:t>požadovanú v</w:t>
      </w:r>
      <w:r w:rsidRPr="007F0177">
        <w:rPr>
          <w:rFonts w:ascii="Cambria" w:hAnsi="Cambria"/>
        </w:rPr>
        <w:t>ýšku bankovej záruky.</w:t>
      </w:r>
      <w:r w:rsidR="00AF0A4D" w:rsidRPr="007F0177">
        <w:rPr>
          <w:rFonts w:ascii="Cambria" w:hAnsi="Cambria"/>
        </w:rPr>
        <w:t xml:space="preserve"> Súčasne je Objednávateľ oprávnený v prípade, keď Dopravca nedoplní Bankovú záruku ani v lehote dvadsiatich (20) dní od oznámenia o čerpaní peňažných prostriedkov z Bankovej záruky do </w:t>
      </w:r>
      <w:r w:rsidR="000F4CEA" w:rsidRPr="007F0177">
        <w:rPr>
          <w:rFonts w:ascii="Cambria" w:hAnsi="Cambria"/>
        </w:rPr>
        <w:t>požadovanej vý</w:t>
      </w:r>
      <w:r w:rsidR="00AF0A4D" w:rsidRPr="007F0177">
        <w:rPr>
          <w:rFonts w:ascii="Cambria" w:hAnsi="Cambria"/>
        </w:rPr>
        <w:t xml:space="preserve">šky </w:t>
      </w:r>
      <w:r w:rsidR="000F4CEA" w:rsidRPr="007F0177">
        <w:rPr>
          <w:rFonts w:ascii="Cambria" w:hAnsi="Cambria"/>
        </w:rPr>
        <w:t>B</w:t>
      </w:r>
      <w:r w:rsidR="00AF0A4D" w:rsidRPr="007F0177">
        <w:rPr>
          <w:rFonts w:ascii="Cambria" w:hAnsi="Cambria"/>
        </w:rPr>
        <w:t xml:space="preserve">ankovej záruky, od tejto </w:t>
      </w:r>
      <w:r w:rsidR="000F4CEA" w:rsidRPr="007F0177">
        <w:rPr>
          <w:rFonts w:ascii="Cambria" w:hAnsi="Cambria"/>
        </w:rPr>
        <w:t>Z</w:t>
      </w:r>
      <w:r w:rsidR="00AF0A4D" w:rsidRPr="007F0177">
        <w:rPr>
          <w:rFonts w:ascii="Cambria" w:hAnsi="Cambria"/>
        </w:rPr>
        <w:t>mluvy odstúpiť</w:t>
      </w:r>
      <w:r w:rsidR="000F4CEA" w:rsidRPr="007F0177">
        <w:rPr>
          <w:rFonts w:ascii="Cambria" w:hAnsi="Cambria"/>
        </w:rPr>
        <w:t xml:space="preserve"> </w:t>
      </w:r>
      <w:r w:rsidR="00AF0A4D" w:rsidRPr="007F0177">
        <w:rPr>
          <w:rFonts w:ascii="Cambria" w:hAnsi="Cambria"/>
        </w:rPr>
        <w:t>a čerpať zostatok Bankovej záruky z titulu zmluvnej pokuty za porušenie povinnosti doplniť Bankovú záruku podľa tohto odseku.</w:t>
      </w:r>
      <w:r w:rsidR="000F4CEA" w:rsidRPr="007F0177">
        <w:rPr>
          <w:rFonts w:ascii="Cambria" w:hAnsi="Cambria"/>
        </w:rPr>
        <w:t xml:space="preserve"> Dopravca berie na vedomie a výslovne súhlasí s tým, že zmluvná pokuta v prípade nedoplnenia Bankovej záruky do požadovanej výšky Bankovej záruky podľa tohto bodu Zmluvy je dohodnutá vo výške aktuálneho zostatku Bankovej záruky k 21. dňu od doručenia oznámenia o čerpaní peňažných prostriedkov z Bankovej záruky a zároveň vyhlasuje, že takto dohodnutá zmluvná pokuta je primeraná.</w:t>
      </w:r>
    </w:p>
    <w:p w14:paraId="0D97EE1A" w14:textId="7B52D776" w:rsidR="00571B6E" w:rsidRPr="007F0177" w:rsidRDefault="00571B6E" w:rsidP="00571B6E">
      <w:pPr>
        <w:pStyle w:val="Heading2"/>
        <w:rPr>
          <w:rFonts w:ascii="Cambria" w:hAnsi="Cambria"/>
        </w:rPr>
      </w:pPr>
      <w:r w:rsidRPr="007F0177">
        <w:rPr>
          <w:rFonts w:ascii="Cambria" w:hAnsi="Cambria"/>
        </w:rPr>
        <w:t xml:space="preserve">Záručná listina k Bankovej záruke bude Dopravcovi vrátená po uplynutí jej platnosti, pokiaľ Dopravca splní svoje záväzky, ktoré sú Bankovou zárukou zabezpečované.  </w:t>
      </w:r>
    </w:p>
    <w:p w14:paraId="3420C93F" w14:textId="57B87CE6" w:rsidR="00C94E9C" w:rsidRPr="007F0177" w:rsidRDefault="00C94E9C" w:rsidP="00FD5134">
      <w:pPr>
        <w:pStyle w:val="Heading2"/>
        <w:rPr>
          <w:rFonts w:ascii="Cambria" w:hAnsi="Cambria"/>
        </w:rPr>
      </w:pPr>
      <w:r w:rsidRPr="007F0177">
        <w:rPr>
          <w:rFonts w:ascii="Cambria" w:hAnsi="Cambria"/>
        </w:rPr>
        <w:t>Dopravca je v ktoromkoľvek momente oprávnený nahradiť Bankovú záruku zložením peňažných prostriedkov na účet Objednávateľa. V takom prípade sa budú vo vzťahu k</w:t>
      </w:r>
      <w:r w:rsidR="00FD5134" w:rsidRPr="007F0177">
        <w:rPr>
          <w:rFonts w:ascii="Cambria" w:hAnsi="Cambria"/>
        </w:rPr>
        <w:t xml:space="preserve"> tejto forme zábezpeky nahrádzajúcej Bankovú záruku primerane uplatňovať všetky podmienky tohto článku </w:t>
      </w:r>
      <w:r w:rsidR="00FD5134" w:rsidRPr="007F0177">
        <w:rPr>
          <w:rFonts w:ascii="Cambria" w:hAnsi="Cambria"/>
        </w:rPr>
        <w:fldChar w:fldCharType="begin"/>
      </w:r>
      <w:r w:rsidR="00FD5134" w:rsidRPr="007F0177">
        <w:rPr>
          <w:rFonts w:ascii="Cambria" w:hAnsi="Cambria"/>
        </w:rPr>
        <w:instrText xml:space="preserve"> REF _Ref73714442 \r \h  \* MERGEFORMAT </w:instrText>
      </w:r>
      <w:r w:rsidR="00FD5134" w:rsidRPr="007F0177">
        <w:rPr>
          <w:rFonts w:ascii="Cambria" w:hAnsi="Cambria"/>
        </w:rPr>
      </w:r>
      <w:r w:rsidR="00FD5134" w:rsidRPr="007F0177">
        <w:rPr>
          <w:rFonts w:ascii="Cambria" w:hAnsi="Cambria"/>
        </w:rPr>
        <w:fldChar w:fldCharType="separate"/>
      </w:r>
      <w:r w:rsidR="009A6329">
        <w:rPr>
          <w:rFonts w:ascii="Cambria" w:hAnsi="Cambria"/>
        </w:rPr>
        <w:t>17</w:t>
      </w:r>
      <w:r w:rsidR="00FD5134" w:rsidRPr="007F0177">
        <w:rPr>
          <w:rFonts w:ascii="Cambria" w:hAnsi="Cambria"/>
        </w:rPr>
        <w:fldChar w:fldCharType="end"/>
      </w:r>
      <w:r w:rsidR="00FD5134" w:rsidRPr="007F0177">
        <w:rPr>
          <w:rFonts w:ascii="Cambria" w:hAnsi="Cambria"/>
        </w:rPr>
        <w:t xml:space="preserve"> vzťahujúce sa na Bankovú záruku.</w:t>
      </w:r>
      <w:r w:rsidR="008467CC">
        <w:rPr>
          <w:rFonts w:ascii="Cambria" w:hAnsi="Cambria"/>
        </w:rPr>
        <w:t xml:space="preserve"> Bankový účet na zloženie zábezpeky v prípade požiadavky Dopravcu na nahradenie Bankovej záruky Objednávateľ oznámi Dopravcovi písomne.</w:t>
      </w:r>
    </w:p>
    <w:p w14:paraId="570AD74F" w14:textId="641E4020" w:rsidR="00975188" w:rsidRDefault="00975188" w:rsidP="00730BFA">
      <w:pPr>
        <w:pStyle w:val="Heading1"/>
        <w:rPr>
          <w:rFonts w:ascii="Cambria" w:hAnsi="Cambria"/>
        </w:rPr>
      </w:pPr>
      <w:r>
        <w:rPr>
          <w:rFonts w:ascii="Cambria" w:hAnsi="Cambria"/>
        </w:rPr>
        <w:lastRenderedPageBreak/>
        <w:t>Poistenie</w:t>
      </w:r>
    </w:p>
    <w:p w14:paraId="2549DCD7" w14:textId="4A840121" w:rsidR="00DA124E" w:rsidRPr="007F0177" w:rsidRDefault="00DA124E" w:rsidP="00DA124E">
      <w:pPr>
        <w:pStyle w:val="Heading2"/>
        <w:rPr>
          <w:rFonts w:ascii="Cambria" w:hAnsi="Cambria"/>
        </w:rPr>
      </w:pPr>
      <w:bookmarkStart w:id="166" w:name="_Ref77068995"/>
      <w:r w:rsidRPr="007F0177">
        <w:rPr>
          <w:rFonts w:ascii="Cambria" w:hAnsi="Cambria"/>
        </w:rPr>
        <w:t xml:space="preserve">Dopravca je povinný počas </w:t>
      </w:r>
      <w:r w:rsidR="00DB547C" w:rsidRPr="007F0177">
        <w:rPr>
          <w:rFonts w:ascii="Cambria" w:hAnsi="Cambria"/>
        </w:rPr>
        <w:t>trvania tejto Zmluvy uzavrieť a udržiavať v platnosti nasledovné poistenia:</w:t>
      </w:r>
      <w:bookmarkEnd w:id="166"/>
    </w:p>
    <w:p w14:paraId="00AF671D" w14:textId="50E56A31" w:rsidR="0014606C" w:rsidRPr="007F0177" w:rsidRDefault="00DB547C" w:rsidP="00DB547C">
      <w:pPr>
        <w:pStyle w:val="Heading4"/>
        <w:rPr>
          <w:rFonts w:ascii="Cambria" w:hAnsi="Cambria"/>
        </w:rPr>
      </w:pPr>
      <w:r w:rsidRPr="007F0177">
        <w:rPr>
          <w:rFonts w:ascii="Cambria" w:hAnsi="Cambria"/>
        </w:rPr>
        <w:t>po celú dobu poskytovania Záväzku verejnej služby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w:t>
      </w:r>
      <w:r w:rsidR="006741D8">
        <w:rPr>
          <w:rFonts w:ascii="Cambria" w:hAnsi="Cambria"/>
        </w:rPr>
        <w:t xml:space="preserve"> na všetky Vozidlá Dopravcu</w:t>
      </w:r>
      <w:r w:rsidR="0014606C" w:rsidRPr="007F0177">
        <w:rPr>
          <w:rFonts w:ascii="Cambria" w:hAnsi="Cambria"/>
        </w:rPr>
        <w:t>; a</w:t>
      </w:r>
    </w:p>
    <w:p w14:paraId="6D2F4A48" w14:textId="3D1649D5" w:rsidR="00DB547C" w:rsidRDefault="00EE419D" w:rsidP="00E43079">
      <w:pPr>
        <w:pStyle w:val="Heading4"/>
        <w:rPr>
          <w:rFonts w:ascii="Cambria" w:hAnsi="Cambria"/>
        </w:rPr>
      </w:pPr>
      <w:r w:rsidRPr="007F0177">
        <w:rPr>
          <w:rFonts w:ascii="Cambria" w:hAnsi="Cambria"/>
        </w:rPr>
        <w:t xml:space="preserve">po celú dobu poskytovania Záväzku verejnej služby platné poistenie zodpovednosti za škodu pri výkone podnikateľskej činnosti </w:t>
      </w:r>
      <w:r w:rsidR="00BC590C" w:rsidRPr="007F0177">
        <w:rPr>
          <w:rFonts w:ascii="Cambria" w:hAnsi="Cambria"/>
        </w:rPr>
        <w:t xml:space="preserve">podľa všeobecných poistných podmienok </w:t>
      </w:r>
      <w:r w:rsidR="00495845" w:rsidRPr="007F0177">
        <w:rPr>
          <w:rFonts w:ascii="Cambria" w:hAnsi="Cambria"/>
        </w:rPr>
        <w:t xml:space="preserve">príslušnej poisťovne pre druh služieb zodpovedajúcich Záväzku verejnej služby, a to </w:t>
      </w:r>
      <w:r w:rsidRPr="007F0177">
        <w:rPr>
          <w:rFonts w:ascii="Cambria" w:hAnsi="Cambria"/>
        </w:rPr>
        <w:t xml:space="preserve">na poistnú sumu minimálne vo výške </w:t>
      </w:r>
      <w:r w:rsidR="00145186">
        <w:rPr>
          <w:rFonts w:ascii="Cambria" w:hAnsi="Cambria"/>
        </w:rPr>
        <w:t>1 000 000</w:t>
      </w:r>
      <w:r w:rsidR="00145186" w:rsidRPr="007F0177">
        <w:rPr>
          <w:rFonts w:ascii="Cambria" w:hAnsi="Cambria"/>
        </w:rPr>
        <w:t xml:space="preserve">,- </w:t>
      </w:r>
      <w:r w:rsidRPr="007F0177">
        <w:rPr>
          <w:rFonts w:ascii="Cambria" w:hAnsi="Cambria"/>
        </w:rPr>
        <w:t xml:space="preserve">EUR.  </w:t>
      </w:r>
      <w:r w:rsidR="006571DF" w:rsidRPr="007F0177">
        <w:rPr>
          <w:rFonts w:ascii="Cambria" w:hAnsi="Cambria"/>
        </w:rPr>
        <w:t xml:space="preserve">Kópiu poistnej zmluvy preukazujúcej zriadenie poistenia podľa tohto bodu Dopravca predloží Objednávateľovi najneskôr </w:t>
      </w:r>
      <w:r w:rsidR="00A60702" w:rsidRPr="007F0177">
        <w:rPr>
          <w:rFonts w:ascii="Cambria" w:hAnsi="Cambria"/>
        </w:rPr>
        <w:t>ku dňu uzatvorenia tejto Zmluvy</w:t>
      </w:r>
      <w:r w:rsidR="00DB547C" w:rsidRPr="007F0177">
        <w:rPr>
          <w:rFonts w:ascii="Cambria" w:hAnsi="Cambria"/>
        </w:rPr>
        <w:t>.</w:t>
      </w:r>
    </w:p>
    <w:p w14:paraId="1B1B45BA" w14:textId="1CAB8FD8" w:rsidR="008467CC" w:rsidRDefault="00FD1704" w:rsidP="00730BFA">
      <w:pPr>
        <w:pStyle w:val="Heading2"/>
        <w:rPr>
          <w:rFonts w:ascii="Cambria" w:hAnsi="Cambria"/>
        </w:rPr>
      </w:pPr>
      <w:r w:rsidRPr="00730BFA">
        <w:rPr>
          <w:rFonts w:ascii="Cambria" w:hAnsi="Cambria"/>
        </w:rPr>
        <w:t xml:space="preserve">Splnenie povinností zriadiť poistenia podľa bodu </w:t>
      </w:r>
      <w:r w:rsidRPr="00730BFA">
        <w:rPr>
          <w:rFonts w:ascii="Cambria" w:hAnsi="Cambria"/>
        </w:rPr>
        <w:fldChar w:fldCharType="begin"/>
      </w:r>
      <w:r w:rsidRPr="00730BFA">
        <w:rPr>
          <w:rFonts w:ascii="Cambria" w:hAnsi="Cambria"/>
        </w:rPr>
        <w:instrText xml:space="preserve"> REF _Ref77068995 \r \h </w:instrText>
      </w:r>
      <w:r w:rsidR="00727CD4">
        <w:rPr>
          <w:rFonts w:ascii="Cambria" w:hAnsi="Cambria"/>
        </w:rPr>
        <w:instrText xml:space="preserve"> \* MERGEFORMAT </w:instrText>
      </w:r>
      <w:r w:rsidRPr="00730BFA">
        <w:rPr>
          <w:rFonts w:ascii="Cambria" w:hAnsi="Cambria"/>
        </w:rPr>
      </w:r>
      <w:r w:rsidRPr="00730BFA">
        <w:rPr>
          <w:rFonts w:ascii="Cambria" w:hAnsi="Cambria"/>
        </w:rPr>
        <w:fldChar w:fldCharType="separate"/>
      </w:r>
      <w:r w:rsidR="009A6329">
        <w:rPr>
          <w:rFonts w:ascii="Cambria" w:hAnsi="Cambria"/>
        </w:rPr>
        <w:t>18.1</w:t>
      </w:r>
      <w:r w:rsidRPr="00730BFA">
        <w:rPr>
          <w:rFonts w:ascii="Cambria" w:hAnsi="Cambria"/>
        </w:rPr>
        <w:fldChar w:fldCharType="end"/>
      </w:r>
      <w:r w:rsidRPr="00730BFA">
        <w:rPr>
          <w:rFonts w:ascii="Cambria" w:hAnsi="Cambria"/>
        </w:rPr>
        <w:t xml:space="preserve"> tejto Zmluvy je Dopravca povinný Objednávateľovi preukázať prvý krát najneskôr </w:t>
      </w:r>
      <w:r w:rsidR="00727CD4" w:rsidRPr="007F0177">
        <w:rPr>
          <w:rFonts w:ascii="Cambria" w:hAnsi="Cambria"/>
        </w:rPr>
        <w:t>v lehote 10 pracovných dní pred Začatím prevádzky</w:t>
      </w:r>
      <w:r w:rsidR="00874EB2">
        <w:rPr>
          <w:rFonts w:ascii="Cambria" w:hAnsi="Cambria"/>
        </w:rPr>
        <w:t xml:space="preserve"> a následne kedykoľvek na výzvu Objednávateľa do 10 pracovných dní po doručené výzvy Objednávateľa.</w:t>
      </w:r>
    </w:p>
    <w:p w14:paraId="6CEC4C2D" w14:textId="7D652213" w:rsidR="006741D8" w:rsidRPr="004A3B7F" w:rsidRDefault="006741D8" w:rsidP="004A3B7F">
      <w:pPr>
        <w:pStyle w:val="Heading2"/>
        <w:rPr>
          <w:rFonts w:ascii="Cambria" w:hAnsi="Cambria"/>
        </w:rPr>
      </w:pPr>
      <w:r w:rsidRPr="007E7680">
        <w:rPr>
          <w:rFonts w:ascii="Cambria" w:hAnsi="Cambria"/>
        </w:rPr>
        <w:t>Poistenia Vozidiel Objednávateľa zabezpečuje Objednávateľ.</w:t>
      </w:r>
    </w:p>
    <w:p w14:paraId="04FBE46D" w14:textId="77777777" w:rsidR="00DD7768" w:rsidRPr="007F0177" w:rsidRDefault="00DD7768" w:rsidP="00DD7768">
      <w:pPr>
        <w:pStyle w:val="Heading1"/>
        <w:rPr>
          <w:rFonts w:ascii="Cambria" w:hAnsi="Cambria"/>
        </w:rPr>
      </w:pPr>
      <w:r w:rsidRPr="007F0177">
        <w:rPr>
          <w:rFonts w:ascii="Cambria" w:hAnsi="Cambria"/>
        </w:rPr>
        <w:t>Komunikácia a oprávnené osoby</w:t>
      </w:r>
    </w:p>
    <w:p w14:paraId="4E76EFA8" w14:textId="77777777" w:rsidR="00DD7768" w:rsidRPr="007F0177" w:rsidRDefault="00DD7768" w:rsidP="00DD7768">
      <w:pPr>
        <w:pStyle w:val="Heading2"/>
        <w:rPr>
          <w:rFonts w:ascii="Cambria" w:hAnsi="Cambria"/>
        </w:rPr>
      </w:pPr>
      <w:bookmarkStart w:id="167" w:name="_Ref73711507"/>
      <w:r w:rsidRPr="007F0177">
        <w:rPr>
          <w:rFonts w:ascii="Cambria" w:hAnsi="Cambria"/>
        </w:rPr>
        <w:t>Zmluvné strany určujú, na účely vzájomnej komunikácie pre účely plnenia Zmluvy, nasledovné kontaktné osoby:</w:t>
      </w:r>
      <w:bookmarkEnd w:id="167"/>
    </w:p>
    <w:p w14:paraId="43D4D380" w14:textId="60A1FF9C" w:rsidR="00DD7768" w:rsidRPr="007F0177" w:rsidRDefault="00DD7768" w:rsidP="00DD7768">
      <w:pPr>
        <w:pStyle w:val="Heading4"/>
        <w:rPr>
          <w:rFonts w:ascii="Cambria" w:hAnsi="Cambria"/>
        </w:rPr>
      </w:pPr>
      <w:r w:rsidRPr="007F0177">
        <w:rPr>
          <w:rFonts w:ascii="Cambria" w:hAnsi="Cambria"/>
        </w:rPr>
        <w:t>Objednávateľ:</w:t>
      </w:r>
    </w:p>
    <w:p w14:paraId="56C2BCAD" w14:textId="2E570888" w:rsidR="00DD7768" w:rsidRPr="007F0177" w:rsidRDefault="00DD7768" w:rsidP="00DD7768">
      <w:pPr>
        <w:pStyle w:val="wText1"/>
        <w:ind w:left="709" w:firstLine="11"/>
        <w:jc w:val="left"/>
        <w:rPr>
          <w:rFonts w:ascii="Cambria" w:hAnsi="Cambria"/>
        </w:rPr>
      </w:pPr>
      <w:r w:rsidRPr="007F0177">
        <w:rPr>
          <w:rFonts w:ascii="Cambria" w:hAnsi="Cambria"/>
        </w:rPr>
        <w:t>Vo veciach technických:</w:t>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Email:</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Telefón:</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p>
    <w:p w14:paraId="4197DA0A" w14:textId="77777777" w:rsidR="00401D09" w:rsidRPr="007F0177" w:rsidRDefault="00DD7768" w:rsidP="00401D09">
      <w:pPr>
        <w:pStyle w:val="wText1"/>
        <w:ind w:left="709" w:firstLine="11"/>
        <w:jc w:val="left"/>
        <w:rPr>
          <w:rFonts w:ascii="Cambria" w:hAnsi="Cambria"/>
        </w:rPr>
      </w:pPr>
      <w:r w:rsidRPr="007F0177">
        <w:rPr>
          <w:rFonts w:ascii="Cambria" w:hAnsi="Cambria"/>
        </w:rPr>
        <w:t>Vo veciach zmluvných:</w:t>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Email:</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Telefón:</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p>
    <w:p w14:paraId="04BB6465" w14:textId="79947DD5" w:rsidR="00DD7768" w:rsidRPr="007F0177" w:rsidRDefault="00401D09" w:rsidP="00401D09">
      <w:pPr>
        <w:pStyle w:val="wText1"/>
        <w:ind w:left="709" w:firstLine="11"/>
        <w:jc w:val="left"/>
        <w:rPr>
          <w:rFonts w:ascii="Cambria" w:hAnsi="Cambria"/>
        </w:rPr>
      </w:pPr>
      <w:r w:rsidRPr="007F0177">
        <w:rPr>
          <w:rFonts w:ascii="Cambria" w:hAnsi="Cambria"/>
          <w:highlight w:val="yellow"/>
        </w:rPr>
        <w:t>[</w:t>
      </w:r>
      <w:r w:rsidRPr="007F0177">
        <w:rPr>
          <w:highlight w:val="yellow"/>
        </w:rPr>
        <w:t>●</w:t>
      </w:r>
      <w:r w:rsidRPr="007F0177">
        <w:rPr>
          <w:rFonts w:ascii="Cambria" w:hAnsi="Cambria"/>
          <w:highlight w:val="yellow"/>
        </w:rPr>
        <w:t>]</w:t>
      </w:r>
    </w:p>
    <w:p w14:paraId="24073569" w14:textId="6FA8F22C" w:rsidR="00DD7768" w:rsidRPr="007F0177" w:rsidRDefault="00401D09" w:rsidP="00DD7768">
      <w:pPr>
        <w:pStyle w:val="Heading4"/>
        <w:rPr>
          <w:rFonts w:ascii="Cambria" w:hAnsi="Cambria"/>
        </w:rPr>
      </w:pPr>
      <w:r w:rsidRPr="007F0177">
        <w:rPr>
          <w:rFonts w:ascii="Cambria" w:hAnsi="Cambria"/>
        </w:rPr>
        <w:t>Dopravca</w:t>
      </w:r>
      <w:r w:rsidR="00DD7768" w:rsidRPr="007F0177">
        <w:rPr>
          <w:rFonts w:ascii="Cambria" w:hAnsi="Cambria"/>
        </w:rPr>
        <w:t>:</w:t>
      </w:r>
    </w:p>
    <w:p w14:paraId="0EDE1ECC" w14:textId="77777777" w:rsidR="00401D09" w:rsidRPr="007F0177" w:rsidRDefault="00401D09" w:rsidP="00401D09">
      <w:pPr>
        <w:pStyle w:val="wText1"/>
        <w:ind w:left="709" w:firstLine="11"/>
        <w:jc w:val="left"/>
        <w:rPr>
          <w:rFonts w:ascii="Cambria" w:hAnsi="Cambria"/>
        </w:rPr>
      </w:pPr>
      <w:r w:rsidRPr="007F0177">
        <w:rPr>
          <w:rFonts w:ascii="Cambria" w:hAnsi="Cambria"/>
        </w:rPr>
        <w:t>Vo veciach technických:</w:t>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Email:</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Telefón:</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p>
    <w:p w14:paraId="7A502EE1" w14:textId="77777777" w:rsidR="00401D09" w:rsidRPr="007F0177" w:rsidRDefault="00401D09" w:rsidP="00401D09">
      <w:pPr>
        <w:pStyle w:val="wText1"/>
        <w:ind w:left="709" w:firstLine="11"/>
        <w:jc w:val="left"/>
        <w:rPr>
          <w:rFonts w:ascii="Cambria" w:hAnsi="Cambria"/>
        </w:rPr>
      </w:pPr>
      <w:r w:rsidRPr="007F0177">
        <w:rPr>
          <w:rFonts w:ascii="Cambria" w:hAnsi="Cambria"/>
        </w:rPr>
        <w:t>Vo veciach zmluvných:</w:t>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Email:</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Telefón:</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p>
    <w:p w14:paraId="71236579" w14:textId="77777777" w:rsidR="00401D09" w:rsidRPr="007F0177" w:rsidRDefault="00401D09" w:rsidP="00401D09">
      <w:pPr>
        <w:pStyle w:val="wText1"/>
        <w:ind w:left="709" w:firstLine="11"/>
        <w:jc w:val="left"/>
        <w:rPr>
          <w:rFonts w:ascii="Cambria" w:hAnsi="Cambria"/>
        </w:rPr>
      </w:pPr>
      <w:r w:rsidRPr="007F0177">
        <w:rPr>
          <w:rFonts w:ascii="Cambria" w:hAnsi="Cambria"/>
          <w:highlight w:val="yellow"/>
        </w:rPr>
        <w:t>[</w:t>
      </w:r>
      <w:r w:rsidRPr="007F0177">
        <w:rPr>
          <w:highlight w:val="yellow"/>
        </w:rPr>
        <w:t>●</w:t>
      </w:r>
      <w:r w:rsidRPr="007F0177">
        <w:rPr>
          <w:rFonts w:ascii="Cambria" w:hAnsi="Cambria"/>
          <w:highlight w:val="yellow"/>
        </w:rPr>
        <w:t>]</w:t>
      </w:r>
    </w:p>
    <w:p w14:paraId="576AA4DB" w14:textId="77777777" w:rsidR="00DD7768" w:rsidRPr="007F0177" w:rsidRDefault="00DD7768" w:rsidP="00DD7768">
      <w:pPr>
        <w:pStyle w:val="Heading2"/>
        <w:rPr>
          <w:rFonts w:ascii="Cambria" w:hAnsi="Cambria"/>
        </w:rPr>
      </w:pPr>
      <w:r w:rsidRPr="007F0177">
        <w:rPr>
          <w:rFonts w:ascii="Cambria" w:hAnsi="Cambria"/>
        </w:rPr>
        <w:t xml:space="preserve">Všetky oznámenia, žiadosti, požiadavky a ostatná komunikácia, ktoré sa vyžadujú alebo sú v tejto Zmluve inak predpokladané, musia byť v písomnej forme, v slovenskom jazyku, </w:t>
      </w:r>
      <w:r w:rsidRPr="007F0177">
        <w:rPr>
          <w:rFonts w:ascii="Cambria" w:hAnsi="Cambria"/>
        </w:rPr>
        <w:lastRenderedPageBreak/>
        <w:t>a budú sa doručovať jedným alebo viacerými z nasledujúcich spôsobov, pričom sa budú považovať za riadne doručené, ak:</w:t>
      </w:r>
    </w:p>
    <w:p w14:paraId="31433A27" w14:textId="77777777" w:rsidR="00DD7768" w:rsidRPr="007F0177" w:rsidRDefault="00DD7768" w:rsidP="00DD7768">
      <w:pPr>
        <w:pStyle w:val="Heading4"/>
        <w:rPr>
          <w:rFonts w:ascii="Cambria" w:hAnsi="Cambria"/>
        </w:rPr>
      </w:pPr>
      <w:r w:rsidRPr="007F0177">
        <w:rPr>
          <w:rFonts w:ascii="Cambria" w:hAnsi="Cambria"/>
        </w:rPr>
        <w:t>budú doručované osobne, pri prijatí alebo odmietnutí prevzatia;</w:t>
      </w:r>
    </w:p>
    <w:p w14:paraId="7B1AC6C7" w14:textId="63C98D2A" w:rsidR="00DD7768" w:rsidRPr="007F0177" w:rsidRDefault="00A91C52" w:rsidP="00DD7768">
      <w:pPr>
        <w:pStyle w:val="Heading4"/>
        <w:rPr>
          <w:rFonts w:ascii="Cambria" w:hAnsi="Cambria"/>
        </w:rPr>
      </w:pPr>
      <w:bookmarkStart w:id="168" w:name="_Ref73711600"/>
      <w:r w:rsidRPr="007F0177">
        <w:rPr>
          <w:rFonts w:ascii="Cambria" w:hAnsi="Cambria"/>
        </w:rPr>
        <w:t xml:space="preserve">ak to nie je vylúčené podľa niektorého ustanovenia tejto Zmluvy tak </w:t>
      </w:r>
      <w:r w:rsidR="00DD7768" w:rsidRPr="007F0177">
        <w:rPr>
          <w:rFonts w:ascii="Cambria" w:hAnsi="Cambria"/>
        </w:rPr>
        <w:t>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w:t>
      </w:r>
      <w:bookmarkEnd w:id="168"/>
      <w:r w:rsidR="00DD7768" w:rsidRPr="007F0177">
        <w:rPr>
          <w:rFonts w:ascii="Cambria" w:hAnsi="Cambria"/>
        </w:rPr>
        <w:t xml:space="preserve"> </w:t>
      </w:r>
    </w:p>
    <w:p w14:paraId="4D48AD9D" w14:textId="77777777" w:rsidR="00DD7768" w:rsidRPr="007F0177" w:rsidRDefault="00DD7768" w:rsidP="00DD7768">
      <w:pPr>
        <w:pStyle w:val="Heading4"/>
        <w:rPr>
          <w:rFonts w:ascii="Cambria" w:hAnsi="Cambria"/>
        </w:rPr>
      </w:pPr>
      <w:r w:rsidRPr="007F0177">
        <w:rPr>
          <w:rFonts w:ascii="Cambria" w:hAnsi="Cambria"/>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78393A78" w14:textId="77777777" w:rsidR="00DD7768" w:rsidRPr="007F0177" w:rsidRDefault="00DD7768" w:rsidP="00DD7768">
      <w:pPr>
        <w:pStyle w:val="Heading4"/>
        <w:rPr>
          <w:rFonts w:ascii="Cambria" w:hAnsi="Cambria"/>
        </w:rPr>
      </w:pPr>
      <w:r w:rsidRPr="007F0177">
        <w:rPr>
          <w:rFonts w:ascii="Cambria" w:hAnsi="Cambria"/>
        </w:rPr>
        <w:t>budú doručované ako doporučená zásielka, prevzatím, odmietnutím prevzatia alebo prvý pracovný deň po tom, čo pošta vráti komunikáciu odosielajúcej strane ako nedoručenú.</w:t>
      </w:r>
    </w:p>
    <w:p w14:paraId="46851703" w14:textId="085F3DF3" w:rsidR="00DD7768" w:rsidRPr="007F0177" w:rsidRDefault="00DD7768" w:rsidP="00A91C52">
      <w:pPr>
        <w:pStyle w:val="Heading2"/>
        <w:rPr>
          <w:rFonts w:ascii="Cambria" w:hAnsi="Cambria"/>
        </w:rPr>
      </w:pPr>
      <w:r w:rsidRPr="007F0177">
        <w:rPr>
          <w:rFonts w:ascii="Cambria" w:hAnsi="Cambria"/>
        </w:rPr>
        <w:t xml:space="preserve">Všetky oznámenia, žiadosti, požiadavky a ostatná komunikácia budú adresované na príslušné adresy sídla Zmluvných strán a/alebo adresy Zmluvných strán uvedené v záhlaví tejto Zmluvy a/alebo uvedené v odseku </w:t>
      </w:r>
      <w:r w:rsidR="00401D09" w:rsidRPr="007F0177">
        <w:rPr>
          <w:rFonts w:ascii="Cambria" w:hAnsi="Cambria"/>
        </w:rPr>
        <w:fldChar w:fldCharType="begin"/>
      </w:r>
      <w:r w:rsidR="00401D09" w:rsidRPr="007F0177">
        <w:rPr>
          <w:rFonts w:ascii="Cambria" w:hAnsi="Cambria"/>
        </w:rPr>
        <w:instrText xml:space="preserve"> REF _Ref73711507 \r \h </w:instrText>
      </w:r>
      <w:r w:rsidR="00D50E3E" w:rsidRPr="007F0177">
        <w:rPr>
          <w:rFonts w:ascii="Cambria" w:hAnsi="Cambria"/>
        </w:rPr>
        <w:instrText xml:space="preserve"> \* MERGEFORMAT </w:instrText>
      </w:r>
      <w:r w:rsidR="00401D09" w:rsidRPr="007F0177">
        <w:rPr>
          <w:rFonts w:ascii="Cambria" w:hAnsi="Cambria"/>
        </w:rPr>
      </w:r>
      <w:r w:rsidR="00401D09" w:rsidRPr="007F0177">
        <w:rPr>
          <w:rFonts w:ascii="Cambria" w:hAnsi="Cambria"/>
        </w:rPr>
        <w:fldChar w:fldCharType="separate"/>
      </w:r>
      <w:r w:rsidR="009A6329">
        <w:rPr>
          <w:rFonts w:ascii="Cambria" w:hAnsi="Cambria"/>
        </w:rPr>
        <w:t>19.1</w:t>
      </w:r>
      <w:r w:rsidR="00401D09" w:rsidRPr="007F0177">
        <w:rPr>
          <w:rFonts w:ascii="Cambria" w:hAnsi="Cambria"/>
        </w:rPr>
        <w:fldChar w:fldCharType="end"/>
      </w:r>
      <w:r w:rsidRPr="007F0177">
        <w:rPr>
          <w:rFonts w:ascii="Cambria" w:hAnsi="Cambria"/>
        </w:rPr>
        <w:t xml:space="preserve"> (alebo na také iné adresy alebo čísla, ktoré si Zmluvné strany navzájom oznámili podľa tohto odseku). </w:t>
      </w:r>
    </w:p>
    <w:p w14:paraId="5633E233" w14:textId="2DF69694" w:rsidR="00A91C52" w:rsidRPr="007F0177" w:rsidRDefault="00007283" w:rsidP="00A91C52">
      <w:pPr>
        <w:pStyle w:val="Heading2"/>
        <w:rPr>
          <w:rFonts w:ascii="Cambria" w:hAnsi="Cambria"/>
        </w:rPr>
      </w:pPr>
      <w:r w:rsidRPr="007F0177">
        <w:rPr>
          <w:rFonts w:ascii="Cambria" w:hAnsi="Cambria"/>
        </w:rPr>
        <w:t>Podľa tejto Zmluvy nie je účinne možné doručiť emailom</w:t>
      </w:r>
      <w:r w:rsidR="00D50E3E" w:rsidRPr="007F0177">
        <w:rPr>
          <w:rFonts w:ascii="Cambria" w:hAnsi="Cambria"/>
        </w:rPr>
        <w:t xml:space="preserve"> podľa bodu </w:t>
      </w:r>
      <w:r w:rsidRPr="007F0177">
        <w:rPr>
          <w:rFonts w:ascii="Cambria" w:hAnsi="Cambria"/>
        </w:rPr>
        <w:fldChar w:fldCharType="begin"/>
      </w:r>
      <w:r w:rsidRPr="007F0177">
        <w:rPr>
          <w:rFonts w:ascii="Cambria" w:hAnsi="Cambria"/>
        </w:rPr>
        <w:instrText xml:space="preserve"> REF _Ref73711600 \r \h </w:instrText>
      </w:r>
      <w:r w:rsidR="00D50E3E"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19.2(b)</w:t>
      </w:r>
      <w:r w:rsidRPr="007F0177">
        <w:rPr>
          <w:rFonts w:ascii="Cambria" w:hAnsi="Cambria"/>
        </w:rPr>
        <w:fldChar w:fldCharType="end"/>
      </w:r>
      <w:r w:rsidRPr="007F0177">
        <w:rPr>
          <w:rFonts w:ascii="Cambria" w:hAnsi="Cambria"/>
        </w:rPr>
        <w:t xml:space="preserve"> </w:t>
      </w:r>
      <w:r w:rsidR="00D50E3E" w:rsidRPr="007F0177">
        <w:rPr>
          <w:rFonts w:ascii="Cambria" w:hAnsi="Cambria"/>
        </w:rPr>
        <w:t xml:space="preserve">žiadne odstúpenie od Zmluvy ani výpoveď Zmluvy. </w:t>
      </w:r>
    </w:p>
    <w:p w14:paraId="3DC48129" w14:textId="6DD8FD4F" w:rsidR="00C3583F" w:rsidRDefault="00C3583F" w:rsidP="00F90F1D">
      <w:pPr>
        <w:pStyle w:val="Heading1"/>
        <w:rPr>
          <w:rFonts w:ascii="Cambria" w:hAnsi="Cambria"/>
        </w:rPr>
      </w:pPr>
      <w:r>
        <w:rPr>
          <w:rFonts w:ascii="Cambria" w:hAnsi="Cambria"/>
        </w:rPr>
        <w:t>Nelegálne zamestnávanie</w:t>
      </w:r>
    </w:p>
    <w:p w14:paraId="57B95752" w14:textId="16E31204" w:rsidR="00C3583F" w:rsidRPr="00730BFA" w:rsidRDefault="00C3583F" w:rsidP="00C3583F">
      <w:pPr>
        <w:pStyle w:val="Heading2"/>
        <w:rPr>
          <w:rFonts w:ascii="Cambria" w:hAnsi="Cambria"/>
        </w:rPr>
      </w:pPr>
      <w:r w:rsidRPr="00730BFA">
        <w:rPr>
          <w:rFonts w:ascii="Cambria" w:hAnsi="Cambria"/>
        </w:rPr>
        <w:t xml:space="preserve">Dopravca  je povinný na požiadanie </w:t>
      </w:r>
      <w:r w:rsidR="00C47C08">
        <w:rPr>
          <w:rFonts w:ascii="Cambria" w:hAnsi="Cambria"/>
        </w:rPr>
        <w:t>O</w:t>
      </w:r>
      <w:r w:rsidRPr="00730BFA">
        <w:rPr>
          <w:rFonts w:ascii="Cambria" w:hAnsi="Cambria"/>
        </w:rPr>
        <w:t>bjednávateľa bezodkladne poskytnúť v nevyhnutnom rozsahu doklady a</w:t>
      </w:r>
      <w:r w:rsidR="00C47C08">
        <w:rPr>
          <w:rFonts w:ascii="Cambria" w:hAnsi="Cambria"/>
        </w:rPr>
        <w:t> údaje o fyzických osobách</w:t>
      </w:r>
      <w:r w:rsidRPr="00730BFA">
        <w:rPr>
          <w:rFonts w:ascii="Cambria" w:hAnsi="Cambria"/>
        </w:rPr>
        <w:t xml:space="preserve">, prostredníctvom ktorých </w:t>
      </w:r>
      <w:r w:rsidR="00C47C08">
        <w:rPr>
          <w:rFonts w:ascii="Cambria" w:hAnsi="Cambria"/>
        </w:rPr>
        <w:t>plní túto Zmluvy (</w:t>
      </w:r>
      <w:r w:rsidRPr="00730BFA">
        <w:rPr>
          <w:rFonts w:ascii="Cambria" w:hAnsi="Cambria"/>
        </w:rPr>
        <w:t>dodáva prácu alebo poskytuje službu</w:t>
      </w:r>
      <w:r w:rsidR="00C47C08">
        <w:rPr>
          <w:rFonts w:ascii="Cambria" w:hAnsi="Cambria"/>
        </w:rPr>
        <w:t>)</w:t>
      </w:r>
      <w:r w:rsidRPr="00730BFA">
        <w:rPr>
          <w:rFonts w:ascii="Cambria" w:hAnsi="Cambria"/>
        </w:rPr>
        <w:t xml:space="preserve">, ktoré sú potrebné na to, aby </w:t>
      </w:r>
      <w:r w:rsidR="00C47C08">
        <w:rPr>
          <w:rFonts w:ascii="Cambria" w:hAnsi="Cambria"/>
        </w:rPr>
        <w:t>O</w:t>
      </w:r>
      <w:r w:rsidRPr="00730BFA">
        <w:rPr>
          <w:rFonts w:ascii="Cambria" w:hAnsi="Cambria"/>
        </w:rPr>
        <w:t xml:space="preserve">bjednávateľ mohol skontrolovať, či </w:t>
      </w:r>
      <w:r w:rsidR="00C47C08">
        <w:rPr>
          <w:rFonts w:ascii="Cambria" w:hAnsi="Cambria"/>
        </w:rPr>
        <w:t>Do</w:t>
      </w:r>
      <w:r w:rsidRPr="00730BFA">
        <w:rPr>
          <w:rFonts w:ascii="Cambria" w:hAnsi="Cambria"/>
        </w:rPr>
        <w:t xml:space="preserve">pravca neporušuje zákaz nelegálneho zamestnávania. V prípade, ak by </w:t>
      </w:r>
      <w:r w:rsidR="00C47C08">
        <w:rPr>
          <w:rFonts w:ascii="Cambria" w:hAnsi="Cambria"/>
        </w:rPr>
        <w:t>O</w:t>
      </w:r>
      <w:r w:rsidRPr="00730BFA">
        <w:rPr>
          <w:rFonts w:ascii="Cambria" w:hAnsi="Cambria"/>
        </w:rPr>
        <w:t xml:space="preserve">bjednávateľovi bola v súvislosti s touto </w:t>
      </w:r>
      <w:r w:rsidR="00C47C08">
        <w:rPr>
          <w:rFonts w:ascii="Cambria" w:hAnsi="Cambria"/>
        </w:rPr>
        <w:t>Z</w:t>
      </w:r>
      <w:r w:rsidRPr="00730BFA">
        <w:rPr>
          <w:rFonts w:ascii="Cambria" w:hAnsi="Cambria"/>
        </w:rPr>
        <w:t xml:space="preserve">mluvou uložená sankcia za porušenie zákazu nelegálneho zamestnávania, </w:t>
      </w:r>
      <w:r w:rsidR="00C47C08">
        <w:rPr>
          <w:rFonts w:ascii="Cambria" w:hAnsi="Cambria"/>
        </w:rPr>
        <w:t>D</w:t>
      </w:r>
      <w:r w:rsidRPr="00730BFA">
        <w:rPr>
          <w:rFonts w:ascii="Cambria" w:hAnsi="Cambria"/>
        </w:rPr>
        <w:t>opravca sa zaväzuje</w:t>
      </w:r>
      <w:r w:rsidR="0079674C">
        <w:rPr>
          <w:rFonts w:ascii="Cambria" w:hAnsi="Cambria"/>
        </w:rPr>
        <w:t xml:space="preserve"> škodu Objednávateľa spočívajúcu v povinnosti zaplatiť takú sankciu,</w:t>
      </w:r>
      <w:r w:rsidRPr="00730BFA">
        <w:rPr>
          <w:rFonts w:ascii="Cambria" w:hAnsi="Cambria"/>
        </w:rPr>
        <w:t xml:space="preserve"> v plnej výške nahradiť.</w:t>
      </w:r>
    </w:p>
    <w:p w14:paraId="7223655B" w14:textId="3D429114" w:rsidR="00745BE1" w:rsidRDefault="006834C7" w:rsidP="00F90F1D">
      <w:pPr>
        <w:pStyle w:val="Heading1"/>
        <w:rPr>
          <w:rFonts w:ascii="Cambria" w:hAnsi="Cambria"/>
        </w:rPr>
      </w:pPr>
      <w:r>
        <w:rPr>
          <w:rFonts w:ascii="Cambria" w:hAnsi="Cambria"/>
        </w:rPr>
        <w:t>Opatrenia proti korupcii</w:t>
      </w:r>
    </w:p>
    <w:p w14:paraId="0F224973" w14:textId="0D1C2B72" w:rsidR="00745BE1" w:rsidRPr="00730BFA" w:rsidRDefault="00745BE1" w:rsidP="00745BE1">
      <w:pPr>
        <w:pStyle w:val="Heading2"/>
        <w:rPr>
          <w:rFonts w:ascii="Cambria" w:hAnsi="Cambria"/>
        </w:rPr>
      </w:pPr>
      <w:r w:rsidRPr="00730BFA">
        <w:rPr>
          <w:rFonts w:ascii="Cambria" w:hAnsi="Cambria"/>
        </w:rPr>
        <w:t xml:space="preserve">Zmluvné strany </w:t>
      </w:r>
      <w:r w:rsidR="002C2E91">
        <w:rPr>
          <w:rFonts w:ascii="Cambria" w:hAnsi="Cambria"/>
        </w:rPr>
        <w:t>prehlasujú</w:t>
      </w:r>
      <w:r w:rsidRPr="00730BFA">
        <w:rPr>
          <w:rFonts w:ascii="Cambria" w:hAnsi="Cambria"/>
        </w:rPr>
        <w:t xml:space="preserve">, že </w:t>
      </w:r>
      <w:r w:rsidR="002C2E91">
        <w:rPr>
          <w:rFonts w:ascii="Cambria" w:hAnsi="Cambria"/>
        </w:rPr>
        <w:t xml:space="preserve">poznajú </w:t>
      </w:r>
      <w:r w:rsidR="00B34D4D">
        <w:rPr>
          <w:rFonts w:ascii="Cambria" w:hAnsi="Cambria"/>
        </w:rPr>
        <w:t xml:space="preserve">trestné činy korupcie podľa ôsmej hlavy tretieho dielu zákona </w:t>
      </w:r>
      <w:r w:rsidR="00B34D4D" w:rsidRPr="00B34D4D">
        <w:rPr>
          <w:rFonts w:ascii="Cambria" w:hAnsi="Cambria"/>
        </w:rPr>
        <w:t>č. 300/2005 Z. z.</w:t>
      </w:r>
      <w:r w:rsidR="00B34D4D">
        <w:rPr>
          <w:rFonts w:ascii="Cambria" w:hAnsi="Cambria"/>
        </w:rPr>
        <w:t xml:space="preserve"> Trestný zákon v znení neskorších predpisov (ďalej aj ako „</w:t>
      </w:r>
      <w:r w:rsidR="00B34D4D" w:rsidRPr="00730BFA">
        <w:rPr>
          <w:rFonts w:ascii="Cambria" w:hAnsi="Cambria"/>
          <w:b/>
          <w:bCs/>
        </w:rPr>
        <w:t>korupcia</w:t>
      </w:r>
      <w:r w:rsidR="00B34D4D">
        <w:rPr>
          <w:rFonts w:ascii="Cambria" w:hAnsi="Cambria"/>
        </w:rPr>
        <w:t>“)</w:t>
      </w:r>
      <w:r w:rsidRPr="00730BFA">
        <w:rPr>
          <w:rFonts w:ascii="Cambria" w:hAnsi="Cambria"/>
        </w:rPr>
        <w:t xml:space="preserve">.  </w:t>
      </w:r>
    </w:p>
    <w:p w14:paraId="316881D1" w14:textId="736C3849" w:rsidR="00745BE1" w:rsidRPr="00730BFA" w:rsidRDefault="00745BE1" w:rsidP="00745BE1">
      <w:pPr>
        <w:pStyle w:val="Heading2"/>
        <w:rPr>
          <w:rFonts w:ascii="Cambria" w:hAnsi="Cambria"/>
        </w:rPr>
      </w:pPr>
      <w:r w:rsidRPr="00730BFA">
        <w:rPr>
          <w:rFonts w:ascii="Cambria" w:hAnsi="Cambria"/>
        </w:rPr>
        <w:t>Zmluvné strany prehlasujú, že zastávajú prístup nulovej tolerancie ku korupcii na všetkých úrovniach a vyžadujú od svojich vlastných zamestnancov a zmluvných partnerov konanie v súlade s</w:t>
      </w:r>
      <w:r w:rsidR="00DE6895">
        <w:rPr>
          <w:rFonts w:ascii="Cambria" w:hAnsi="Cambria"/>
        </w:rPr>
        <w:t> Právnymi predpismi v oblasti boja proti korupcii</w:t>
      </w:r>
      <w:r w:rsidRPr="00730BFA">
        <w:rPr>
          <w:rFonts w:ascii="Cambria" w:hAnsi="Cambria"/>
        </w:rPr>
        <w:t xml:space="preserve">. </w:t>
      </w:r>
    </w:p>
    <w:p w14:paraId="489AB389" w14:textId="67544CB5" w:rsidR="00DE6895" w:rsidRDefault="00DE6895" w:rsidP="00745BE1">
      <w:pPr>
        <w:pStyle w:val="Heading2"/>
        <w:rPr>
          <w:rFonts w:ascii="Cambria" w:hAnsi="Cambria"/>
        </w:rPr>
      </w:pPr>
      <w:r>
        <w:rPr>
          <w:rFonts w:ascii="Cambria" w:hAnsi="Cambria"/>
        </w:rPr>
        <w:t>V zmysle vyššie uvedeného sa Zmluvné strany</w:t>
      </w:r>
      <w:r w:rsidR="00745BE1" w:rsidRPr="00730BFA">
        <w:rPr>
          <w:rFonts w:ascii="Cambria" w:hAnsi="Cambria"/>
        </w:rPr>
        <w:t xml:space="preserve"> sa zaväzujú dodržiavať nasledovné </w:t>
      </w:r>
      <w:r>
        <w:rPr>
          <w:rFonts w:ascii="Cambria" w:hAnsi="Cambria"/>
        </w:rPr>
        <w:t>pravidlá a </w:t>
      </w:r>
      <w:r w:rsidR="00745BE1" w:rsidRPr="00730BFA">
        <w:rPr>
          <w:rFonts w:ascii="Cambria" w:hAnsi="Cambria"/>
        </w:rPr>
        <w:t>zásady</w:t>
      </w:r>
      <w:r>
        <w:rPr>
          <w:rFonts w:ascii="Cambria" w:hAnsi="Cambria"/>
        </w:rPr>
        <w:t>:</w:t>
      </w:r>
    </w:p>
    <w:p w14:paraId="60F75188" w14:textId="77777777" w:rsidR="00DE6895" w:rsidRDefault="00745BE1" w:rsidP="00DE6895">
      <w:pPr>
        <w:pStyle w:val="Heading4"/>
        <w:rPr>
          <w:rFonts w:ascii="Cambria" w:hAnsi="Cambria"/>
        </w:rPr>
      </w:pPr>
      <w:r w:rsidRPr="00730BFA">
        <w:rPr>
          <w:rFonts w:ascii="Cambria" w:hAnsi="Cambria"/>
        </w:rPr>
        <w:t xml:space="preserve">neposkytovať alebo neponúkať žiadne plnenie s cieľom presadiť svoj zámer či získať preňho súhlas, podporu alebo povolenie, ak má príjemca právnu </w:t>
      </w:r>
      <w:r w:rsidRPr="00730BFA">
        <w:rPr>
          <w:rFonts w:ascii="Cambria" w:hAnsi="Cambria"/>
        </w:rPr>
        <w:lastRenderedPageBreak/>
        <w:t>zodpovednosť alebo je v postavení, v rámci ktorého je schopný toto konanie ovplyvniť</w:t>
      </w:r>
      <w:r w:rsidR="00DE6895">
        <w:rPr>
          <w:rFonts w:ascii="Cambria" w:hAnsi="Cambria"/>
        </w:rPr>
        <w:t>;</w:t>
      </w:r>
    </w:p>
    <w:p w14:paraId="6A14D7C0" w14:textId="77777777" w:rsidR="00DE6895" w:rsidRDefault="00DE6895" w:rsidP="00DE6895">
      <w:pPr>
        <w:pStyle w:val="Heading4"/>
        <w:rPr>
          <w:rFonts w:ascii="Cambria" w:hAnsi="Cambria"/>
        </w:rPr>
      </w:pPr>
      <w:r>
        <w:rPr>
          <w:rFonts w:ascii="Cambria" w:hAnsi="Cambria"/>
        </w:rPr>
        <w:t>n</w:t>
      </w:r>
      <w:r w:rsidR="00745BE1" w:rsidRPr="00730BFA">
        <w:rPr>
          <w:rFonts w:ascii="Cambria" w:hAnsi="Cambria"/>
        </w:rPr>
        <w:t>eposkytovať platby niekomu, kto zabezpečuje administratívny proces, za účelom uľahčenia alebo urýchlenia realizácie tohto procesu;</w:t>
      </w:r>
    </w:p>
    <w:p w14:paraId="154FED69" w14:textId="77777777" w:rsidR="00DE6895" w:rsidRDefault="00745BE1" w:rsidP="00DE6895">
      <w:pPr>
        <w:pStyle w:val="Heading4"/>
        <w:rPr>
          <w:rFonts w:ascii="Cambria" w:hAnsi="Cambria"/>
        </w:rPr>
      </w:pPr>
      <w:r w:rsidRPr="00730BFA">
        <w:rPr>
          <w:rFonts w:ascii="Cambria" w:hAnsi="Cambria"/>
        </w:rPr>
        <w:t>neposkytovať alebo neponúkať platby zástupcom, zákazníkom, zmluvným partnerom, dodávateľom alebo inej tretej strane (alebo zamestnancovi niektorej z nich), ktoré by malo za cieľ presvedčiť príjemcu k uzatvoreniu zmluvy alebo prijatia iného záväzku, alebo ich uzatvorení či prijatí za priaznivejších podmienok ako tých, ktoré by boli inak ponúknuté;</w:t>
      </w:r>
    </w:p>
    <w:p w14:paraId="23DFABE7" w14:textId="77777777" w:rsidR="00A1143C" w:rsidRDefault="00745BE1" w:rsidP="00DE6895">
      <w:pPr>
        <w:pStyle w:val="Heading4"/>
        <w:rPr>
          <w:rFonts w:ascii="Cambria" w:hAnsi="Cambria"/>
        </w:rPr>
      </w:pPr>
      <w:r w:rsidRPr="00730BFA">
        <w:rPr>
          <w:rFonts w:ascii="Cambria" w:hAnsi="Cambria"/>
        </w:rPr>
        <w:t xml:space="preserve">neprijať od tretích osôb platby, ktoré majú viesť k uzatvoreniu   zmluvy alebo prijatiu iného záväzku alebo ich uzatvorenie či prijatie za výhodnejších podmienok ako tie, ktoré by boli inak akceptované; </w:t>
      </w:r>
    </w:p>
    <w:p w14:paraId="2CC1ADF4" w14:textId="5BF444D5" w:rsidR="00745BE1" w:rsidRPr="00A1143C" w:rsidRDefault="00745BE1" w:rsidP="00730BFA">
      <w:pPr>
        <w:pStyle w:val="Heading4"/>
        <w:rPr>
          <w:rFonts w:ascii="Cambria" w:hAnsi="Cambria"/>
        </w:rPr>
      </w:pPr>
      <w:r w:rsidRPr="00730BFA">
        <w:rPr>
          <w:rFonts w:ascii="Cambria" w:hAnsi="Cambria"/>
        </w:rPr>
        <w:t>odmietať akékoľvek formy korupcie alebo úplatkárstva</w:t>
      </w:r>
      <w:r w:rsidR="00A1143C">
        <w:rPr>
          <w:rFonts w:ascii="Cambria" w:hAnsi="Cambria"/>
        </w:rPr>
        <w:t>.</w:t>
      </w:r>
    </w:p>
    <w:p w14:paraId="07E26270" w14:textId="44F7D140" w:rsidR="00E02B67" w:rsidRPr="007F0177" w:rsidRDefault="00E02B67" w:rsidP="00F90F1D">
      <w:pPr>
        <w:pStyle w:val="Heading1"/>
        <w:rPr>
          <w:rFonts w:ascii="Cambria" w:hAnsi="Cambria"/>
        </w:rPr>
      </w:pPr>
      <w:r w:rsidRPr="007F0177">
        <w:rPr>
          <w:rFonts w:ascii="Cambria" w:hAnsi="Cambria"/>
        </w:rPr>
        <w:t xml:space="preserve">Záverečné ustanovenia </w:t>
      </w:r>
    </w:p>
    <w:p w14:paraId="3CE10821" w14:textId="5BFF81EC" w:rsidR="00F90F1D" w:rsidRPr="007F0177" w:rsidRDefault="00F90F1D" w:rsidP="00F90F1D">
      <w:pPr>
        <w:pStyle w:val="Heading2"/>
        <w:rPr>
          <w:rFonts w:ascii="Cambria" w:hAnsi="Cambria"/>
        </w:rPr>
      </w:pPr>
      <w:r w:rsidRPr="007F0177">
        <w:rPr>
          <w:rFonts w:ascii="Cambria" w:hAnsi="Cambria"/>
        </w:rPr>
        <w:t xml:space="preserve">V otázkach, ktoré táto Zmluva výslovne nerieši, riadi sa táto zmluva príslušnými Právnymi predpismi, najmä tak ustanoveniami Nariadenia č. 1370/2007 Zákonom o cestnej doprave a Obchodným zákonníkom.  </w:t>
      </w:r>
    </w:p>
    <w:p w14:paraId="1D351948" w14:textId="77777777" w:rsidR="00F90F1D" w:rsidRPr="007F0177" w:rsidRDefault="00F90F1D" w:rsidP="00F90F1D">
      <w:pPr>
        <w:pStyle w:val="Heading2"/>
        <w:rPr>
          <w:rFonts w:ascii="Cambria" w:hAnsi="Cambria"/>
        </w:rPr>
      </w:pPr>
      <w:r w:rsidRPr="007F0177">
        <w:rPr>
          <w:rFonts w:ascii="Cambria" w:hAnsi="Cambria"/>
        </w:rPr>
        <w:t>Zmluva nadobúda platnosť momentom jej podpisu oboma Zmluvnými stranami a účinnosť v deň nasledujúci po dni jej zverejnenia v súlade s ustanovením § 47a zákona č. 40/1964 Zb. Občiansky zákonník v znení neskorších predpisov a ustanovenia § 5a zákona č. 211/2000 Z. z. o slobodnom prístupe k informáciám a o zmene a doplnení niektorých zákonov (zákon o slobode informácií) v znení neskorších predpisov.</w:t>
      </w:r>
    </w:p>
    <w:p w14:paraId="60C63A2D" w14:textId="77777777" w:rsidR="0063475C" w:rsidRPr="007F0177" w:rsidRDefault="0063475C" w:rsidP="0063475C">
      <w:pPr>
        <w:pStyle w:val="Heading2"/>
        <w:rPr>
          <w:rFonts w:ascii="Cambria" w:hAnsi="Cambria"/>
        </w:rPr>
      </w:pPr>
      <w:r w:rsidRPr="007F0177">
        <w:rPr>
          <w:rFonts w:ascii="Cambria" w:hAnsi="Cambria"/>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2FB2B6B3" w14:textId="2556C181" w:rsidR="0063475C" w:rsidRPr="007F0177" w:rsidRDefault="0063475C" w:rsidP="0063475C">
      <w:pPr>
        <w:pStyle w:val="Heading2"/>
        <w:rPr>
          <w:rFonts w:ascii="Cambria" w:hAnsi="Cambria"/>
        </w:rPr>
      </w:pPr>
      <w:r w:rsidRPr="007F0177">
        <w:rPr>
          <w:rFonts w:ascii="Cambria" w:hAnsi="Cambria"/>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7617CF82" w14:textId="77777777" w:rsidR="0063475C" w:rsidRPr="007F0177" w:rsidRDefault="0063475C" w:rsidP="0063475C">
      <w:pPr>
        <w:pStyle w:val="Heading2"/>
        <w:rPr>
          <w:rFonts w:ascii="Cambria" w:hAnsi="Cambria"/>
        </w:rPr>
      </w:pPr>
      <w:r w:rsidRPr="007F0177">
        <w:rPr>
          <w:rFonts w:ascii="Cambria" w:hAnsi="Cambria"/>
        </w:rPr>
        <w:t>Zmluva sa môže meniť alebo dopĺňať iba prostredníctvom písomných dodatkov, ktoré podpísali Zmluvné strany, vždy v rozsahu a spôsobom v súlade so Zákonom o verejnom obstarávaní a ostatnými Právnymi predpismi.</w:t>
      </w:r>
    </w:p>
    <w:p w14:paraId="05F86067" w14:textId="77777777" w:rsidR="0063475C" w:rsidRPr="007F0177" w:rsidRDefault="0063475C" w:rsidP="0063475C">
      <w:pPr>
        <w:pStyle w:val="Heading2"/>
        <w:rPr>
          <w:rFonts w:ascii="Cambria" w:hAnsi="Cambria"/>
        </w:rPr>
      </w:pPr>
      <w:r w:rsidRPr="007F0177">
        <w:rPr>
          <w:rFonts w:ascii="Cambria" w:hAnsi="Cambria"/>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p>
    <w:p w14:paraId="24970E82" w14:textId="2228AABC" w:rsidR="0063475C" w:rsidRPr="007F0177" w:rsidRDefault="0063475C" w:rsidP="0063475C">
      <w:pPr>
        <w:pStyle w:val="Heading2"/>
        <w:rPr>
          <w:rFonts w:ascii="Cambria" w:hAnsi="Cambria"/>
        </w:rPr>
      </w:pPr>
      <w:r w:rsidRPr="007F0177">
        <w:rPr>
          <w:rFonts w:ascii="Cambria" w:hAnsi="Cambria"/>
        </w:rPr>
        <w:t>Pred predložením sporu príslušnému súdu sa však Zmluvné strany pokúsia dosiahnuť mimosúdne vyriešenie spornej veci.</w:t>
      </w:r>
    </w:p>
    <w:p w14:paraId="0D2AA30D" w14:textId="06D72F68" w:rsidR="006E4F0B" w:rsidRPr="007F0177" w:rsidRDefault="006E4F0B" w:rsidP="006E4F0B">
      <w:pPr>
        <w:pStyle w:val="Heading2"/>
        <w:rPr>
          <w:rFonts w:ascii="Cambria" w:hAnsi="Cambria"/>
        </w:rPr>
      </w:pPr>
      <w:r w:rsidRPr="007F0177">
        <w:rPr>
          <w:rFonts w:ascii="Cambria" w:hAnsi="Cambria"/>
        </w:rPr>
        <w:lastRenderedPageBreak/>
        <w:t xml:space="preserve">Táto Zmluva je vyhotovená v </w:t>
      </w:r>
      <w:r w:rsidR="000C5BED" w:rsidRPr="007F0177">
        <w:rPr>
          <w:rFonts w:ascii="Cambria" w:hAnsi="Cambria"/>
        </w:rPr>
        <w:t xml:space="preserve">štyroch (4) </w:t>
      </w:r>
      <w:r w:rsidRPr="007F0177">
        <w:rPr>
          <w:rFonts w:ascii="Cambria" w:hAnsi="Cambria"/>
        </w:rPr>
        <w:t xml:space="preserve">vyhotoveniach s povahou originálu, </w:t>
      </w:r>
      <w:r w:rsidR="00904B41" w:rsidRPr="007F0177">
        <w:rPr>
          <w:rFonts w:ascii="Cambria" w:hAnsi="Cambria"/>
        </w:rPr>
        <w:t xml:space="preserve">pričom </w:t>
      </w:r>
      <w:r w:rsidR="000C5BED" w:rsidRPr="007F0177">
        <w:rPr>
          <w:rFonts w:ascii="Cambria" w:hAnsi="Cambria"/>
        </w:rPr>
        <w:t xml:space="preserve">dve (2) vyhotovenia </w:t>
      </w:r>
      <w:r w:rsidR="00904B41" w:rsidRPr="007F0177">
        <w:rPr>
          <w:rFonts w:ascii="Cambria" w:hAnsi="Cambria"/>
        </w:rPr>
        <w:t xml:space="preserve">si ponechá Objednávateľ a </w:t>
      </w:r>
      <w:r w:rsidR="000C5BED" w:rsidRPr="007F0177">
        <w:rPr>
          <w:rFonts w:ascii="Cambria" w:hAnsi="Cambria"/>
        </w:rPr>
        <w:t>dve (2) vyhotovenia</w:t>
      </w:r>
      <w:r w:rsidR="00904B41" w:rsidRPr="007F0177">
        <w:rPr>
          <w:rFonts w:ascii="Cambria" w:hAnsi="Cambria"/>
        </w:rPr>
        <w:t xml:space="preserve"> si ponechá Dopravca</w:t>
      </w:r>
      <w:r w:rsidRPr="007F0177">
        <w:rPr>
          <w:rFonts w:ascii="Cambria" w:hAnsi="Cambria"/>
        </w:rPr>
        <w:t>.</w:t>
      </w:r>
    </w:p>
    <w:p w14:paraId="521468D1" w14:textId="47690BF3" w:rsidR="0063475C" w:rsidRPr="007F0177" w:rsidRDefault="006E4F0B" w:rsidP="0063475C">
      <w:pPr>
        <w:pStyle w:val="Heading2"/>
        <w:rPr>
          <w:rFonts w:ascii="Cambria" w:hAnsi="Cambria"/>
        </w:rPr>
      </w:pPr>
      <w:r w:rsidRPr="007F0177">
        <w:rPr>
          <w:rFonts w:ascii="Cambria" w:hAnsi="Cambria"/>
        </w:rPr>
        <w:t>N</w:t>
      </w:r>
      <w:r w:rsidR="0063475C" w:rsidRPr="007F0177">
        <w:rPr>
          <w:rFonts w:ascii="Cambria" w:hAnsi="Cambria"/>
        </w:rPr>
        <w:t>eoddeliteľnú súčasť</w:t>
      </w:r>
      <w:r w:rsidRPr="007F0177">
        <w:rPr>
          <w:rFonts w:ascii="Cambria" w:hAnsi="Cambria"/>
        </w:rPr>
        <w:t xml:space="preserve"> tejto</w:t>
      </w:r>
      <w:r w:rsidR="0063475C" w:rsidRPr="007F0177">
        <w:rPr>
          <w:rFonts w:ascii="Cambria" w:hAnsi="Cambria"/>
        </w:rPr>
        <w:t xml:space="preserve"> Zmluvy</w:t>
      </w:r>
      <w:r w:rsidRPr="007F0177">
        <w:rPr>
          <w:rFonts w:ascii="Cambria" w:hAnsi="Cambria"/>
        </w:rPr>
        <w:t xml:space="preserve"> tvoria nasledovné prílohy</w:t>
      </w:r>
      <w:r w:rsidR="0063475C" w:rsidRPr="007F0177">
        <w:rPr>
          <w:rFonts w:ascii="Cambria" w:hAnsi="Cambria"/>
        </w:rPr>
        <w:t>:</w:t>
      </w:r>
    </w:p>
    <w:p w14:paraId="69DB310C" w14:textId="599A2DC6" w:rsidR="009455AE" w:rsidRPr="007F0177" w:rsidRDefault="009455AE" w:rsidP="00C9223A">
      <w:pPr>
        <w:pStyle w:val="wText1"/>
        <w:ind w:left="2127" w:hanging="1407"/>
        <w:rPr>
          <w:rFonts w:ascii="Cambria" w:hAnsi="Cambria"/>
        </w:rPr>
      </w:pPr>
      <w:r w:rsidRPr="007F0177">
        <w:rPr>
          <w:rFonts w:ascii="Cambria" w:hAnsi="Cambria"/>
        </w:rPr>
        <w:t xml:space="preserve">Príloha č. </w:t>
      </w:r>
      <w:r w:rsidR="007D7B36">
        <w:rPr>
          <w:rFonts w:ascii="Cambria" w:hAnsi="Cambria"/>
        </w:rPr>
        <w:t>1</w:t>
      </w:r>
      <w:r w:rsidRPr="007F0177">
        <w:rPr>
          <w:rFonts w:ascii="Cambria" w:hAnsi="Cambria"/>
        </w:rPr>
        <w:tab/>
      </w:r>
      <w:r w:rsidR="00174D5E">
        <w:rPr>
          <w:rFonts w:ascii="Cambria" w:hAnsi="Cambria"/>
        </w:rPr>
        <w:t>Referenčné Cestovné poriadky</w:t>
      </w:r>
      <w:r w:rsidR="00A74D99">
        <w:rPr>
          <w:rFonts w:ascii="Cambria" w:hAnsi="Cambria"/>
        </w:rPr>
        <w:t xml:space="preserve">, </w:t>
      </w:r>
      <w:r w:rsidR="004F4C82">
        <w:rPr>
          <w:rFonts w:ascii="Cambria" w:hAnsi="Cambria"/>
        </w:rPr>
        <w:t>Referenčné Tarifné podmienky</w:t>
      </w:r>
      <w:ins w:id="169" w:author="Tomas Uricek" w:date="2021-09-20T16:28:00Z">
        <w:r w:rsidR="00083159">
          <w:rPr>
            <w:rFonts w:ascii="Cambria" w:hAnsi="Cambria"/>
          </w:rPr>
          <w:t xml:space="preserve">, Referenčné </w:t>
        </w:r>
        <w:proofErr w:type="spellStart"/>
        <w:r w:rsidR="00083159">
          <w:rPr>
            <w:rFonts w:ascii="Cambria" w:hAnsi="Cambria"/>
          </w:rPr>
          <w:t>kilometrické</w:t>
        </w:r>
        <w:proofErr w:type="spellEnd"/>
        <w:r w:rsidR="00083159">
          <w:rPr>
            <w:rFonts w:ascii="Cambria" w:hAnsi="Cambria"/>
          </w:rPr>
          <w:t xml:space="preserve"> dĺžky Spojov</w:t>
        </w:r>
      </w:ins>
      <w:r w:rsidR="00FB630D">
        <w:rPr>
          <w:rFonts w:ascii="Cambria" w:hAnsi="Cambria"/>
        </w:rPr>
        <w:t xml:space="preserve"> a mapa </w:t>
      </w:r>
      <w:r w:rsidR="00DF5CF4">
        <w:rPr>
          <w:rFonts w:ascii="Cambria" w:hAnsi="Cambria"/>
        </w:rPr>
        <w:t xml:space="preserve">Autobusových </w:t>
      </w:r>
      <w:r w:rsidR="00FB630D">
        <w:rPr>
          <w:rFonts w:ascii="Cambria" w:hAnsi="Cambria"/>
        </w:rPr>
        <w:t>liniek</w:t>
      </w:r>
    </w:p>
    <w:p w14:paraId="18F5773F" w14:textId="7B1D98C3" w:rsidR="009455AE" w:rsidRPr="00AC06BC" w:rsidRDefault="009455AE" w:rsidP="00C9223A">
      <w:pPr>
        <w:pStyle w:val="wText1"/>
        <w:ind w:left="2127" w:hanging="1407"/>
        <w:rPr>
          <w:rFonts w:ascii="Cambria" w:hAnsi="Cambria"/>
        </w:rPr>
      </w:pPr>
      <w:r w:rsidRPr="00E30D06">
        <w:rPr>
          <w:rFonts w:ascii="Cambria" w:hAnsi="Cambria"/>
        </w:rPr>
        <w:t xml:space="preserve">Príloha č. </w:t>
      </w:r>
      <w:r w:rsidR="007D7B36" w:rsidRPr="00E30D06">
        <w:rPr>
          <w:rFonts w:ascii="Cambria" w:hAnsi="Cambria"/>
        </w:rPr>
        <w:t>2</w:t>
      </w:r>
      <w:r w:rsidRPr="0050502E">
        <w:rPr>
          <w:rFonts w:ascii="Cambria" w:hAnsi="Cambria"/>
        </w:rPr>
        <w:tab/>
      </w:r>
      <w:r w:rsidR="00620390" w:rsidRPr="0050502E">
        <w:rPr>
          <w:rFonts w:ascii="Cambria" w:hAnsi="Cambria"/>
        </w:rPr>
        <w:t>Ponukové ceny podľa Ponuky Dopravcu</w:t>
      </w:r>
    </w:p>
    <w:p w14:paraId="374DFCFD" w14:textId="442C7F83" w:rsidR="00A13723" w:rsidRPr="00AE1BA6" w:rsidRDefault="00A13723" w:rsidP="00C9223A">
      <w:pPr>
        <w:pStyle w:val="wText1"/>
        <w:ind w:left="2127" w:hanging="1407"/>
        <w:rPr>
          <w:rFonts w:ascii="Cambria" w:hAnsi="Cambria"/>
        </w:rPr>
      </w:pPr>
      <w:r w:rsidRPr="00AE1BA6">
        <w:rPr>
          <w:rFonts w:ascii="Cambria" w:hAnsi="Cambria"/>
        </w:rPr>
        <w:t xml:space="preserve">Príloha č. </w:t>
      </w:r>
      <w:r w:rsidR="007D7B36" w:rsidRPr="00E30D06">
        <w:rPr>
          <w:rFonts w:ascii="Cambria" w:hAnsi="Cambria"/>
        </w:rPr>
        <w:t>3</w:t>
      </w:r>
      <w:r w:rsidRPr="0050502E">
        <w:rPr>
          <w:rFonts w:ascii="Cambria" w:hAnsi="Cambria"/>
        </w:rPr>
        <w:tab/>
        <w:t>Referenčné Obehy podľa Ponuky Dopravcu</w:t>
      </w:r>
    </w:p>
    <w:p w14:paraId="095E15FA" w14:textId="381F1131" w:rsidR="009C2160" w:rsidRPr="00AE1BA6" w:rsidRDefault="009455AE" w:rsidP="00C9223A">
      <w:pPr>
        <w:pStyle w:val="wText1"/>
        <w:ind w:left="2127" w:hanging="1407"/>
        <w:rPr>
          <w:rFonts w:ascii="Cambria" w:hAnsi="Cambria"/>
        </w:rPr>
      </w:pPr>
      <w:r w:rsidRPr="00AE1BA6">
        <w:rPr>
          <w:rFonts w:ascii="Cambria" w:hAnsi="Cambria"/>
        </w:rPr>
        <w:t xml:space="preserve">Príloha č. </w:t>
      </w:r>
      <w:r w:rsidR="007D7B36" w:rsidRPr="00E30D06">
        <w:rPr>
          <w:rFonts w:ascii="Cambria" w:hAnsi="Cambria"/>
        </w:rPr>
        <w:t>4</w:t>
      </w:r>
      <w:r w:rsidRPr="0050502E">
        <w:rPr>
          <w:rFonts w:ascii="Cambria" w:hAnsi="Cambria"/>
        </w:rPr>
        <w:tab/>
      </w:r>
      <w:r w:rsidR="00620390" w:rsidRPr="0050502E">
        <w:rPr>
          <w:rFonts w:ascii="Cambria" w:hAnsi="Cambria"/>
        </w:rPr>
        <w:t>Technické a prevádzkové štandardy</w:t>
      </w:r>
    </w:p>
    <w:p w14:paraId="2D7277F9" w14:textId="73BCBA8F" w:rsidR="0018215B" w:rsidRPr="00E30D06" w:rsidRDefault="0018215B" w:rsidP="00C9223A">
      <w:pPr>
        <w:pStyle w:val="wText1"/>
        <w:ind w:left="2127" w:hanging="1407"/>
        <w:rPr>
          <w:rFonts w:ascii="Cambria" w:hAnsi="Cambria"/>
        </w:rPr>
      </w:pPr>
      <w:r w:rsidRPr="00AE1BA6">
        <w:rPr>
          <w:rFonts w:ascii="Cambria" w:hAnsi="Cambria"/>
        </w:rPr>
        <w:t xml:space="preserve">Príloha č. </w:t>
      </w:r>
      <w:r w:rsidR="007D7B36" w:rsidRPr="00AE1BA6">
        <w:rPr>
          <w:rFonts w:ascii="Cambria" w:hAnsi="Cambria"/>
        </w:rPr>
        <w:t>5</w:t>
      </w:r>
      <w:r w:rsidRPr="00E30D06">
        <w:rPr>
          <w:rFonts w:ascii="Cambria" w:hAnsi="Cambria"/>
        </w:rPr>
        <w:tab/>
        <w:t>Vzorové Formuláre</w:t>
      </w:r>
    </w:p>
    <w:p w14:paraId="698E188C" w14:textId="6EF0A414" w:rsidR="009C2160" w:rsidRPr="0050502E" w:rsidRDefault="009455AE" w:rsidP="00C9223A">
      <w:pPr>
        <w:pStyle w:val="wText1"/>
        <w:ind w:left="2127" w:hanging="1407"/>
        <w:rPr>
          <w:rFonts w:ascii="Cambria" w:hAnsi="Cambria"/>
        </w:rPr>
      </w:pPr>
      <w:r w:rsidRPr="00E30D06">
        <w:rPr>
          <w:rFonts w:ascii="Cambria" w:hAnsi="Cambria"/>
        </w:rPr>
        <w:t xml:space="preserve">Príloha č. </w:t>
      </w:r>
      <w:r w:rsidR="007D7B36" w:rsidRPr="003160F2">
        <w:rPr>
          <w:rFonts w:ascii="Cambria" w:hAnsi="Cambria"/>
        </w:rPr>
        <w:t>6</w:t>
      </w:r>
      <w:r w:rsidRPr="00E30D06">
        <w:rPr>
          <w:rFonts w:ascii="Cambria" w:hAnsi="Cambria"/>
        </w:rPr>
        <w:tab/>
      </w:r>
      <w:r w:rsidR="00620390" w:rsidRPr="0050502E">
        <w:rPr>
          <w:rFonts w:ascii="Cambria" w:hAnsi="Cambria"/>
        </w:rPr>
        <w:t>Sadzobník zmluvných pokút</w:t>
      </w:r>
    </w:p>
    <w:p w14:paraId="105F4716" w14:textId="1D018F2D" w:rsidR="009C2160" w:rsidRPr="007F0177" w:rsidRDefault="00E833DD" w:rsidP="009C2160">
      <w:pPr>
        <w:pStyle w:val="wText1"/>
        <w:ind w:left="2127" w:hanging="1407"/>
        <w:rPr>
          <w:rFonts w:ascii="Cambria" w:hAnsi="Cambria"/>
        </w:rPr>
      </w:pPr>
      <w:r w:rsidRPr="00AE1BA6">
        <w:rPr>
          <w:rFonts w:ascii="Cambria" w:hAnsi="Cambria"/>
        </w:rPr>
        <w:t xml:space="preserve">Príloha č. </w:t>
      </w:r>
      <w:r w:rsidR="007D7B36" w:rsidRPr="00E30D06">
        <w:rPr>
          <w:rFonts w:ascii="Cambria" w:hAnsi="Cambria"/>
        </w:rPr>
        <w:t>7</w:t>
      </w:r>
      <w:r w:rsidRPr="0050502E">
        <w:rPr>
          <w:rFonts w:ascii="Cambria" w:hAnsi="Cambria"/>
        </w:rPr>
        <w:tab/>
      </w:r>
      <w:r w:rsidR="0006642F" w:rsidRPr="0050502E">
        <w:rPr>
          <w:rFonts w:ascii="Cambria" w:hAnsi="Cambria"/>
        </w:rPr>
        <w:t>Špecifikácia</w:t>
      </w:r>
      <w:r w:rsidR="00A8216E" w:rsidRPr="00AE1BA6">
        <w:rPr>
          <w:rFonts w:ascii="Cambria" w:hAnsi="Cambria"/>
        </w:rPr>
        <w:t xml:space="preserve"> </w:t>
      </w:r>
      <w:r w:rsidR="00004031" w:rsidRPr="00AE1BA6">
        <w:rPr>
          <w:rFonts w:ascii="Cambria" w:hAnsi="Cambria"/>
        </w:rPr>
        <w:t>Výnos</w:t>
      </w:r>
      <w:r w:rsidR="00A8216E" w:rsidRPr="00AE1BA6">
        <w:rPr>
          <w:rFonts w:ascii="Cambria" w:hAnsi="Cambria"/>
        </w:rPr>
        <w:t>ov</w:t>
      </w:r>
    </w:p>
    <w:p w14:paraId="09B0B6FE" w14:textId="7E39BE9D" w:rsidR="004859D4" w:rsidRPr="007F0177" w:rsidRDefault="009455AE" w:rsidP="009C2160">
      <w:pPr>
        <w:pStyle w:val="wText1"/>
        <w:ind w:left="2127" w:hanging="1407"/>
        <w:rPr>
          <w:rFonts w:ascii="Cambria" w:hAnsi="Cambria"/>
        </w:rPr>
      </w:pPr>
      <w:r w:rsidRPr="007F0177">
        <w:rPr>
          <w:rFonts w:ascii="Cambria" w:hAnsi="Cambria"/>
        </w:rPr>
        <w:t xml:space="preserve">Príloha č. </w:t>
      </w:r>
      <w:r w:rsidR="007D7B36">
        <w:rPr>
          <w:rFonts w:ascii="Cambria" w:hAnsi="Cambria"/>
        </w:rPr>
        <w:t>8</w:t>
      </w:r>
      <w:r w:rsidRPr="007F0177">
        <w:rPr>
          <w:rFonts w:ascii="Cambria" w:hAnsi="Cambria"/>
        </w:rPr>
        <w:tab/>
        <w:t>Zoznam Subdodávateľov</w:t>
      </w:r>
    </w:p>
    <w:p w14:paraId="2D133D9B" w14:textId="040A8622" w:rsidR="009C2160" w:rsidRDefault="004859D4" w:rsidP="009C2160">
      <w:pPr>
        <w:pStyle w:val="wText1"/>
        <w:ind w:left="2127" w:hanging="1407"/>
        <w:rPr>
          <w:rFonts w:ascii="Cambria" w:hAnsi="Cambria"/>
        </w:rPr>
      </w:pPr>
      <w:r w:rsidRPr="007F0177">
        <w:rPr>
          <w:rFonts w:ascii="Cambria" w:hAnsi="Cambria"/>
        </w:rPr>
        <w:t xml:space="preserve">Príloha č. </w:t>
      </w:r>
      <w:r w:rsidR="007D7B36">
        <w:rPr>
          <w:rFonts w:ascii="Cambria" w:hAnsi="Cambria"/>
        </w:rPr>
        <w:t>9</w:t>
      </w:r>
      <w:r w:rsidRPr="007F0177">
        <w:rPr>
          <w:rFonts w:ascii="Cambria" w:hAnsi="Cambria"/>
        </w:rPr>
        <w:tab/>
        <w:t>Zoznam Odborníkov</w:t>
      </w:r>
    </w:p>
    <w:p w14:paraId="22C86620" w14:textId="662F4367" w:rsidR="00D65A74" w:rsidRDefault="00D65A74" w:rsidP="009C2160">
      <w:pPr>
        <w:pStyle w:val="wText1"/>
        <w:ind w:left="2127" w:hanging="1407"/>
        <w:rPr>
          <w:rFonts w:ascii="Cambria" w:hAnsi="Cambria"/>
        </w:rPr>
      </w:pPr>
      <w:r>
        <w:rPr>
          <w:rFonts w:ascii="Cambria" w:hAnsi="Cambria"/>
        </w:rPr>
        <w:t>Príloha č. 10</w:t>
      </w:r>
      <w:r>
        <w:rPr>
          <w:rFonts w:ascii="Cambria" w:hAnsi="Cambria"/>
        </w:rPr>
        <w:tab/>
      </w:r>
      <w:r w:rsidRPr="00D65A74">
        <w:rPr>
          <w:rFonts w:ascii="Cambria" w:hAnsi="Cambria"/>
        </w:rPr>
        <w:t>Minimálne technické požiadavky na zariadenia tarifného vybavovania cestujúcich</w:t>
      </w:r>
    </w:p>
    <w:p w14:paraId="3E39AC9F" w14:textId="67A5C405" w:rsidR="00995EC6" w:rsidRPr="007F0177" w:rsidRDefault="00995EC6" w:rsidP="009C2160">
      <w:pPr>
        <w:pStyle w:val="wText1"/>
        <w:ind w:left="2127" w:hanging="1407"/>
        <w:rPr>
          <w:rFonts w:ascii="Cambria" w:hAnsi="Cambria"/>
        </w:rPr>
      </w:pPr>
      <w:r>
        <w:rPr>
          <w:rFonts w:ascii="Cambria" w:hAnsi="Cambria"/>
        </w:rPr>
        <w:t>Príloha č. 11</w:t>
      </w:r>
      <w:r>
        <w:rPr>
          <w:rFonts w:ascii="Cambria" w:hAnsi="Cambria"/>
        </w:rPr>
        <w:tab/>
        <w:t xml:space="preserve">Vzor </w:t>
      </w:r>
      <w:r w:rsidRPr="00DE28BC">
        <w:rPr>
          <w:rFonts w:ascii="Cambria" w:eastAsia="Calibri" w:hAnsi="Cambria" w:cs="Calibri"/>
        </w:rPr>
        <w:t>Dohod</w:t>
      </w:r>
      <w:r>
        <w:rPr>
          <w:rFonts w:ascii="Cambria" w:eastAsia="Calibri" w:hAnsi="Cambria" w:cs="Calibri"/>
        </w:rPr>
        <w:t>y</w:t>
      </w:r>
      <w:r w:rsidRPr="00DE28BC">
        <w:rPr>
          <w:rFonts w:ascii="Cambria" w:eastAsia="Calibri" w:hAnsi="Cambria" w:cs="Calibri"/>
        </w:rPr>
        <w:t xml:space="preserve"> o zachovaní obchodného tajomstva</w:t>
      </w:r>
    </w:p>
    <w:p w14:paraId="1E1A3E8C" w14:textId="43FD425C" w:rsidR="009455AE" w:rsidRPr="007F0177" w:rsidRDefault="009455AE" w:rsidP="009455AE">
      <w:pPr>
        <w:pStyle w:val="wText"/>
        <w:rPr>
          <w:rFonts w:ascii="Cambria" w:hAnsi="Cambria"/>
        </w:rPr>
      </w:pPr>
      <w:r w:rsidRPr="007F0177">
        <w:rPr>
          <w:rFonts w:ascii="Cambria" w:hAnsi="Cambria"/>
        </w:rPr>
        <w:t>Zmluvné strany vyhlasujú, že si Zmluvu prečítali, jej zneniu porozumeli, že znenie Zmluvy je určité a zrozumiteľné, že obsah Zmluvy je v súlade s ich skutočnou a slobodnou vôľou a na dôkaz vyššie uvedeného Zmluvné strany túto Zmluvu podpisujú.</w:t>
      </w:r>
    </w:p>
    <w:tbl>
      <w:tblPr>
        <w:tblStyle w:val="TableGrid"/>
        <w:tblW w:w="0" w:type="auto"/>
        <w:tblLook w:val="04A0" w:firstRow="1" w:lastRow="0" w:firstColumn="1" w:lastColumn="0" w:noHBand="0" w:noVBand="1"/>
      </w:tblPr>
      <w:tblGrid>
        <w:gridCol w:w="4514"/>
        <w:gridCol w:w="4513"/>
      </w:tblGrid>
      <w:tr w:rsidR="009455AE" w:rsidRPr="007F0177" w14:paraId="04195A44" w14:textId="77777777" w:rsidTr="00A45B47">
        <w:tc>
          <w:tcPr>
            <w:tcW w:w="4514" w:type="dxa"/>
            <w:tcBorders>
              <w:top w:val="nil"/>
              <w:left w:val="nil"/>
              <w:bottom w:val="nil"/>
              <w:right w:val="nil"/>
            </w:tcBorders>
          </w:tcPr>
          <w:p w14:paraId="3E2B58F8" w14:textId="4D8608D0" w:rsidR="00A45B47" w:rsidRPr="007F0177" w:rsidRDefault="00A45B47" w:rsidP="00A45B47">
            <w:pPr>
              <w:pStyle w:val="wSignName"/>
              <w:keepNext/>
              <w:keepLines/>
              <w:spacing w:before="0" w:after="0"/>
              <w:rPr>
                <w:rFonts w:ascii="Cambria" w:hAnsi="Cambria"/>
                <w:lang w:val="sk-SK"/>
              </w:rPr>
            </w:pPr>
            <w:r w:rsidRPr="007F0177">
              <w:rPr>
                <w:rFonts w:ascii="Cambria" w:hAnsi="Cambria"/>
                <w:lang w:val="sk-SK"/>
              </w:rPr>
              <w:t xml:space="preserve">V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d</w:t>
            </w:r>
            <w:r w:rsidRPr="007F0177">
              <w:rPr>
                <w:rFonts w:ascii="Cambria" w:hAnsi="Cambria" w:cs="Cambria"/>
                <w:lang w:val="sk-SK"/>
              </w:rPr>
              <w:t>ň</w:t>
            </w:r>
            <w:r w:rsidRPr="007F0177">
              <w:rPr>
                <w:rFonts w:ascii="Cambria" w:hAnsi="Cambria"/>
                <w:lang w:val="sk-SK"/>
              </w:rPr>
              <w:t xml:space="preserve">a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p>
          <w:p w14:paraId="3658FC3F" w14:textId="60BF195F" w:rsidR="00587260" w:rsidRPr="007F0177" w:rsidRDefault="007E750C" w:rsidP="00CE08A1">
            <w:pPr>
              <w:pStyle w:val="wSignName"/>
              <w:keepNext/>
              <w:keepLines/>
              <w:rPr>
                <w:rFonts w:ascii="Cambria" w:hAnsi="Cambria"/>
                <w:b/>
                <w:bCs/>
                <w:lang w:val="sk-SK"/>
              </w:rPr>
            </w:pPr>
            <w:r w:rsidRPr="007F0177">
              <w:rPr>
                <w:rFonts w:ascii="Cambria" w:hAnsi="Cambria"/>
                <w:lang w:val="sk-SK"/>
              </w:rPr>
              <w:t>Za</w:t>
            </w:r>
            <w:r w:rsidRPr="007F0177">
              <w:rPr>
                <w:rFonts w:ascii="Cambria" w:hAnsi="Cambria"/>
                <w:b/>
                <w:bCs/>
                <w:lang w:val="sk-SK"/>
              </w:rPr>
              <w:t xml:space="preserve"> </w:t>
            </w:r>
            <w:r w:rsidR="00A45B47" w:rsidRPr="007F0177">
              <w:rPr>
                <w:rFonts w:ascii="Cambria" w:hAnsi="Cambria"/>
                <w:b/>
                <w:bCs/>
                <w:lang w:val="sk-SK"/>
              </w:rPr>
              <w:t>Objednávateľa</w:t>
            </w:r>
            <w:r w:rsidR="0016600F" w:rsidRPr="007F0177">
              <w:rPr>
                <w:rFonts w:ascii="Cambria" w:hAnsi="Cambria"/>
                <w:b/>
                <w:bCs/>
                <w:lang w:val="sk-SK"/>
              </w:rPr>
              <w:t xml:space="preserve">: </w:t>
            </w:r>
          </w:p>
          <w:p w14:paraId="1E3D3432" w14:textId="2D081E1C" w:rsidR="00CE08A1" w:rsidRPr="007F0177" w:rsidRDefault="00CE08A1" w:rsidP="00CE08A1">
            <w:pPr>
              <w:pStyle w:val="wSignNameLine"/>
              <w:rPr>
                <w:rFonts w:ascii="Cambria" w:hAnsi="Cambria"/>
                <w:lang w:val="sk-SK"/>
              </w:rPr>
            </w:pPr>
          </w:p>
          <w:p w14:paraId="03192EB8" w14:textId="6AFC53F7" w:rsidR="00CE08A1" w:rsidRPr="007F0177" w:rsidRDefault="00CE08A1" w:rsidP="00CE08A1">
            <w:pPr>
              <w:rPr>
                <w:rFonts w:ascii="Cambria" w:hAnsi="Cambria"/>
                <w:lang w:val="sk-SK"/>
              </w:rPr>
            </w:pPr>
            <w:r w:rsidRPr="007F0177">
              <w:rPr>
                <w:rFonts w:ascii="Cambria" w:hAnsi="Cambria"/>
                <w:lang w:val="sk-SK"/>
              </w:rPr>
              <w:t>_____________________</w:t>
            </w:r>
          </w:p>
          <w:p w14:paraId="6D2E1A39" w14:textId="3BD6536D" w:rsidR="00CE08A1" w:rsidRPr="007F0177" w:rsidRDefault="00CE08A1" w:rsidP="00CE08A1">
            <w:pPr>
              <w:rPr>
                <w:rFonts w:ascii="Cambria" w:hAnsi="Cambria"/>
                <w:lang w:val="sk-SK"/>
              </w:rPr>
            </w:pP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p>
          <w:p w14:paraId="3E6DD770" w14:textId="6271571D" w:rsidR="009455AE" w:rsidRPr="007F0177" w:rsidRDefault="00A24042" w:rsidP="00CE08A1">
            <w:pPr>
              <w:pStyle w:val="wSignNameLine"/>
              <w:keepNext/>
              <w:keepLines/>
              <w:spacing w:before="0"/>
              <w:rPr>
                <w:rFonts w:ascii="Cambria" w:hAnsi="Cambria"/>
                <w:lang w:val="sk-SK"/>
              </w:rPr>
            </w:pPr>
            <w:r w:rsidRPr="007F0177">
              <w:rPr>
                <w:rFonts w:ascii="Cambria" w:hAnsi="Cambria"/>
                <w:lang w:val="sk-SK"/>
              </w:rPr>
              <w:t xml:space="preserve"> </w:t>
            </w:r>
          </w:p>
        </w:tc>
        <w:tc>
          <w:tcPr>
            <w:tcW w:w="4513" w:type="dxa"/>
            <w:tcBorders>
              <w:top w:val="nil"/>
              <w:left w:val="nil"/>
              <w:bottom w:val="nil"/>
              <w:right w:val="nil"/>
            </w:tcBorders>
          </w:tcPr>
          <w:p w14:paraId="2FB7496A" w14:textId="77777777" w:rsidR="00A45B47" w:rsidRPr="007F0177" w:rsidRDefault="00A45B47" w:rsidP="00A45B47">
            <w:pPr>
              <w:pStyle w:val="wSignName"/>
              <w:keepNext/>
              <w:keepLines/>
              <w:spacing w:before="0" w:after="0"/>
              <w:rPr>
                <w:rFonts w:ascii="Cambria" w:hAnsi="Cambria"/>
                <w:lang w:val="sk-SK"/>
              </w:rPr>
            </w:pPr>
            <w:r w:rsidRPr="007F0177">
              <w:rPr>
                <w:rFonts w:ascii="Cambria" w:hAnsi="Cambria"/>
                <w:lang w:val="sk-SK"/>
              </w:rPr>
              <w:t xml:space="preserve">V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d</w:t>
            </w:r>
            <w:r w:rsidRPr="007F0177">
              <w:rPr>
                <w:rFonts w:ascii="Cambria" w:hAnsi="Cambria" w:cs="Cambria"/>
                <w:lang w:val="sk-SK"/>
              </w:rPr>
              <w:t>ň</w:t>
            </w:r>
            <w:r w:rsidRPr="007F0177">
              <w:rPr>
                <w:rFonts w:ascii="Cambria" w:hAnsi="Cambria"/>
                <w:lang w:val="sk-SK"/>
              </w:rPr>
              <w:t xml:space="preserve">a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p>
          <w:p w14:paraId="16EEB8BC" w14:textId="2977F0A4" w:rsidR="009455AE" w:rsidRPr="007F0177" w:rsidRDefault="00F60933" w:rsidP="006F268B">
            <w:pPr>
              <w:pStyle w:val="wSignName"/>
              <w:keepNext/>
              <w:keepLines/>
              <w:rPr>
                <w:rFonts w:ascii="Cambria" w:hAnsi="Cambria"/>
                <w:lang w:val="sk-SK"/>
              </w:rPr>
            </w:pPr>
            <w:r w:rsidRPr="007F0177">
              <w:rPr>
                <w:rFonts w:ascii="Cambria" w:hAnsi="Cambria"/>
                <w:lang w:val="sk-SK"/>
              </w:rPr>
              <w:t xml:space="preserve">Za </w:t>
            </w:r>
            <w:r w:rsidR="00A45B47" w:rsidRPr="007F0177">
              <w:rPr>
                <w:rFonts w:ascii="Cambria" w:hAnsi="Cambria"/>
                <w:b/>
                <w:bCs/>
                <w:lang w:val="sk-SK"/>
              </w:rPr>
              <w:t>Dopravcu</w:t>
            </w:r>
            <w:r w:rsidR="0016600F" w:rsidRPr="007F0177">
              <w:rPr>
                <w:rFonts w:ascii="Cambria" w:hAnsi="Cambria"/>
                <w:lang w:val="sk-SK"/>
              </w:rPr>
              <w:t xml:space="preserve">: </w:t>
            </w:r>
          </w:p>
          <w:p w14:paraId="40DE214B" w14:textId="77777777" w:rsidR="009455AE" w:rsidRPr="007F0177" w:rsidRDefault="009455AE" w:rsidP="006F268B">
            <w:pPr>
              <w:pStyle w:val="wExecution"/>
              <w:keepNext/>
              <w:keepLines/>
              <w:rPr>
                <w:rFonts w:ascii="Cambria" w:hAnsi="Cambria"/>
                <w:lang w:val="sk-SK"/>
              </w:rPr>
            </w:pPr>
          </w:p>
          <w:p w14:paraId="10BA9048" w14:textId="77777777" w:rsidR="00CE08A1" w:rsidRPr="007F0177" w:rsidRDefault="00CE08A1" w:rsidP="006F268B">
            <w:pPr>
              <w:pStyle w:val="wExecution"/>
              <w:keepNext/>
              <w:keepLines/>
              <w:rPr>
                <w:rFonts w:ascii="Cambria" w:hAnsi="Cambria"/>
                <w:lang w:val="sk-SK"/>
              </w:rPr>
            </w:pPr>
          </w:p>
          <w:p w14:paraId="3EC1691E" w14:textId="77777777" w:rsidR="00CE08A1" w:rsidRPr="007F0177" w:rsidRDefault="00CE08A1" w:rsidP="006F268B">
            <w:pPr>
              <w:pStyle w:val="wExecution"/>
              <w:keepNext/>
              <w:keepLines/>
              <w:rPr>
                <w:rFonts w:ascii="Cambria" w:hAnsi="Cambria"/>
                <w:lang w:val="sk-SK"/>
              </w:rPr>
            </w:pPr>
          </w:p>
          <w:p w14:paraId="1CEA7DF7" w14:textId="77777777" w:rsidR="00CE08A1" w:rsidRPr="007F0177" w:rsidRDefault="00CE08A1" w:rsidP="00CE08A1">
            <w:pPr>
              <w:rPr>
                <w:rFonts w:ascii="Cambria" w:hAnsi="Cambria"/>
                <w:lang w:val="sk-SK"/>
              </w:rPr>
            </w:pPr>
            <w:r w:rsidRPr="007F0177">
              <w:rPr>
                <w:rFonts w:ascii="Cambria" w:hAnsi="Cambria"/>
                <w:lang w:val="sk-SK"/>
              </w:rPr>
              <w:t>_____________________</w:t>
            </w:r>
          </w:p>
          <w:p w14:paraId="6AEF2CF1" w14:textId="77777777" w:rsidR="00CE08A1" w:rsidRPr="007F0177" w:rsidRDefault="00CE08A1" w:rsidP="00CE08A1">
            <w:pPr>
              <w:rPr>
                <w:rFonts w:ascii="Cambria" w:hAnsi="Cambria"/>
                <w:lang w:val="sk-SK"/>
              </w:rPr>
            </w:pP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p>
          <w:p w14:paraId="12528DDF" w14:textId="603DD280" w:rsidR="00CE08A1" w:rsidRPr="007F0177" w:rsidRDefault="00CE08A1" w:rsidP="006F268B">
            <w:pPr>
              <w:pStyle w:val="wExecution"/>
              <w:keepNext/>
              <w:keepLines/>
              <w:rPr>
                <w:rFonts w:ascii="Cambria" w:hAnsi="Cambria"/>
                <w:lang w:val="sk-SK"/>
              </w:rPr>
            </w:pPr>
          </w:p>
        </w:tc>
      </w:tr>
    </w:tbl>
    <w:p w14:paraId="033F966E" w14:textId="58376DE6" w:rsidR="00305827" w:rsidRPr="007F0177" w:rsidRDefault="009455AE" w:rsidP="00A756F5">
      <w:pPr>
        <w:pStyle w:val="wText"/>
      </w:pPr>
      <w:r w:rsidRPr="007F0177">
        <w:rPr>
          <w:rFonts w:ascii="Cambria" w:hAnsi="Cambria"/>
        </w:rPr>
        <w:t xml:space="preserve">     </w:t>
      </w:r>
    </w:p>
    <w:sectPr w:rsidR="00305827" w:rsidRPr="007F0177" w:rsidSect="006F268B">
      <w:headerReference w:type="even" r:id="rId14"/>
      <w:headerReference w:type="default" r:id="rId15"/>
      <w:footerReference w:type="even" r:id="rId16"/>
      <w:footerReference w:type="default" r:id="rId17"/>
      <w:headerReference w:type="first" r:id="rId18"/>
      <w:footerReference w:type="first" r:id="rId19"/>
      <w:pgSz w:w="11907" w:h="16839" w:code="9"/>
      <w:pgMar w:top="1440" w:right="1440" w:bottom="1440" w:left="1440" w:header="720" w:footer="720"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505B2" w16cex:dateUtc="2021-06-16T21:20:00Z"/>
  <w16cex:commentExtensible w16cex:durableId="24750A86" w16cex:dateUtc="2021-06-16T21:40:00Z"/>
  <w16cex:commentExtensible w16cex:durableId="247C4B2F" w16cex:dateUtc="2021-06-22T09: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4E81B" w14:textId="77777777" w:rsidR="00822882" w:rsidRDefault="00822882" w:rsidP="009455AE">
      <w:r>
        <w:separator/>
      </w:r>
    </w:p>
  </w:endnote>
  <w:endnote w:type="continuationSeparator" w:id="0">
    <w:p w14:paraId="16FF5BFB" w14:textId="77777777" w:rsidR="00822882" w:rsidRDefault="00822882" w:rsidP="009455AE">
      <w:r>
        <w:continuationSeparator/>
      </w:r>
    </w:p>
  </w:endnote>
  <w:endnote w:type="continuationNotice" w:id="1">
    <w:p w14:paraId="6E622368" w14:textId="77777777" w:rsidR="00822882" w:rsidRDefault="008228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CCB05" w14:textId="77777777" w:rsidR="00822882" w:rsidRDefault="00822882" w:rsidP="006F268B">
    <w:pPr>
      <w:pStyle w:val="Footer"/>
    </w:pPr>
  </w:p>
  <w:tbl>
    <w:tblPr>
      <w:tblW w:w="9029" w:type="dxa"/>
      <w:tblLayout w:type="fixed"/>
      <w:tblLook w:val="0000" w:firstRow="0" w:lastRow="0" w:firstColumn="0" w:lastColumn="0" w:noHBand="0" w:noVBand="0"/>
    </w:tblPr>
    <w:tblGrid>
      <w:gridCol w:w="3611"/>
      <w:gridCol w:w="1806"/>
      <w:gridCol w:w="3612"/>
    </w:tblGrid>
    <w:tr w:rsidR="00822882" w:rsidRPr="00821FA1" w14:paraId="359D3D5F" w14:textId="77777777" w:rsidTr="006F268B">
      <w:tc>
        <w:tcPr>
          <w:tcW w:w="2000" w:type="pct"/>
          <w:shd w:val="clear" w:color="auto" w:fill="auto"/>
          <w:vAlign w:val="bottom"/>
        </w:tcPr>
        <w:p w14:paraId="2AD55B0E" w14:textId="77777777" w:rsidR="00822882" w:rsidRPr="003E25BC" w:rsidRDefault="00822882" w:rsidP="006F268B">
          <w:pPr>
            <w:pStyle w:val="Footer"/>
            <w:jc w:val="left"/>
            <w:rPr>
              <w:sz w:val="12"/>
              <w:lang w:val="en-GB"/>
            </w:rPr>
          </w:pPr>
          <w:r>
            <w:rPr>
              <w:sz w:val="12"/>
              <w:lang w:val="en-GB"/>
            </w:rPr>
            <w:t>EMEA 118198066</w:t>
          </w:r>
        </w:p>
      </w:tc>
      <w:tc>
        <w:tcPr>
          <w:tcW w:w="1000" w:type="pct"/>
          <w:shd w:val="clear" w:color="auto" w:fill="auto"/>
        </w:tcPr>
        <w:p w14:paraId="5612F290" w14:textId="77777777" w:rsidR="00822882" w:rsidRPr="004F0BF3" w:rsidRDefault="00822882" w:rsidP="006F268B">
          <w:pPr>
            <w:pStyle w:val="WCPageNumber"/>
            <w:jc w:val="center"/>
          </w:pPr>
        </w:p>
      </w:tc>
      <w:tc>
        <w:tcPr>
          <w:tcW w:w="2000" w:type="pct"/>
          <w:shd w:val="clear" w:color="auto" w:fill="auto"/>
        </w:tcPr>
        <w:p w14:paraId="2FF06D48" w14:textId="77777777" w:rsidR="00822882" w:rsidRPr="00422980" w:rsidRDefault="00822882" w:rsidP="006F268B">
          <w:pPr>
            <w:pStyle w:val="Footer"/>
            <w:jc w:val="right"/>
            <w:rPr>
              <w:lang w:val="en-GB"/>
            </w:rPr>
          </w:pPr>
        </w:p>
      </w:tc>
    </w:tr>
  </w:tbl>
  <w:p w14:paraId="6C4833A9" w14:textId="77777777" w:rsidR="00822882" w:rsidRPr="003E25BC" w:rsidRDefault="00822882" w:rsidP="006F268B">
    <w:pPr>
      <w:pStyle w:val="Footer"/>
      <w:rPr>
        <w:sz w:val="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135C0" w14:textId="77777777" w:rsidR="00822882" w:rsidRDefault="00822882" w:rsidP="006F268B">
    <w:pPr>
      <w:pStyle w:val="Footer"/>
    </w:pPr>
  </w:p>
  <w:tbl>
    <w:tblPr>
      <w:tblW w:w="9029" w:type="dxa"/>
      <w:tblLayout w:type="fixed"/>
      <w:tblLook w:val="0000" w:firstRow="0" w:lastRow="0" w:firstColumn="0" w:lastColumn="0" w:noHBand="0" w:noVBand="0"/>
    </w:tblPr>
    <w:tblGrid>
      <w:gridCol w:w="3611"/>
      <w:gridCol w:w="1806"/>
      <w:gridCol w:w="3612"/>
    </w:tblGrid>
    <w:tr w:rsidR="00822882" w:rsidRPr="00821FA1" w14:paraId="20B8EEAE" w14:textId="77777777" w:rsidTr="006F268B">
      <w:tc>
        <w:tcPr>
          <w:tcW w:w="2000" w:type="pct"/>
          <w:shd w:val="clear" w:color="auto" w:fill="auto"/>
          <w:vAlign w:val="bottom"/>
        </w:tcPr>
        <w:p w14:paraId="51C7A878" w14:textId="77777777" w:rsidR="00822882" w:rsidRPr="003E25BC" w:rsidRDefault="00822882" w:rsidP="006F268B">
          <w:pPr>
            <w:pStyle w:val="Footer"/>
            <w:jc w:val="left"/>
            <w:rPr>
              <w:sz w:val="12"/>
              <w:lang w:val="en-GB"/>
            </w:rPr>
          </w:pPr>
          <w:r>
            <w:rPr>
              <w:sz w:val="12"/>
              <w:lang w:val="en-GB"/>
            </w:rPr>
            <w:t>EMEA 118198066</w:t>
          </w:r>
        </w:p>
      </w:tc>
      <w:tc>
        <w:tcPr>
          <w:tcW w:w="1000" w:type="pct"/>
          <w:shd w:val="clear" w:color="auto" w:fill="auto"/>
        </w:tcPr>
        <w:p w14:paraId="7396D364" w14:textId="77777777" w:rsidR="00822882" w:rsidRPr="004F0BF3" w:rsidRDefault="00822882" w:rsidP="006F268B">
          <w:pPr>
            <w:pStyle w:val="WCPageNumber"/>
            <w:jc w:val="center"/>
          </w:pPr>
          <w:r w:rsidRPr="004F0BF3">
            <w:fldChar w:fldCharType="begin"/>
          </w:r>
          <w:r w:rsidRPr="004F0BF3">
            <w:instrText xml:space="preserve"> PAGE   \* MERGEFORMAT </w:instrText>
          </w:r>
          <w:r w:rsidRPr="004F0BF3">
            <w:fldChar w:fldCharType="separate"/>
          </w:r>
          <w:r w:rsidRPr="004F0BF3">
            <w:rPr>
              <w:noProof/>
            </w:rPr>
            <w:t>2</w:t>
          </w:r>
          <w:r w:rsidRPr="004F0BF3">
            <w:fldChar w:fldCharType="end"/>
          </w:r>
        </w:p>
      </w:tc>
      <w:tc>
        <w:tcPr>
          <w:tcW w:w="2000" w:type="pct"/>
          <w:shd w:val="clear" w:color="auto" w:fill="auto"/>
        </w:tcPr>
        <w:p w14:paraId="7C388E53" w14:textId="77777777" w:rsidR="00822882" w:rsidRPr="00422980" w:rsidRDefault="00822882" w:rsidP="006F268B">
          <w:pPr>
            <w:pStyle w:val="Footer"/>
            <w:jc w:val="right"/>
            <w:rPr>
              <w:lang w:val="en-GB"/>
            </w:rPr>
          </w:pPr>
        </w:p>
      </w:tc>
    </w:tr>
  </w:tbl>
  <w:p w14:paraId="71A94BAB" w14:textId="77777777" w:rsidR="00822882" w:rsidRPr="003E25BC" w:rsidRDefault="00822882" w:rsidP="006F268B">
    <w:pPr>
      <w:pStyle w:val="Footer"/>
      <w:rPr>
        <w:sz w:val="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749A2" w14:textId="77777777" w:rsidR="00822882" w:rsidRPr="002D41F7" w:rsidRDefault="00822882" w:rsidP="006F268B">
    <w:pPr>
      <w:pStyle w:val="Footer"/>
      <w:rPr>
        <w:lang w:val="en-US"/>
      </w:rPr>
    </w:pPr>
  </w:p>
  <w:tbl>
    <w:tblPr>
      <w:tblW w:w="9029" w:type="dxa"/>
      <w:tblLayout w:type="fixed"/>
      <w:tblLook w:val="0000" w:firstRow="0" w:lastRow="0" w:firstColumn="0" w:lastColumn="0" w:noHBand="0" w:noVBand="0"/>
    </w:tblPr>
    <w:tblGrid>
      <w:gridCol w:w="3608"/>
      <w:gridCol w:w="1808"/>
      <w:gridCol w:w="3613"/>
    </w:tblGrid>
    <w:tr w:rsidR="00822882" w:rsidRPr="00821FA1" w14:paraId="13308F8B" w14:textId="77777777" w:rsidTr="006F268B">
      <w:tc>
        <w:tcPr>
          <w:tcW w:w="1998" w:type="pct"/>
          <w:shd w:val="clear" w:color="auto" w:fill="auto"/>
          <w:vAlign w:val="bottom"/>
        </w:tcPr>
        <w:p w14:paraId="4390C310" w14:textId="77777777" w:rsidR="00822882" w:rsidRPr="003E25BC" w:rsidRDefault="00822882" w:rsidP="006F268B">
          <w:pPr>
            <w:pStyle w:val="Footer"/>
            <w:jc w:val="left"/>
            <w:rPr>
              <w:sz w:val="12"/>
              <w:lang w:val="en-GB"/>
            </w:rPr>
          </w:pPr>
        </w:p>
      </w:tc>
      <w:tc>
        <w:tcPr>
          <w:tcW w:w="1001" w:type="pct"/>
          <w:shd w:val="clear" w:color="auto" w:fill="auto"/>
        </w:tcPr>
        <w:p w14:paraId="23981647" w14:textId="77777777" w:rsidR="00822882" w:rsidRPr="004F0BF3" w:rsidRDefault="00822882" w:rsidP="006F268B">
          <w:pPr>
            <w:pStyle w:val="WCPageNumber"/>
            <w:jc w:val="center"/>
          </w:pPr>
        </w:p>
      </w:tc>
      <w:tc>
        <w:tcPr>
          <w:tcW w:w="2001" w:type="pct"/>
          <w:shd w:val="clear" w:color="auto" w:fill="auto"/>
        </w:tcPr>
        <w:p w14:paraId="1C9B76FD" w14:textId="77777777" w:rsidR="00822882" w:rsidRPr="00422980" w:rsidRDefault="00822882" w:rsidP="006F268B">
          <w:pPr>
            <w:pStyle w:val="Footer"/>
            <w:jc w:val="right"/>
            <w:rPr>
              <w:lang w:val="en-GB"/>
            </w:rPr>
          </w:pPr>
        </w:p>
      </w:tc>
    </w:tr>
  </w:tbl>
  <w:p w14:paraId="48FF93D9" w14:textId="77777777" w:rsidR="00822882" w:rsidRPr="003E25BC" w:rsidRDefault="00822882" w:rsidP="006F268B">
    <w:pPr>
      <w:pStyle w:val="Footer"/>
      <w:rPr>
        <w:sz w:val="8"/>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437E6" w14:textId="77777777" w:rsidR="00822882" w:rsidRDefault="00822882" w:rsidP="006F268B">
    <w:pPr>
      <w:pStyle w:val="Footer"/>
    </w:pPr>
  </w:p>
  <w:tbl>
    <w:tblPr>
      <w:tblW w:w="9027" w:type="dxa"/>
      <w:tblLayout w:type="fixed"/>
      <w:tblLook w:val="0000" w:firstRow="0" w:lastRow="0" w:firstColumn="0" w:lastColumn="0" w:noHBand="0" w:noVBand="0"/>
    </w:tblPr>
    <w:tblGrid>
      <w:gridCol w:w="3611"/>
      <w:gridCol w:w="1805"/>
      <w:gridCol w:w="3611"/>
    </w:tblGrid>
    <w:tr w:rsidR="00822882" w:rsidRPr="00821FA1" w14:paraId="5743F6FE" w14:textId="77777777" w:rsidTr="006F268B">
      <w:tc>
        <w:tcPr>
          <w:tcW w:w="2000" w:type="pct"/>
          <w:shd w:val="clear" w:color="auto" w:fill="auto"/>
          <w:vAlign w:val="bottom"/>
        </w:tcPr>
        <w:p w14:paraId="79616617" w14:textId="77777777" w:rsidR="00822882" w:rsidRPr="003E25BC" w:rsidRDefault="00822882" w:rsidP="006F268B">
          <w:pPr>
            <w:pStyle w:val="Footer"/>
            <w:jc w:val="left"/>
            <w:rPr>
              <w:sz w:val="12"/>
              <w:lang w:val="en-GB"/>
            </w:rPr>
          </w:pPr>
          <w:r>
            <w:rPr>
              <w:sz w:val="12"/>
              <w:lang w:val="en-GB"/>
            </w:rPr>
            <w:t>EMEA 118198066</w:t>
          </w:r>
        </w:p>
      </w:tc>
      <w:tc>
        <w:tcPr>
          <w:tcW w:w="1000" w:type="pct"/>
          <w:shd w:val="clear" w:color="auto" w:fill="auto"/>
        </w:tcPr>
        <w:p w14:paraId="28968402" w14:textId="77777777" w:rsidR="00822882" w:rsidRPr="00946121" w:rsidRDefault="00822882" w:rsidP="006F268B">
          <w:pPr>
            <w:pStyle w:val="WCPageNumber"/>
            <w:jc w:val="center"/>
          </w:pPr>
        </w:p>
      </w:tc>
      <w:tc>
        <w:tcPr>
          <w:tcW w:w="2000" w:type="pct"/>
          <w:shd w:val="clear" w:color="auto" w:fill="auto"/>
        </w:tcPr>
        <w:p w14:paraId="3152F9C0" w14:textId="77777777" w:rsidR="00822882" w:rsidRPr="00422980" w:rsidRDefault="00822882" w:rsidP="006F268B">
          <w:pPr>
            <w:pStyle w:val="Footer"/>
            <w:jc w:val="right"/>
            <w:rPr>
              <w:lang w:val="en-GB"/>
            </w:rPr>
          </w:pPr>
        </w:p>
      </w:tc>
    </w:tr>
  </w:tbl>
  <w:p w14:paraId="6567499C" w14:textId="77777777" w:rsidR="00822882" w:rsidRPr="00422980" w:rsidRDefault="00822882" w:rsidP="006F268B">
    <w:pPr>
      <w:pStyle w:val="Footer"/>
      <w:rPr>
        <w:sz w:val="8"/>
        <w:lang w:val="en-GB"/>
      </w:rPr>
    </w:pPr>
  </w:p>
  <w:p w14:paraId="467FCF9F" w14:textId="77777777" w:rsidR="00822882" w:rsidRPr="003E25BC" w:rsidRDefault="00822882">
    <w:pPr>
      <w:rPr>
        <w:sz w:val="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mbria" w:hAnsi="Cambria"/>
        <w:sz w:val="18"/>
        <w:szCs w:val="18"/>
      </w:rPr>
      <w:id w:val="-1392732921"/>
      <w:docPartObj>
        <w:docPartGallery w:val="Page Numbers (Bottom of Page)"/>
        <w:docPartUnique/>
      </w:docPartObj>
    </w:sdtPr>
    <w:sdtContent>
      <w:sdt>
        <w:sdtPr>
          <w:rPr>
            <w:rFonts w:ascii="Cambria" w:hAnsi="Cambria"/>
            <w:sz w:val="18"/>
            <w:szCs w:val="18"/>
          </w:rPr>
          <w:id w:val="-1769616900"/>
          <w:docPartObj>
            <w:docPartGallery w:val="Page Numbers (Top of Page)"/>
            <w:docPartUnique/>
          </w:docPartObj>
        </w:sdtPr>
        <w:sdtContent>
          <w:p w14:paraId="0BAEBDAA" w14:textId="62A97164" w:rsidR="00822882" w:rsidRPr="00206922" w:rsidRDefault="00822882">
            <w:pPr>
              <w:pStyle w:val="Footer"/>
              <w:jc w:val="right"/>
              <w:rPr>
                <w:rFonts w:ascii="Cambria" w:hAnsi="Cambria"/>
                <w:sz w:val="18"/>
                <w:szCs w:val="18"/>
              </w:rPr>
            </w:pPr>
            <w:r w:rsidRPr="00206922">
              <w:rPr>
                <w:rFonts w:ascii="Cambria" w:hAnsi="Cambria"/>
                <w:sz w:val="18"/>
                <w:szCs w:val="18"/>
              </w:rPr>
              <w:t xml:space="preserve">Strana </w:t>
            </w:r>
            <w:r w:rsidRPr="00206922">
              <w:rPr>
                <w:rFonts w:ascii="Cambria" w:hAnsi="Cambria"/>
                <w:b/>
                <w:bCs/>
                <w:sz w:val="18"/>
                <w:szCs w:val="18"/>
              </w:rPr>
              <w:fldChar w:fldCharType="begin"/>
            </w:r>
            <w:r w:rsidRPr="00206922">
              <w:rPr>
                <w:rFonts w:ascii="Cambria" w:hAnsi="Cambria"/>
                <w:b/>
                <w:bCs/>
                <w:sz w:val="18"/>
                <w:szCs w:val="18"/>
              </w:rPr>
              <w:instrText xml:space="preserve"> PAGE </w:instrText>
            </w:r>
            <w:r w:rsidRPr="00206922">
              <w:rPr>
                <w:rFonts w:ascii="Cambria" w:hAnsi="Cambria"/>
                <w:b/>
                <w:bCs/>
                <w:sz w:val="18"/>
                <w:szCs w:val="18"/>
              </w:rPr>
              <w:fldChar w:fldCharType="separate"/>
            </w:r>
            <w:r w:rsidRPr="00206922">
              <w:rPr>
                <w:rFonts w:ascii="Cambria" w:hAnsi="Cambria"/>
                <w:b/>
                <w:bCs/>
                <w:noProof/>
                <w:sz w:val="18"/>
                <w:szCs w:val="18"/>
              </w:rPr>
              <w:t>2</w:t>
            </w:r>
            <w:r w:rsidRPr="00206922">
              <w:rPr>
                <w:rFonts w:ascii="Cambria" w:hAnsi="Cambria"/>
                <w:b/>
                <w:bCs/>
                <w:sz w:val="18"/>
                <w:szCs w:val="18"/>
              </w:rPr>
              <w:fldChar w:fldCharType="end"/>
            </w:r>
            <w:r w:rsidRPr="00206922">
              <w:rPr>
                <w:rFonts w:ascii="Cambria" w:hAnsi="Cambria"/>
                <w:sz w:val="18"/>
                <w:szCs w:val="18"/>
              </w:rPr>
              <w:t xml:space="preserve"> z </w:t>
            </w:r>
            <w:r w:rsidRPr="00206922">
              <w:rPr>
                <w:rFonts w:ascii="Cambria" w:hAnsi="Cambria"/>
                <w:b/>
                <w:bCs/>
                <w:sz w:val="18"/>
                <w:szCs w:val="18"/>
              </w:rPr>
              <w:fldChar w:fldCharType="begin"/>
            </w:r>
            <w:r w:rsidRPr="00206922">
              <w:rPr>
                <w:rFonts w:ascii="Cambria" w:hAnsi="Cambria"/>
                <w:b/>
                <w:bCs/>
                <w:sz w:val="18"/>
                <w:szCs w:val="18"/>
              </w:rPr>
              <w:instrText xml:space="preserve"> NUMPAGES  </w:instrText>
            </w:r>
            <w:r w:rsidRPr="00206922">
              <w:rPr>
                <w:rFonts w:ascii="Cambria" w:hAnsi="Cambria"/>
                <w:b/>
                <w:bCs/>
                <w:sz w:val="18"/>
                <w:szCs w:val="18"/>
              </w:rPr>
              <w:fldChar w:fldCharType="separate"/>
            </w:r>
            <w:r w:rsidRPr="00206922">
              <w:rPr>
                <w:rFonts w:ascii="Cambria" w:hAnsi="Cambria"/>
                <w:b/>
                <w:bCs/>
                <w:noProof/>
                <w:sz w:val="18"/>
                <w:szCs w:val="18"/>
              </w:rPr>
              <w:t>2</w:t>
            </w:r>
            <w:r w:rsidRPr="00206922">
              <w:rPr>
                <w:rFonts w:ascii="Cambria" w:hAnsi="Cambria"/>
                <w:b/>
                <w:bCs/>
                <w:sz w:val="18"/>
                <w:szCs w:val="18"/>
              </w:rPr>
              <w:fldChar w:fldCharType="end"/>
            </w:r>
          </w:p>
        </w:sdtContent>
      </w:sdt>
    </w:sdtContent>
  </w:sdt>
  <w:p w14:paraId="7588BC57" w14:textId="77777777" w:rsidR="00822882" w:rsidRPr="003E25BC" w:rsidRDefault="00822882">
    <w:pPr>
      <w:rPr>
        <w:sz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AF57C" w14:textId="77777777" w:rsidR="00822882" w:rsidRDefault="00822882" w:rsidP="006F268B">
    <w:pPr>
      <w:pStyle w:val="Footer"/>
    </w:pPr>
  </w:p>
  <w:tbl>
    <w:tblPr>
      <w:tblW w:w="9027" w:type="dxa"/>
      <w:tblLayout w:type="fixed"/>
      <w:tblLook w:val="0000" w:firstRow="0" w:lastRow="0" w:firstColumn="0" w:lastColumn="0" w:noHBand="0" w:noVBand="0"/>
    </w:tblPr>
    <w:tblGrid>
      <w:gridCol w:w="3611"/>
      <w:gridCol w:w="1805"/>
      <w:gridCol w:w="3611"/>
    </w:tblGrid>
    <w:tr w:rsidR="00822882" w:rsidRPr="00821FA1" w14:paraId="209B5264" w14:textId="77777777" w:rsidTr="006F268B">
      <w:tc>
        <w:tcPr>
          <w:tcW w:w="2000" w:type="pct"/>
          <w:shd w:val="clear" w:color="auto" w:fill="auto"/>
          <w:vAlign w:val="bottom"/>
        </w:tcPr>
        <w:p w14:paraId="2EC863D3" w14:textId="77777777" w:rsidR="00822882" w:rsidRPr="003E25BC" w:rsidRDefault="00822882" w:rsidP="006F268B">
          <w:pPr>
            <w:pStyle w:val="Footer"/>
            <w:jc w:val="left"/>
            <w:rPr>
              <w:sz w:val="12"/>
              <w:lang w:val="en-GB"/>
            </w:rPr>
          </w:pPr>
        </w:p>
      </w:tc>
      <w:tc>
        <w:tcPr>
          <w:tcW w:w="1000" w:type="pct"/>
          <w:shd w:val="clear" w:color="auto" w:fill="auto"/>
        </w:tcPr>
        <w:p w14:paraId="58AA5DF5" w14:textId="77777777" w:rsidR="00822882" w:rsidRPr="00946121" w:rsidRDefault="00822882" w:rsidP="006F268B">
          <w:pPr>
            <w:pStyle w:val="WCPageNumber"/>
            <w:jc w:val="center"/>
          </w:pPr>
        </w:p>
      </w:tc>
      <w:tc>
        <w:tcPr>
          <w:tcW w:w="2000" w:type="pct"/>
          <w:shd w:val="clear" w:color="auto" w:fill="auto"/>
        </w:tcPr>
        <w:p w14:paraId="1AE364B6" w14:textId="77777777" w:rsidR="00822882" w:rsidRPr="00422980" w:rsidRDefault="00822882" w:rsidP="006F268B">
          <w:pPr>
            <w:pStyle w:val="Footer"/>
            <w:jc w:val="right"/>
            <w:rPr>
              <w:lang w:val="en-GB"/>
            </w:rPr>
          </w:pPr>
        </w:p>
      </w:tc>
    </w:tr>
  </w:tbl>
  <w:p w14:paraId="01B4899E" w14:textId="77777777" w:rsidR="00822882" w:rsidRPr="003E25BC" w:rsidRDefault="00822882" w:rsidP="006F268B">
    <w:pPr>
      <w:pStyle w:val="Footer"/>
      <w:rPr>
        <w:sz w:val="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E1832C" w14:textId="77777777" w:rsidR="00822882" w:rsidRDefault="00822882" w:rsidP="009455AE">
      <w:r>
        <w:separator/>
      </w:r>
    </w:p>
  </w:footnote>
  <w:footnote w:type="continuationSeparator" w:id="0">
    <w:p w14:paraId="6A24D1CE" w14:textId="77777777" w:rsidR="00822882" w:rsidRDefault="00822882" w:rsidP="009455AE">
      <w:r>
        <w:continuationSeparator/>
      </w:r>
    </w:p>
  </w:footnote>
  <w:footnote w:type="continuationNotice" w:id="1">
    <w:p w14:paraId="6CE3C021" w14:textId="77777777" w:rsidR="00822882" w:rsidRDefault="008228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E4313" w14:textId="77777777" w:rsidR="00822882" w:rsidRDefault="00822882">
    <w:pPr>
      <w:pStyle w:val="Header"/>
    </w:pPr>
  </w:p>
  <w:p w14:paraId="29702DC9" w14:textId="77777777" w:rsidR="00822882" w:rsidRDefault="0082288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C6E76" w14:textId="77777777" w:rsidR="00822882" w:rsidRDefault="00822882">
    <w:pPr>
      <w:pStyle w:val="Header"/>
    </w:pPr>
  </w:p>
  <w:p w14:paraId="4EF68DD7" w14:textId="77777777" w:rsidR="00822882" w:rsidRDefault="0082288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9F0F6" w14:textId="77777777" w:rsidR="00822882" w:rsidRDefault="008228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2D5"/>
    <w:multiLevelType w:val="multilevel"/>
    <w:tmpl w:val="1C986D12"/>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A637F"/>
    <w:multiLevelType w:val="multilevel"/>
    <w:tmpl w:val="0B40F8F8"/>
    <w:lvl w:ilvl="0">
      <w:start w:val="1"/>
      <w:numFmt w:val="decimal"/>
      <w:pStyle w:val="Schedule1"/>
      <w:suff w:val="nothing"/>
      <w:lvlText w:val="Schedule %1"/>
      <w:lvlJc w:val="left"/>
      <w:pPr>
        <w:ind w:left="0"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2"/>
      <w:isLgl/>
      <w:lvlText w:val="Part %2"/>
      <w:lvlJc w:val="left"/>
      <w:pPr>
        <w:ind w:left="0" w:firstLine="0"/>
      </w:pPr>
      <w:rPr>
        <w:rFonts w:ascii="Times New Roman" w:hAnsi="Times New Roman" w:cs="Times New Roman" w:hint="default"/>
        <w:b/>
        <w:i w:val="0"/>
        <w:color w:val="000000" w:themeColor="text1"/>
        <w:sz w:val="22"/>
      </w:rPr>
    </w:lvl>
    <w:lvl w:ilvl="2">
      <w:start w:val="1"/>
      <w:numFmt w:val="lowerLetter"/>
      <w:pStyle w:val="Schedule3"/>
      <w:lvlText w:val="(%3)"/>
      <w:lvlJc w:val="left"/>
      <w:pPr>
        <w:tabs>
          <w:tab w:val="num" w:pos="720"/>
        </w:tabs>
        <w:ind w:left="72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5" w15:restartNumberingAfterBreak="0">
    <w:nsid w:val="23617166"/>
    <w:multiLevelType w:val="multilevel"/>
    <w:tmpl w:val="065A2524"/>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Cambria" w:hAnsi="Cambria"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hint="default"/>
        <w:color w:val="000000" w:themeColor="text1"/>
      </w:rPr>
    </w:lvl>
    <w:lvl w:ilvl="3">
      <w:start w:val="1"/>
      <w:numFmt w:val="lowerLetter"/>
      <w:pStyle w:val="Heading4"/>
      <w:lvlText w:val="(%4)"/>
      <w:lvlJc w:val="left"/>
      <w:pPr>
        <w:tabs>
          <w:tab w:val="num" w:pos="1440"/>
        </w:tabs>
        <w:ind w:left="1440" w:hanging="720"/>
      </w:pPr>
      <w:rPr>
        <w:rFonts w:ascii="Cambria" w:hAnsi="Cambria" w:hint="default"/>
        <w:color w:val="000000" w:themeColor="text1"/>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6" w15:restartNumberingAfterBreak="0">
    <w:nsid w:val="2F9D67FC"/>
    <w:multiLevelType w:val="multilevel"/>
    <w:tmpl w:val="33940C2C"/>
    <w:numStyleLink w:val="TOMAS"/>
  </w:abstractNum>
  <w:abstractNum w:abstractNumId="7" w15:restartNumberingAfterBreak="0">
    <w:nsid w:val="346B2968"/>
    <w:multiLevelType w:val="multilevel"/>
    <w:tmpl w:val="EA9E7780"/>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8"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C3470CB"/>
    <w:multiLevelType w:val="hybridMultilevel"/>
    <w:tmpl w:val="0D7E13EC"/>
    <w:lvl w:ilvl="0" w:tplc="A086BD34">
      <w:numFmt w:val="bullet"/>
      <w:lvlText w:val="-"/>
      <w:lvlJc w:val="left"/>
      <w:pPr>
        <w:ind w:left="2061" w:hanging="360"/>
      </w:pPr>
      <w:rPr>
        <w:rFonts w:ascii="Cambria" w:eastAsia="Calibri" w:hAnsi="Cambria" w:cs="Calibri" w:hint="default"/>
      </w:rPr>
    </w:lvl>
    <w:lvl w:ilvl="1" w:tplc="041B0003">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num w:numId="1">
    <w:abstractNumId w:val="12"/>
  </w:num>
  <w:num w:numId="2">
    <w:abstractNumId w:val="13"/>
  </w:num>
  <w:num w:numId="3">
    <w:abstractNumId w:val="9"/>
  </w:num>
  <w:num w:numId="4">
    <w:abstractNumId w:val="1"/>
  </w:num>
  <w:num w:numId="5">
    <w:abstractNumId w:val="11"/>
  </w:num>
  <w:num w:numId="6">
    <w:abstractNumId w:val="10"/>
  </w:num>
  <w:num w:numId="7">
    <w:abstractNumId w:val="3"/>
  </w:num>
  <w:num w:numId="8">
    <w:abstractNumId w:val="0"/>
  </w:num>
  <w:num w:numId="9">
    <w:abstractNumId w:val="5"/>
  </w:num>
  <w:num w:numId="10">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
  </w:num>
  <w:num w:numId="14">
    <w:abstractNumId w:val="14"/>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0"/>
  </w:num>
  <w:num w:numId="33">
    <w:abstractNumId w:val="0"/>
  </w:num>
  <w:num w:numId="34">
    <w:abstractNumId w:val="5"/>
  </w:num>
  <w:num w:numId="35">
    <w:abstractNumId w:val="5"/>
  </w:num>
  <w:num w:numId="36">
    <w:abstractNumId w:val="5"/>
  </w:num>
  <w:num w:numId="37">
    <w:abstractNumId w:val="5"/>
  </w:num>
  <w:num w:numId="38">
    <w:abstractNumId w:val="5"/>
  </w:num>
  <w:num w:numId="39">
    <w:abstractNumId w:val="6"/>
    <w:lvlOverride w:ilvl="0">
      <w:startOverride w:val="1"/>
      <w:lvl w:ilvl="0">
        <w:start w:val="1"/>
        <w:numFmt w:val="decimal"/>
        <w:lvlText w:val="%1."/>
        <w:lvlJc w:val="left"/>
        <w:pPr>
          <w:ind w:left="709" w:hanging="709"/>
        </w:pPr>
        <w:rPr>
          <w:rFonts w:ascii="Cambria" w:hAnsi="Cambria" w:cs="Times New Roman" w:hint="default"/>
          <w:b/>
          <w:bCs/>
          <w:sz w:val="20"/>
        </w:rPr>
      </w:lvl>
    </w:lvlOverride>
    <w:lvlOverride w:ilvl="1">
      <w:startOverride w:val="1"/>
      <w:lvl w:ilvl="1">
        <w:start w:val="1"/>
        <w:numFmt w:val="decimal"/>
        <w:lvlText w:val="%1.%2"/>
        <w:lvlJc w:val="left"/>
        <w:pPr>
          <w:ind w:left="709" w:hanging="709"/>
        </w:pPr>
        <w:rPr>
          <w:rFonts w:ascii="Cambria" w:hAnsi="Cambria" w:cs="Times New Roman" w:hint="default"/>
          <w:b w:val="0"/>
          <w:bCs/>
          <w:sz w:val="20"/>
          <w:szCs w:val="20"/>
        </w:rPr>
      </w:lvl>
    </w:lvlOverride>
    <w:lvlOverride w:ilvl="2">
      <w:startOverride w:val="1"/>
      <w:lvl w:ilvl="2">
        <w:start w:val="1"/>
        <w:numFmt w:val="decimal"/>
        <w:lvlText w:val="%1.%2.%3"/>
        <w:lvlJc w:val="left"/>
        <w:pPr>
          <w:ind w:left="1418"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 w:numId="47">
    <w:abstractNumId w:val="5"/>
  </w:num>
  <w:num w:numId="48">
    <w:abstractNumId w:val="5"/>
  </w:num>
  <w:num w:numId="49">
    <w:abstractNumId w:val="5"/>
  </w:num>
  <w:num w:numId="50">
    <w:abstractNumId w:val="5"/>
  </w:num>
  <w:num w:numId="51">
    <w:abstractNumId w:val="5"/>
  </w:num>
  <w:num w:numId="52">
    <w:abstractNumId w:val="5"/>
  </w:num>
  <w:num w:numId="53">
    <w:abstractNumId w:val="5"/>
  </w:num>
  <w:num w:numId="54">
    <w:abstractNumId w:val="5"/>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trackRevisions/>
  <w:defaultTabStop w:val="709"/>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F27"/>
    <w:rsid w:val="000014E7"/>
    <w:rsid w:val="000017F5"/>
    <w:rsid w:val="00001C5B"/>
    <w:rsid w:val="00002F54"/>
    <w:rsid w:val="0000306B"/>
    <w:rsid w:val="00004031"/>
    <w:rsid w:val="000063DC"/>
    <w:rsid w:val="00006D18"/>
    <w:rsid w:val="00007283"/>
    <w:rsid w:val="000075B2"/>
    <w:rsid w:val="00007D3A"/>
    <w:rsid w:val="000108A0"/>
    <w:rsid w:val="00012433"/>
    <w:rsid w:val="00013743"/>
    <w:rsid w:val="00013871"/>
    <w:rsid w:val="00013FA4"/>
    <w:rsid w:val="00020643"/>
    <w:rsid w:val="00020F93"/>
    <w:rsid w:val="00021476"/>
    <w:rsid w:val="000254C8"/>
    <w:rsid w:val="00025A13"/>
    <w:rsid w:val="00027035"/>
    <w:rsid w:val="0002759E"/>
    <w:rsid w:val="0003040E"/>
    <w:rsid w:val="0003159E"/>
    <w:rsid w:val="000325E9"/>
    <w:rsid w:val="0003318A"/>
    <w:rsid w:val="00037026"/>
    <w:rsid w:val="0003775D"/>
    <w:rsid w:val="00037B17"/>
    <w:rsid w:val="000413CB"/>
    <w:rsid w:val="00042183"/>
    <w:rsid w:val="00042C59"/>
    <w:rsid w:val="000432C2"/>
    <w:rsid w:val="00043523"/>
    <w:rsid w:val="00044E05"/>
    <w:rsid w:val="00047FF8"/>
    <w:rsid w:val="00050217"/>
    <w:rsid w:val="00051A66"/>
    <w:rsid w:val="00052F9E"/>
    <w:rsid w:val="00053EB2"/>
    <w:rsid w:val="0005593A"/>
    <w:rsid w:val="00055C8E"/>
    <w:rsid w:val="00060314"/>
    <w:rsid w:val="0006089A"/>
    <w:rsid w:val="00062350"/>
    <w:rsid w:val="0006360C"/>
    <w:rsid w:val="000638A2"/>
    <w:rsid w:val="0006642F"/>
    <w:rsid w:val="00067617"/>
    <w:rsid w:val="00067668"/>
    <w:rsid w:val="00070857"/>
    <w:rsid w:val="00070882"/>
    <w:rsid w:val="00070C81"/>
    <w:rsid w:val="00070FBE"/>
    <w:rsid w:val="00071B3B"/>
    <w:rsid w:val="00072492"/>
    <w:rsid w:val="00072680"/>
    <w:rsid w:val="000734A4"/>
    <w:rsid w:val="00075B1D"/>
    <w:rsid w:val="00080650"/>
    <w:rsid w:val="00083159"/>
    <w:rsid w:val="00083C1F"/>
    <w:rsid w:val="00084B2C"/>
    <w:rsid w:val="00086E5D"/>
    <w:rsid w:val="000904DC"/>
    <w:rsid w:val="000915E7"/>
    <w:rsid w:val="0009189E"/>
    <w:rsid w:val="00091E13"/>
    <w:rsid w:val="0009267F"/>
    <w:rsid w:val="00093938"/>
    <w:rsid w:val="00093D9D"/>
    <w:rsid w:val="00094D52"/>
    <w:rsid w:val="0009527A"/>
    <w:rsid w:val="000956B2"/>
    <w:rsid w:val="00097EB8"/>
    <w:rsid w:val="00097FDB"/>
    <w:rsid w:val="000A1629"/>
    <w:rsid w:val="000A1B2D"/>
    <w:rsid w:val="000A21E2"/>
    <w:rsid w:val="000A34F3"/>
    <w:rsid w:val="000A5BD4"/>
    <w:rsid w:val="000A6D22"/>
    <w:rsid w:val="000A6F27"/>
    <w:rsid w:val="000B0955"/>
    <w:rsid w:val="000B1A0F"/>
    <w:rsid w:val="000B393C"/>
    <w:rsid w:val="000B4C60"/>
    <w:rsid w:val="000B5507"/>
    <w:rsid w:val="000C02E3"/>
    <w:rsid w:val="000C30E4"/>
    <w:rsid w:val="000C51F0"/>
    <w:rsid w:val="000C5BED"/>
    <w:rsid w:val="000C5D2F"/>
    <w:rsid w:val="000C6D51"/>
    <w:rsid w:val="000C7D08"/>
    <w:rsid w:val="000D019A"/>
    <w:rsid w:val="000D30C2"/>
    <w:rsid w:val="000D3741"/>
    <w:rsid w:val="000D39A1"/>
    <w:rsid w:val="000D5077"/>
    <w:rsid w:val="000D751A"/>
    <w:rsid w:val="000D76E9"/>
    <w:rsid w:val="000D7D5E"/>
    <w:rsid w:val="000E08AA"/>
    <w:rsid w:val="000E39E2"/>
    <w:rsid w:val="000E3D99"/>
    <w:rsid w:val="000E42B0"/>
    <w:rsid w:val="000E63C8"/>
    <w:rsid w:val="000E6FE5"/>
    <w:rsid w:val="000E7423"/>
    <w:rsid w:val="000E7843"/>
    <w:rsid w:val="000F3093"/>
    <w:rsid w:val="000F4366"/>
    <w:rsid w:val="000F4CEA"/>
    <w:rsid w:val="000F5DD3"/>
    <w:rsid w:val="000F6E23"/>
    <w:rsid w:val="000F78ED"/>
    <w:rsid w:val="000F7A45"/>
    <w:rsid w:val="00101CD6"/>
    <w:rsid w:val="001035E5"/>
    <w:rsid w:val="00103BC9"/>
    <w:rsid w:val="0010440E"/>
    <w:rsid w:val="00106F35"/>
    <w:rsid w:val="001074AD"/>
    <w:rsid w:val="001078DE"/>
    <w:rsid w:val="00110CBB"/>
    <w:rsid w:val="00111690"/>
    <w:rsid w:val="00111FA5"/>
    <w:rsid w:val="00112B49"/>
    <w:rsid w:val="00113046"/>
    <w:rsid w:val="00113F0A"/>
    <w:rsid w:val="00115006"/>
    <w:rsid w:val="001159AE"/>
    <w:rsid w:val="001164B4"/>
    <w:rsid w:val="0011780D"/>
    <w:rsid w:val="00117AC2"/>
    <w:rsid w:val="0012204A"/>
    <w:rsid w:val="001224B9"/>
    <w:rsid w:val="00124A00"/>
    <w:rsid w:val="00124E0E"/>
    <w:rsid w:val="00130713"/>
    <w:rsid w:val="0014205E"/>
    <w:rsid w:val="00145186"/>
    <w:rsid w:val="0014606C"/>
    <w:rsid w:val="001506AD"/>
    <w:rsid w:val="001515A2"/>
    <w:rsid w:val="00151BBA"/>
    <w:rsid w:val="00151F78"/>
    <w:rsid w:val="0015390F"/>
    <w:rsid w:val="0015603C"/>
    <w:rsid w:val="00156082"/>
    <w:rsid w:val="00156B76"/>
    <w:rsid w:val="00156D70"/>
    <w:rsid w:val="001579EC"/>
    <w:rsid w:val="00157A81"/>
    <w:rsid w:val="00157AD3"/>
    <w:rsid w:val="00157B54"/>
    <w:rsid w:val="001603C4"/>
    <w:rsid w:val="00160ACF"/>
    <w:rsid w:val="0016281C"/>
    <w:rsid w:val="0016600F"/>
    <w:rsid w:val="00167051"/>
    <w:rsid w:val="0016713B"/>
    <w:rsid w:val="00167991"/>
    <w:rsid w:val="001708D5"/>
    <w:rsid w:val="00172C11"/>
    <w:rsid w:val="00173A6B"/>
    <w:rsid w:val="00174D5E"/>
    <w:rsid w:val="00181778"/>
    <w:rsid w:val="00181872"/>
    <w:rsid w:val="00182149"/>
    <w:rsid w:val="0018215B"/>
    <w:rsid w:val="00182705"/>
    <w:rsid w:val="00183154"/>
    <w:rsid w:val="00183A01"/>
    <w:rsid w:val="00187865"/>
    <w:rsid w:val="00192F5A"/>
    <w:rsid w:val="001A2738"/>
    <w:rsid w:val="001A34D9"/>
    <w:rsid w:val="001A3D4A"/>
    <w:rsid w:val="001B02CE"/>
    <w:rsid w:val="001B0FF1"/>
    <w:rsid w:val="001B2211"/>
    <w:rsid w:val="001B46C2"/>
    <w:rsid w:val="001B4752"/>
    <w:rsid w:val="001B4A0F"/>
    <w:rsid w:val="001B77BB"/>
    <w:rsid w:val="001C247F"/>
    <w:rsid w:val="001C4BE1"/>
    <w:rsid w:val="001C5507"/>
    <w:rsid w:val="001C705C"/>
    <w:rsid w:val="001D6C4A"/>
    <w:rsid w:val="001D6C73"/>
    <w:rsid w:val="001E0278"/>
    <w:rsid w:val="001E279A"/>
    <w:rsid w:val="001E3B69"/>
    <w:rsid w:val="001E4CAF"/>
    <w:rsid w:val="001E67B9"/>
    <w:rsid w:val="001E6A77"/>
    <w:rsid w:val="001E6D24"/>
    <w:rsid w:val="001F074C"/>
    <w:rsid w:val="001F1654"/>
    <w:rsid w:val="001F3333"/>
    <w:rsid w:val="002003B4"/>
    <w:rsid w:val="002008D7"/>
    <w:rsid w:val="0020307E"/>
    <w:rsid w:val="002031D1"/>
    <w:rsid w:val="002031F6"/>
    <w:rsid w:val="00204D26"/>
    <w:rsid w:val="00204FCC"/>
    <w:rsid w:val="002062CE"/>
    <w:rsid w:val="002062E4"/>
    <w:rsid w:val="00206922"/>
    <w:rsid w:val="0020775F"/>
    <w:rsid w:val="00207FCD"/>
    <w:rsid w:val="002104C1"/>
    <w:rsid w:val="00210A3A"/>
    <w:rsid w:val="00213C44"/>
    <w:rsid w:val="002164CA"/>
    <w:rsid w:val="002178EA"/>
    <w:rsid w:val="00223E73"/>
    <w:rsid w:val="00223F16"/>
    <w:rsid w:val="00224C75"/>
    <w:rsid w:val="002259E6"/>
    <w:rsid w:val="00231009"/>
    <w:rsid w:val="00231599"/>
    <w:rsid w:val="00231F49"/>
    <w:rsid w:val="00235BBE"/>
    <w:rsid w:val="00235C08"/>
    <w:rsid w:val="0023685A"/>
    <w:rsid w:val="00236E76"/>
    <w:rsid w:val="002373B3"/>
    <w:rsid w:val="00240B79"/>
    <w:rsid w:val="00240DC8"/>
    <w:rsid w:val="0024174A"/>
    <w:rsid w:val="00241A96"/>
    <w:rsid w:val="00241DC3"/>
    <w:rsid w:val="002455BD"/>
    <w:rsid w:val="00254368"/>
    <w:rsid w:val="00256F16"/>
    <w:rsid w:val="002578BF"/>
    <w:rsid w:val="002625EC"/>
    <w:rsid w:val="00262C39"/>
    <w:rsid w:val="00265B2A"/>
    <w:rsid w:val="00270FA4"/>
    <w:rsid w:val="00270FF5"/>
    <w:rsid w:val="002713F5"/>
    <w:rsid w:val="00271EAD"/>
    <w:rsid w:val="00273054"/>
    <w:rsid w:val="00275627"/>
    <w:rsid w:val="002758AF"/>
    <w:rsid w:val="00276BE3"/>
    <w:rsid w:val="00277475"/>
    <w:rsid w:val="00277AFC"/>
    <w:rsid w:val="00280346"/>
    <w:rsid w:val="002808F5"/>
    <w:rsid w:val="00282A8C"/>
    <w:rsid w:val="00282C3E"/>
    <w:rsid w:val="0028532C"/>
    <w:rsid w:val="00290C98"/>
    <w:rsid w:val="002911B8"/>
    <w:rsid w:val="00291EA2"/>
    <w:rsid w:val="00293207"/>
    <w:rsid w:val="00294C9A"/>
    <w:rsid w:val="00294CAA"/>
    <w:rsid w:val="00296A74"/>
    <w:rsid w:val="00297DE6"/>
    <w:rsid w:val="002A11D4"/>
    <w:rsid w:val="002A1E80"/>
    <w:rsid w:val="002A5EB9"/>
    <w:rsid w:val="002A5F0E"/>
    <w:rsid w:val="002A763B"/>
    <w:rsid w:val="002B0437"/>
    <w:rsid w:val="002B0E8C"/>
    <w:rsid w:val="002B1F72"/>
    <w:rsid w:val="002B30B5"/>
    <w:rsid w:val="002B46D4"/>
    <w:rsid w:val="002B563E"/>
    <w:rsid w:val="002B67C4"/>
    <w:rsid w:val="002B73E9"/>
    <w:rsid w:val="002C1696"/>
    <w:rsid w:val="002C179C"/>
    <w:rsid w:val="002C2729"/>
    <w:rsid w:val="002C2E91"/>
    <w:rsid w:val="002C4AE7"/>
    <w:rsid w:val="002C5789"/>
    <w:rsid w:val="002C644D"/>
    <w:rsid w:val="002C7AB1"/>
    <w:rsid w:val="002D0E82"/>
    <w:rsid w:val="002D140E"/>
    <w:rsid w:val="002D2B67"/>
    <w:rsid w:val="002D2ED9"/>
    <w:rsid w:val="002D355D"/>
    <w:rsid w:val="002D471B"/>
    <w:rsid w:val="002D5EE8"/>
    <w:rsid w:val="002D608A"/>
    <w:rsid w:val="002D66B2"/>
    <w:rsid w:val="002D6D6A"/>
    <w:rsid w:val="002D6E4E"/>
    <w:rsid w:val="002E0178"/>
    <w:rsid w:val="002E01DC"/>
    <w:rsid w:val="002E0D16"/>
    <w:rsid w:val="002E0E76"/>
    <w:rsid w:val="002E0ED8"/>
    <w:rsid w:val="002E213B"/>
    <w:rsid w:val="002E3A75"/>
    <w:rsid w:val="002E4583"/>
    <w:rsid w:val="002E48E6"/>
    <w:rsid w:val="002E6E1A"/>
    <w:rsid w:val="002F322D"/>
    <w:rsid w:val="002F3D66"/>
    <w:rsid w:val="002F4395"/>
    <w:rsid w:val="002F4AB9"/>
    <w:rsid w:val="002F5591"/>
    <w:rsid w:val="002F5E73"/>
    <w:rsid w:val="002F6232"/>
    <w:rsid w:val="00300176"/>
    <w:rsid w:val="00300A0A"/>
    <w:rsid w:val="00300E37"/>
    <w:rsid w:val="00301915"/>
    <w:rsid w:val="0030298C"/>
    <w:rsid w:val="00302F4C"/>
    <w:rsid w:val="003030CE"/>
    <w:rsid w:val="00305827"/>
    <w:rsid w:val="003063F0"/>
    <w:rsid w:val="0030778C"/>
    <w:rsid w:val="003111B3"/>
    <w:rsid w:val="003160F2"/>
    <w:rsid w:val="00317FD2"/>
    <w:rsid w:val="00322F28"/>
    <w:rsid w:val="00324295"/>
    <w:rsid w:val="00324DB8"/>
    <w:rsid w:val="00325148"/>
    <w:rsid w:val="003265DE"/>
    <w:rsid w:val="00331C04"/>
    <w:rsid w:val="00333887"/>
    <w:rsid w:val="003349A7"/>
    <w:rsid w:val="00334C2C"/>
    <w:rsid w:val="003357E5"/>
    <w:rsid w:val="00335CA5"/>
    <w:rsid w:val="00335CAA"/>
    <w:rsid w:val="00340E54"/>
    <w:rsid w:val="003410EF"/>
    <w:rsid w:val="00341647"/>
    <w:rsid w:val="003416F4"/>
    <w:rsid w:val="00341E6F"/>
    <w:rsid w:val="00343A0B"/>
    <w:rsid w:val="0034678D"/>
    <w:rsid w:val="00346DD3"/>
    <w:rsid w:val="00352FF9"/>
    <w:rsid w:val="003542EB"/>
    <w:rsid w:val="00354D41"/>
    <w:rsid w:val="00355CA4"/>
    <w:rsid w:val="003568A5"/>
    <w:rsid w:val="0035712E"/>
    <w:rsid w:val="00357C8C"/>
    <w:rsid w:val="00357F91"/>
    <w:rsid w:val="00361B1D"/>
    <w:rsid w:val="00363750"/>
    <w:rsid w:val="003642D8"/>
    <w:rsid w:val="00364374"/>
    <w:rsid w:val="00365CA8"/>
    <w:rsid w:val="00367ED7"/>
    <w:rsid w:val="0037327F"/>
    <w:rsid w:val="00374011"/>
    <w:rsid w:val="003740AC"/>
    <w:rsid w:val="00374771"/>
    <w:rsid w:val="003757BB"/>
    <w:rsid w:val="00377FB6"/>
    <w:rsid w:val="00380164"/>
    <w:rsid w:val="00380CF3"/>
    <w:rsid w:val="003820F7"/>
    <w:rsid w:val="003830D3"/>
    <w:rsid w:val="00385957"/>
    <w:rsid w:val="00385D39"/>
    <w:rsid w:val="00387428"/>
    <w:rsid w:val="00390095"/>
    <w:rsid w:val="00391649"/>
    <w:rsid w:val="003917D9"/>
    <w:rsid w:val="00391C15"/>
    <w:rsid w:val="00393474"/>
    <w:rsid w:val="0039352B"/>
    <w:rsid w:val="00394B26"/>
    <w:rsid w:val="00395311"/>
    <w:rsid w:val="00396F84"/>
    <w:rsid w:val="00397BB3"/>
    <w:rsid w:val="003A7AEB"/>
    <w:rsid w:val="003B042E"/>
    <w:rsid w:val="003B1302"/>
    <w:rsid w:val="003B15A8"/>
    <w:rsid w:val="003B37F8"/>
    <w:rsid w:val="003B4777"/>
    <w:rsid w:val="003B4A9B"/>
    <w:rsid w:val="003B5BEE"/>
    <w:rsid w:val="003B6A61"/>
    <w:rsid w:val="003B7C57"/>
    <w:rsid w:val="003C0E52"/>
    <w:rsid w:val="003C14EE"/>
    <w:rsid w:val="003C1C01"/>
    <w:rsid w:val="003C46EA"/>
    <w:rsid w:val="003C4A6B"/>
    <w:rsid w:val="003C5923"/>
    <w:rsid w:val="003C598B"/>
    <w:rsid w:val="003C617B"/>
    <w:rsid w:val="003D1897"/>
    <w:rsid w:val="003D289B"/>
    <w:rsid w:val="003D64BC"/>
    <w:rsid w:val="003E0B71"/>
    <w:rsid w:val="003E19DE"/>
    <w:rsid w:val="003E2313"/>
    <w:rsid w:val="003E23DA"/>
    <w:rsid w:val="003E2E89"/>
    <w:rsid w:val="003E40A9"/>
    <w:rsid w:val="003E4ACB"/>
    <w:rsid w:val="003E4B9E"/>
    <w:rsid w:val="003E5857"/>
    <w:rsid w:val="003E5F5F"/>
    <w:rsid w:val="003E67F2"/>
    <w:rsid w:val="003E710C"/>
    <w:rsid w:val="003F097F"/>
    <w:rsid w:val="003F1254"/>
    <w:rsid w:val="003F4946"/>
    <w:rsid w:val="003F5C6B"/>
    <w:rsid w:val="003F5CEF"/>
    <w:rsid w:val="003F5E79"/>
    <w:rsid w:val="003F71AB"/>
    <w:rsid w:val="003F72AD"/>
    <w:rsid w:val="003F77FF"/>
    <w:rsid w:val="00401D09"/>
    <w:rsid w:val="004020C1"/>
    <w:rsid w:val="0040290C"/>
    <w:rsid w:val="00403D93"/>
    <w:rsid w:val="00403F20"/>
    <w:rsid w:val="00404213"/>
    <w:rsid w:val="00405B33"/>
    <w:rsid w:val="00406F5C"/>
    <w:rsid w:val="004110B6"/>
    <w:rsid w:val="00411B55"/>
    <w:rsid w:val="00412583"/>
    <w:rsid w:val="00412E9C"/>
    <w:rsid w:val="00413BF7"/>
    <w:rsid w:val="00413E90"/>
    <w:rsid w:val="00415A42"/>
    <w:rsid w:val="00420E73"/>
    <w:rsid w:val="004215C8"/>
    <w:rsid w:val="0042214E"/>
    <w:rsid w:val="00422319"/>
    <w:rsid w:val="004241FB"/>
    <w:rsid w:val="00425E8B"/>
    <w:rsid w:val="00426882"/>
    <w:rsid w:val="00427128"/>
    <w:rsid w:val="00427ED5"/>
    <w:rsid w:val="004328CC"/>
    <w:rsid w:val="00432C92"/>
    <w:rsid w:val="00434113"/>
    <w:rsid w:val="00434F4A"/>
    <w:rsid w:val="004362EA"/>
    <w:rsid w:val="004408EE"/>
    <w:rsid w:val="004420ED"/>
    <w:rsid w:val="0044346B"/>
    <w:rsid w:val="00444176"/>
    <w:rsid w:val="0044676B"/>
    <w:rsid w:val="0044777F"/>
    <w:rsid w:val="00447B58"/>
    <w:rsid w:val="00450BB2"/>
    <w:rsid w:val="00452D1F"/>
    <w:rsid w:val="00453FBE"/>
    <w:rsid w:val="00454C13"/>
    <w:rsid w:val="004576BE"/>
    <w:rsid w:val="00460917"/>
    <w:rsid w:val="00460CB4"/>
    <w:rsid w:val="0046136B"/>
    <w:rsid w:val="00461585"/>
    <w:rsid w:val="004616C7"/>
    <w:rsid w:val="00464E0E"/>
    <w:rsid w:val="004658B7"/>
    <w:rsid w:val="0046714E"/>
    <w:rsid w:val="004709B8"/>
    <w:rsid w:val="004741F3"/>
    <w:rsid w:val="00476284"/>
    <w:rsid w:val="004763FC"/>
    <w:rsid w:val="00476E7B"/>
    <w:rsid w:val="004804A3"/>
    <w:rsid w:val="0048398F"/>
    <w:rsid w:val="0048568A"/>
    <w:rsid w:val="004859D4"/>
    <w:rsid w:val="00485D1C"/>
    <w:rsid w:val="00486B07"/>
    <w:rsid w:val="00487571"/>
    <w:rsid w:val="004910B7"/>
    <w:rsid w:val="0049270E"/>
    <w:rsid w:val="00493480"/>
    <w:rsid w:val="00493709"/>
    <w:rsid w:val="0049491B"/>
    <w:rsid w:val="00494927"/>
    <w:rsid w:val="004949C3"/>
    <w:rsid w:val="00495845"/>
    <w:rsid w:val="00495851"/>
    <w:rsid w:val="00495D32"/>
    <w:rsid w:val="00496DC2"/>
    <w:rsid w:val="00497E1C"/>
    <w:rsid w:val="004A0212"/>
    <w:rsid w:val="004A0551"/>
    <w:rsid w:val="004A0697"/>
    <w:rsid w:val="004A2429"/>
    <w:rsid w:val="004A3464"/>
    <w:rsid w:val="004A3B7F"/>
    <w:rsid w:val="004A44C2"/>
    <w:rsid w:val="004A5826"/>
    <w:rsid w:val="004A5C89"/>
    <w:rsid w:val="004B0BE4"/>
    <w:rsid w:val="004B1F58"/>
    <w:rsid w:val="004B375E"/>
    <w:rsid w:val="004B66D7"/>
    <w:rsid w:val="004C04EF"/>
    <w:rsid w:val="004C126E"/>
    <w:rsid w:val="004C2436"/>
    <w:rsid w:val="004C27B3"/>
    <w:rsid w:val="004C2C3A"/>
    <w:rsid w:val="004C2CFD"/>
    <w:rsid w:val="004C350A"/>
    <w:rsid w:val="004C4F92"/>
    <w:rsid w:val="004D06C4"/>
    <w:rsid w:val="004D2312"/>
    <w:rsid w:val="004D354D"/>
    <w:rsid w:val="004D3A93"/>
    <w:rsid w:val="004D4442"/>
    <w:rsid w:val="004D6854"/>
    <w:rsid w:val="004E0DE9"/>
    <w:rsid w:val="004E0F5B"/>
    <w:rsid w:val="004E0F73"/>
    <w:rsid w:val="004E1E69"/>
    <w:rsid w:val="004E252A"/>
    <w:rsid w:val="004E2917"/>
    <w:rsid w:val="004E5279"/>
    <w:rsid w:val="004E55EF"/>
    <w:rsid w:val="004E6445"/>
    <w:rsid w:val="004F0F36"/>
    <w:rsid w:val="004F1254"/>
    <w:rsid w:val="004F3F74"/>
    <w:rsid w:val="004F4995"/>
    <w:rsid w:val="004F4C82"/>
    <w:rsid w:val="004F7A32"/>
    <w:rsid w:val="005003A0"/>
    <w:rsid w:val="005022F5"/>
    <w:rsid w:val="00504E83"/>
    <w:rsid w:val="0050502E"/>
    <w:rsid w:val="005053F2"/>
    <w:rsid w:val="005061F4"/>
    <w:rsid w:val="00507A5E"/>
    <w:rsid w:val="00511F40"/>
    <w:rsid w:val="005120C7"/>
    <w:rsid w:val="005121D7"/>
    <w:rsid w:val="00512C82"/>
    <w:rsid w:val="00514C71"/>
    <w:rsid w:val="00522D5E"/>
    <w:rsid w:val="00523391"/>
    <w:rsid w:val="0052486D"/>
    <w:rsid w:val="00524FFE"/>
    <w:rsid w:val="005263F6"/>
    <w:rsid w:val="00526E07"/>
    <w:rsid w:val="00527543"/>
    <w:rsid w:val="005275B7"/>
    <w:rsid w:val="00527C46"/>
    <w:rsid w:val="00527C7C"/>
    <w:rsid w:val="00527DF5"/>
    <w:rsid w:val="00531A7D"/>
    <w:rsid w:val="00531D80"/>
    <w:rsid w:val="00533C56"/>
    <w:rsid w:val="00533F65"/>
    <w:rsid w:val="005343E7"/>
    <w:rsid w:val="0054033A"/>
    <w:rsid w:val="00540D3B"/>
    <w:rsid w:val="00541F78"/>
    <w:rsid w:val="00545074"/>
    <w:rsid w:val="005451F4"/>
    <w:rsid w:val="005475D3"/>
    <w:rsid w:val="00547D7C"/>
    <w:rsid w:val="0055010C"/>
    <w:rsid w:val="00550DB3"/>
    <w:rsid w:val="005514C7"/>
    <w:rsid w:val="00551E2F"/>
    <w:rsid w:val="0055289F"/>
    <w:rsid w:val="005558AB"/>
    <w:rsid w:val="00556712"/>
    <w:rsid w:val="00556A34"/>
    <w:rsid w:val="00557B74"/>
    <w:rsid w:val="0056368D"/>
    <w:rsid w:val="00564092"/>
    <w:rsid w:val="005640AC"/>
    <w:rsid w:val="00565787"/>
    <w:rsid w:val="00567D3E"/>
    <w:rsid w:val="00570F95"/>
    <w:rsid w:val="00571B6E"/>
    <w:rsid w:val="00571EEC"/>
    <w:rsid w:val="00574BDB"/>
    <w:rsid w:val="00577660"/>
    <w:rsid w:val="00577CA7"/>
    <w:rsid w:val="0058217F"/>
    <w:rsid w:val="0058243B"/>
    <w:rsid w:val="00583B34"/>
    <w:rsid w:val="00583E78"/>
    <w:rsid w:val="00583F39"/>
    <w:rsid w:val="005844DA"/>
    <w:rsid w:val="00587260"/>
    <w:rsid w:val="00590E8C"/>
    <w:rsid w:val="00593EA9"/>
    <w:rsid w:val="0059566A"/>
    <w:rsid w:val="0059650E"/>
    <w:rsid w:val="0059697F"/>
    <w:rsid w:val="00597072"/>
    <w:rsid w:val="00597F77"/>
    <w:rsid w:val="005A0602"/>
    <w:rsid w:val="005A19E1"/>
    <w:rsid w:val="005A3B6B"/>
    <w:rsid w:val="005A4FEF"/>
    <w:rsid w:val="005A515B"/>
    <w:rsid w:val="005A5375"/>
    <w:rsid w:val="005A6383"/>
    <w:rsid w:val="005A68E0"/>
    <w:rsid w:val="005A7F86"/>
    <w:rsid w:val="005B02DB"/>
    <w:rsid w:val="005B0AE9"/>
    <w:rsid w:val="005B0C97"/>
    <w:rsid w:val="005B1488"/>
    <w:rsid w:val="005B46AB"/>
    <w:rsid w:val="005B5546"/>
    <w:rsid w:val="005B7D38"/>
    <w:rsid w:val="005C2167"/>
    <w:rsid w:val="005C2C90"/>
    <w:rsid w:val="005C33AD"/>
    <w:rsid w:val="005C5261"/>
    <w:rsid w:val="005C564F"/>
    <w:rsid w:val="005C5DEB"/>
    <w:rsid w:val="005C665C"/>
    <w:rsid w:val="005C6D0E"/>
    <w:rsid w:val="005D0EBD"/>
    <w:rsid w:val="005D2A3A"/>
    <w:rsid w:val="005D3678"/>
    <w:rsid w:val="005D61C0"/>
    <w:rsid w:val="005D7DCF"/>
    <w:rsid w:val="005E0E7B"/>
    <w:rsid w:val="005E104B"/>
    <w:rsid w:val="005E1DE9"/>
    <w:rsid w:val="005E7502"/>
    <w:rsid w:val="005F239D"/>
    <w:rsid w:val="005F2B12"/>
    <w:rsid w:val="005F30CC"/>
    <w:rsid w:val="005F340E"/>
    <w:rsid w:val="005F487C"/>
    <w:rsid w:val="005F507B"/>
    <w:rsid w:val="005F5EB7"/>
    <w:rsid w:val="005F602F"/>
    <w:rsid w:val="00603EEC"/>
    <w:rsid w:val="0060408F"/>
    <w:rsid w:val="006046E2"/>
    <w:rsid w:val="00605BC8"/>
    <w:rsid w:val="00615538"/>
    <w:rsid w:val="0061566A"/>
    <w:rsid w:val="00620390"/>
    <w:rsid w:val="00621AF6"/>
    <w:rsid w:val="00621DA3"/>
    <w:rsid w:val="006236FC"/>
    <w:rsid w:val="00624271"/>
    <w:rsid w:val="0062616D"/>
    <w:rsid w:val="00626E73"/>
    <w:rsid w:val="00627403"/>
    <w:rsid w:val="00631923"/>
    <w:rsid w:val="006319C2"/>
    <w:rsid w:val="00632A00"/>
    <w:rsid w:val="00632E44"/>
    <w:rsid w:val="006345C8"/>
    <w:rsid w:val="0063475C"/>
    <w:rsid w:val="00640714"/>
    <w:rsid w:val="0064305B"/>
    <w:rsid w:val="006451B4"/>
    <w:rsid w:val="006452A5"/>
    <w:rsid w:val="00645557"/>
    <w:rsid w:val="006500A5"/>
    <w:rsid w:val="00650E02"/>
    <w:rsid w:val="00652295"/>
    <w:rsid w:val="006526F8"/>
    <w:rsid w:val="0065389D"/>
    <w:rsid w:val="006553ED"/>
    <w:rsid w:val="0065560A"/>
    <w:rsid w:val="006571DF"/>
    <w:rsid w:val="00660805"/>
    <w:rsid w:val="00660961"/>
    <w:rsid w:val="006644ED"/>
    <w:rsid w:val="006648F0"/>
    <w:rsid w:val="00667943"/>
    <w:rsid w:val="00673431"/>
    <w:rsid w:val="006741D8"/>
    <w:rsid w:val="00675C8F"/>
    <w:rsid w:val="00677572"/>
    <w:rsid w:val="00681DF3"/>
    <w:rsid w:val="006834C7"/>
    <w:rsid w:val="006860C3"/>
    <w:rsid w:val="00687057"/>
    <w:rsid w:val="006905ED"/>
    <w:rsid w:val="00692C51"/>
    <w:rsid w:val="006939DB"/>
    <w:rsid w:val="0069600B"/>
    <w:rsid w:val="006A0187"/>
    <w:rsid w:val="006A3F58"/>
    <w:rsid w:val="006A4862"/>
    <w:rsid w:val="006A4D55"/>
    <w:rsid w:val="006A7C15"/>
    <w:rsid w:val="006B12AC"/>
    <w:rsid w:val="006B1415"/>
    <w:rsid w:val="006B1488"/>
    <w:rsid w:val="006B1772"/>
    <w:rsid w:val="006B1DEE"/>
    <w:rsid w:val="006B2808"/>
    <w:rsid w:val="006B31E7"/>
    <w:rsid w:val="006B4FE7"/>
    <w:rsid w:val="006B702C"/>
    <w:rsid w:val="006C3FE6"/>
    <w:rsid w:val="006C57CD"/>
    <w:rsid w:val="006C5D95"/>
    <w:rsid w:val="006C66A0"/>
    <w:rsid w:val="006C68B3"/>
    <w:rsid w:val="006C7784"/>
    <w:rsid w:val="006C7C75"/>
    <w:rsid w:val="006D019D"/>
    <w:rsid w:val="006D472D"/>
    <w:rsid w:val="006D50E8"/>
    <w:rsid w:val="006D57EF"/>
    <w:rsid w:val="006D6848"/>
    <w:rsid w:val="006E3451"/>
    <w:rsid w:val="006E441F"/>
    <w:rsid w:val="006E4F0B"/>
    <w:rsid w:val="006F00EB"/>
    <w:rsid w:val="006F09D4"/>
    <w:rsid w:val="006F1B35"/>
    <w:rsid w:val="006F268B"/>
    <w:rsid w:val="006F397E"/>
    <w:rsid w:val="006F6362"/>
    <w:rsid w:val="006F7706"/>
    <w:rsid w:val="00700327"/>
    <w:rsid w:val="00700ADD"/>
    <w:rsid w:val="00702970"/>
    <w:rsid w:val="00705570"/>
    <w:rsid w:val="007075BE"/>
    <w:rsid w:val="0071167B"/>
    <w:rsid w:val="007131AD"/>
    <w:rsid w:val="00715755"/>
    <w:rsid w:val="00717E68"/>
    <w:rsid w:val="00723B39"/>
    <w:rsid w:val="00724ED0"/>
    <w:rsid w:val="0072580E"/>
    <w:rsid w:val="00725C48"/>
    <w:rsid w:val="0072643D"/>
    <w:rsid w:val="00726483"/>
    <w:rsid w:val="0072674F"/>
    <w:rsid w:val="00727CD4"/>
    <w:rsid w:val="00730BFA"/>
    <w:rsid w:val="00733341"/>
    <w:rsid w:val="007351E2"/>
    <w:rsid w:val="00736836"/>
    <w:rsid w:val="00737D24"/>
    <w:rsid w:val="0074098E"/>
    <w:rsid w:val="00740AA0"/>
    <w:rsid w:val="007411A9"/>
    <w:rsid w:val="00742414"/>
    <w:rsid w:val="00742625"/>
    <w:rsid w:val="00742DE4"/>
    <w:rsid w:val="00744FA2"/>
    <w:rsid w:val="007459AB"/>
    <w:rsid w:val="00745BE1"/>
    <w:rsid w:val="00746948"/>
    <w:rsid w:val="00747D20"/>
    <w:rsid w:val="007512C1"/>
    <w:rsid w:val="0075164A"/>
    <w:rsid w:val="007526C6"/>
    <w:rsid w:val="00753FAC"/>
    <w:rsid w:val="007545B9"/>
    <w:rsid w:val="00754EDF"/>
    <w:rsid w:val="007550D2"/>
    <w:rsid w:val="00755EEB"/>
    <w:rsid w:val="00757450"/>
    <w:rsid w:val="00760446"/>
    <w:rsid w:val="00760F91"/>
    <w:rsid w:val="00761100"/>
    <w:rsid w:val="00762400"/>
    <w:rsid w:val="00763817"/>
    <w:rsid w:val="00770316"/>
    <w:rsid w:val="00770AD7"/>
    <w:rsid w:val="00772252"/>
    <w:rsid w:val="00774FCF"/>
    <w:rsid w:val="0077520D"/>
    <w:rsid w:val="00775E04"/>
    <w:rsid w:val="00781148"/>
    <w:rsid w:val="007824D3"/>
    <w:rsid w:val="0078262B"/>
    <w:rsid w:val="00782D20"/>
    <w:rsid w:val="00782D26"/>
    <w:rsid w:val="00785A25"/>
    <w:rsid w:val="00785DD7"/>
    <w:rsid w:val="00791297"/>
    <w:rsid w:val="00791D00"/>
    <w:rsid w:val="0079290B"/>
    <w:rsid w:val="00792946"/>
    <w:rsid w:val="00794126"/>
    <w:rsid w:val="00795171"/>
    <w:rsid w:val="0079674C"/>
    <w:rsid w:val="00796996"/>
    <w:rsid w:val="007977B7"/>
    <w:rsid w:val="007A0253"/>
    <w:rsid w:val="007A0354"/>
    <w:rsid w:val="007A0711"/>
    <w:rsid w:val="007A4945"/>
    <w:rsid w:val="007A4BCB"/>
    <w:rsid w:val="007A531F"/>
    <w:rsid w:val="007A7904"/>
    <w:rsid w:val="007A7D0A"/>
    <w:rsid w:val="007A7D11"/>
    <w:rsid w:val="007B2BCE"/>
    <w:rsid w:val="007B40BB"/>
    <w:rsid w:val="007B41C8"/>
    <w:rsid w:val="007B4B0F"/>
    <w:rsid w:val="007B6F8B"/>
    <w:rsid w:val="007C12C7"/>
    <w:rsid w:val="007C330B"/>
    <w:rsid w:val="007C5982"/>
    <w:rsid w:val="007C6E66"/>
    <w:rsid w:val="007C762E"/>
    <w:rsid w:val="007C7BD9"/>
    <w:rsid w:val="007D04FB"/>
    <w:rsid w:val="007D0EBF"/>
    <w:rsid w:val="007D65BB"/>
    <w:rsid w:val="007D6909"/>
    <w:rsid w:val="007D7B36"/>
    <w:rsid w:val="007D7D27"/>
    <w:rsid w:val="007E1ABE"/>
    <w:rsid w:val="007E2E9F"/>
    <w:rsid w:val="007E5DA0"/>
    <w:rsid w:val="007E651E"/>
    <w:rsid w:val="007E6E72"/>
    <w:rsid w:val="007E750C"/>
    <w:rsid w:val="007E7680"/>
    <w:rsid w:val="007E7800"/>
    <w:rsid w:val="007F0177"/>
    <w:rsid w:val="007F0D66"/>
    <w:rsid w:val="007F5514"/>
    <w:rsid w:val="007F57CD"/>
    <w:rsid w:val="007F7763"/>
    <w:rsid w:val="0080000D"/>
    <w:rsid w:val="0080073B"/>
    <w:rsid w:val="008020E8"/>
    <w:rsid w:val="00802EAE"/>
    <w:rsid w:val="00803FE3"/>
    <w:rsid w:val="0080511A"/>
    <w:rsid w:val="00805253"/>
    <w:rsid w:val="0080638B"/>
    <w:rsid w:val="00807848"/>
    <w:rsid w:val="00810627"/>
    <w:rsid w:val="008107EC"/>
    <w:rsid w:val="00811916"/>
    <w:rsid w:val="00811FA1"/>
    <w:rsid w:val="00812602"/>
    <w:rsid w:val="00815814"/>
    <w:rsid w:val="008168DB"/>
    <w:rsid w:val="00822352"/>
    <w:rsid w:val="00822595"/>
    <w:rsid w:val="00822882"/>
    <w:rsid w:val="00822D25"/>
    <w:rsid w:val="00827773"/>
    <w:rsid w:val="008304A7"/>
    <w:rsid w:val="00832D3E"/>
    <w:rsid w:val="00833812"/>
    <w:rsid w:val="00833DD9"/>
    <w:rsid w:val="00833FA1"/>
    <w:rsid w:val="008358AA"/>
    <w:rsid w:val="0083782E"/>
    <w:rsid w:val="0083799E"/>
    <w:rsid w:val="00840269"/>
    <w:rsid w:val="008434D3"/>
    <w:rsid w:val="00845C0C"/>
    <w:rsid w:val="008467CC"/>
    <w:rsid w:val="0084769C"/>
    <w:rsid w:val="00847FB7"/>
    <w:rsid w:val="008513E5"/>
    <w:rsid w:val="00854567"/>
    <w:rsid w:val="00855735"/>
    <w:rsid w:val="00855EFA"/>
    <w:rsid w:val="00861394"/>
    <w:rsid w:val="008631FA"/>
    <w:rsid w:val="00863D81"/>
    <w:rsid w:val="0086433E"/>
    <w:rsid w:val="0086458B"/>
    <w:rsid w:val="00864E34"/>
    <w:rsid w:val="00865BBE"/>
    <w:rsid w:val="0087081A"/>
    <w:rsid w:val="00872FCC"/>
    <w:rsid w:val="00874EB2"/>
    <w:rsid w:val="008767B6"/>
    <w:rsid w:val="008771C1"/>
    <w:rsid w:val="008807BD"/>
    <w:rsid w:val="00881A89"/>
    <w:rsid w:val="0088372C"/>
    <w:rsid w:val="00883F10"/>
    <w:rsid w:val="0088431D"/>
    <w:rsid w:val="00885576"/>
    <w:rsid w:val="00885F7D"/>
    <w:rsid w:val="008869F0"/>
    <w:rsid w:val="00887F21"/>
    <w:rsid w:val="00892A16"/>
    <w:rsid w:val="00894A13"/>
    <w:rsid w:val="0089619A"/>
    <w:rsid w:val="00896500"/>
    <w:rsid w:val="0089780B"/>
    <w:rsid w:val="008A01C2"/>
    <w:rsid w:val="008A0F1D"/>
    <w:rsid w:val="008A3354"/>
    <w:rsid w:val="008A36F7"/>
    <w:rsid w:val="008A4F06"/>
    <w:rsid w:val="008A5272"/>
    <w:rsid w:val="008A64E8"/>
    <w:rsid w:val="008B2F83"/>
    <w:rsid w:val="008B3CA8"/>
    <w:rsid w:val="008B4155"/>
    <w:rsid w:val="008B450F"/>
    <w:rsid w:val="008B71AA"/>
    <w:rsid w:val="008C287A"/>
    <w:rsid w:val="008C3E63"/>
    <w:rsid w:val="008C4C80"/>
    <w:rsid w:val="008C58B0"/>
    <w:rsid w:val="008C5EAD"/>
    <w:rsid w:val="008D00E2"/>
    <w:rsid w:val="008D091A"/>
    <w:rsid w:val="008D0C91"/>
    <w:rsid w:val="008D1111"/>
    <w:rsid w:val="008D2756"/>
    <w:rsid w:val="008D4627"/>
    <w:rsid w:val="008D53C4"/>
    <w:rsid w:val="008D5A7B"/>
    <w:rsid w:val="008D6184"/>
    <w:rsid w:val="008D6BD6"/>
    <w:rsid w:val="008D7094"/>
    <w:rsid w:val="008D7148"/>
    <w:rsid w:val="008E0EEE"/>
    <w:rsid w:val="008E18EC"/>
    <w:rsid w:val="008E2B23"/>
    <w:rsid w:val="008E6AB2"/>
    <w:rsid w:val="008E794B"/>
    <w:rsid w:val="008E7B56"/>
    <w:rsid w:val="008F1B6C"/>
    <w:rsid w:val="008F1BB0"/>
    <w:rsid w:val="008F1FC9"/>
    <w:rsid w:val="008F3A2C"/>
    <w:rsid w:val="008F5397"/>
    <w:rsid w:val="008F56BC"/>
    <w:rsid w:val="008F7772"/>
    <w:rsid w:val="0090010A"/>
    <w:rsid w:val="009003E4"/>
    <w:rsid w:val="009013A0"/>
    <w:rsid w:val="00901F90"/>
    <w:rsid w:val="0090298C"/>
    <w:rsid w:val="00903FF9"/>
    <w:rsid w:val="00904381"/>
    <w:rsid w:val="00904B41"/>
    <w:rsid w:val="00905527"/>
    <w:rsid w:val="0091232F"/>
    <w:rsid w:val="0091303D"/>
    <w:rsid w:val="00913435"/>
    <w:rsid w:val="00914DCB"/>
    <w:rsid w:val="00914F69"/>
    <w:rsid w:val="00921D6D"/>
    <w:rsid w:val="00923FAF"/>
    <w:rsid w:val="009256C7"/>
    <w:rsid w:val="00926B93"/>
    <w:rsid w:val="00927985"/>
    <w:rsid w:val="009331E9"/>
    <w:rsid w:val="009369D9"/>
    <w:rsid w:val="00941787"/>
    <w:rsid w:val="00941B57"/>
    <w:rsid w:val="00941F0A"/>
    <w:rsid w:val="0094378B"/>
    <w:rsid w:val="009444B3"/>
    <w:rsid w:val="00944A0C"/>
    <w:rsid w:val="009455AE"/>
    <w:rsid w:val="00946AEE"/>
    <w:rsid w:val="0094721B"/>
    <w:rsid w:val="00950BB6"/>
    <w:rsid w:val="0095271A"/>
    <w:rsid w:val="0095422F"/>
    <w:rsid w:val="00955170"/>
    <w:rsid w:val="009560BD"/>
    <w:rsid w:val="009565AB"/>
    <w:rsid w:val="009605C4"/>
    <w:rsid w:val="00962450"/>
    <w:rsid w:val="00962E59"/>
    <w:rsid w:val="00964E6B"/>
    <w:rsid w:val="00967611"/>
    <w:rsid w:val="00972DB5"/>
    <w:rsid w:val="00975188"/>
    <w:rsid w:val="009755CC"/>
    <w:rsid w:val="00977679"/>
    <w:rsid w:val="0097797F"/>
    <w:rsid w:val="00980541"/>
    <w:rsid w:val="00986D2C"/>
    <w:rsid w:val="00986FEB"/>
    <w:rsid w:val="00990B86"/>
    <w:rsid w:val="0099222B"/>
    <w:rsid w:val="0099278E"/>
    <w:rsid w:val="00993DAC"/>
    <w:rsid w:val="00995EC6"/>
    <w:rsid w:val="009A023A"/>
    <w:rsid w:val="009A0606"/>
    <w:rsid w:val="009A295B"/>
    <w:rsid w:val="009A35E3"/>
    <w:rsid w:val="009A3C97"/>
    <w:rsid w:val="009A6329"/>
    <w:rsid w:val="009B05D0"/>
    <w:rsid w:val="009B2AF0"/>
    <w:rsid w:val="009B5926"/>
    <w:rsid w:val="009B75BE"/>
    <w:rsid w:val="009C1B43"/>
    <w:rsid w:val="009C2160"/>
    <w:rsid w:val="009C2478"/>
    <w:rsid w:val="009C3412"/>
    <w:rsid w:val="009C4E6D"/>
    <w:rsid w:val="009C528D"/>
    <w:rsid w:val="009C6377"/>
    <w:rsid w:val="009D2545"/>
    <w:rsid w:val="009D434C"/>
    <w:rsid w:val="009D52D3"/>
    <w:rsid w:val="009D565B"/>
    <w:rsid w:val="009E1374"/>
    <w:rsid w:val="009E25B8"/>
    <w:rsid w:val="009E520D"/>
    <w:rsid w:val="009E54DB"/>
    <w:rsid w:val="009E5F16"/>
    <w:rsid w:val="009E65F9"/>
    <w:rsid w:val="009E79FD"/>
    <w:rsid w:val="009E7C22"/>
    <w:rsid w:val="009F093C"/>
    <w:rsid w:val="009F48C5"/>
    <w:rsid w:val="009F5095"/>
    <w:rsid w:val="009F56B4"/>
    <w:rsid w:val="009F63C9"/>
    <w:rsid w:val="00A0152C"/>
    <w:rsid w:val="00A02040"/>
    <w:rsid w:val="00A037D2"/>
    <w:rsid w:val="00A04700"/>
    <w:rsid w:val="00A061C4"/>
    <w:rsid w:val="00A079FA"/>
    <w:rsid w:val="00A104E3"/>
    <w:rsid w:val="00A1143C"/>
    <w:rsid w:val="00A12402"/>
    <w:rsid w:val="00A13723"/>
    <w:rsid w:val="00A179CA"/>
    <w:rsid w:val="00A2063A"/>
    <w:rsid w:val="00A21888"/>
    <w:rsid w:val="00A21D62"/>
    <w:rsid w:val="00A2267A"/>
    <w:rsid w:val="00A22E64"/>
    <w:rsid w:val="00A24042"/>
    <w:rsid w:val="00A248DB"/>
    <w:rsid w:val="00A257B1"/>
    <w:rsid w:val="00A25C42"/>
    <w:rsid w:val="00A318C7"/>
    <w:rsid w:val="00A32319"/>
    <w:rsid w:val="00A3284E"/>
    <w:rsid w:val="00A35E01"/>
    <w:rsid w:val="00A37D0D"/>
    <w:rsid w:val="00A40AB5"/>
    <w:rsid w:val="00A4561D"/>
    <w:rsid w:val="00A45B47"/>
    <w:rsid w:val="00A5242E"/>
    <w:rsid w:val="00A55618"/>
    <w:rsid w:val="00A60702"/>
    <w:rsid w:val="00A60CB8"/>
    <w:rsid w:val="00A62C13"/>
    <w:rsid w:val="00A6559C"/>
    <w:rsid w:val="00A65B1A"/>
    <w:rsid w:val="00A66757"/>
    <w:rsid w:val="00A70487"/>
    <w:rsid w:val="00A70ED0"/>
    <w:rsid w:val="00A71E58"/>
    <w:rsid w:val="00A725C2"/>
    <w:rsid w:val="00A74240"/>
    <w:rsid w:val="00A74D99"/>
    <w:rsid w:val="00A756F5"/>
    <w:rsid w:val="00A8155B"/>
    <w:rsid w:val="00A8216E"/>
    <w:rsid w:val="00A82376"/>
    <w:rsid w:val="00A82D14"/>
    <w:rsid w:val="00A8537A"/>
    <w:rsid w:val="00A87CDD"/>
    <w:rsid w:val="00A90AE4"/>
    <w:rsid w:val="00A91C52"/>
    <w:rsid w:val="00A939A6"/>
    <w:rsid w:val="00A946E6"/>
    <w:rsid w:val="00A954BA"/>
    <w:rsid w:val="00A9587B"/>
    <w:rsid w:val="00A95B37"/>
    <w:rsid w:val="00A96661"/>
    <w:rsid w:val="00A97857"/>
    <w:rsid w:val="00AA1EC9"/>
    <w:rsid w:val="00AA3178"/>
    <w:rsid w:val="00AA373B"/>
    <w:rsid w:val="00AA4763"/>
    <w:rsid w:val="00AA50BE"/>
    <w:rsid w:val="00AA5D9A"/>
    <w:rsid w:val="00AA6297"/>
    <w:rsid w:val="00AB06FD"/>
    <w:rsid w:val="00AB1DB9"/>
    <w:rsid w:val="00AB2A06"/>
    <w:rsid w:val="00AB3BA0"/>
    <w:rsid w:val="00AB4995"/>
    <w:rsid w:val="00AB4EBA"/>
    <w:rsid w:val="00AB57B6"/>
    <w:rsid w:val="00AC0459"/>
    <w:rsid w:val="00AC06BC"/>
    <w:rsid w:val="00AC1C79"/>
    <w:rsid w:val="00AC22B0"/>
    <w:rsid w:val="00AC2CE6"/>
    <w:rsid w:val="00AC3557"/>
    <w:rsid w:val="00AC38B9"/>
    <w:rsid w:val="00AC3B07"/>
    <w:rsid w:val="00AC3D41"/>
    <w:rsid w:val="00AC4567"/>
    <w:rsid w:val="00AC5013"/>
    <w:rsid w:val="00AC6909"/>
    <w:rsid w:val="00AC6EEE"/>
    <w:rsid w:val="00AC71C7"/>
    <w:rsid w:val="00AD151E"/>
    <w:rsid w:val="00AD2474"/>
    <w:rsid w:val="00AD2CC3"/>
    <w:rsid w:val="00AD424D"/>
    <w:rsid w:val="00AD446F"/>
    <w:rsid w:val="00AD5A01"/>
    <w:rsid w:val="00AD5E89"/>
    <w:rsid w:val="00AD785C"/>
    <w:rsid w:val="00AD7B15"/>
    <w:rsid w:val="00AE0CEB"/>
    <w:rsid w:val="00AE1BA6"/>
    <w:rsid w:val="00AE456F"/>
    <w:rsid w:val="00AE6645"/>
    <w:rsid w:val="00AF0A4D"/>
    <w:rsid w:val="00AF7DBB"/>
    <w:rsid w:val="00B00E4D"/>
    <w:rsid w:val="00B02259"/>
    <w:rsid w:val="00B04450"/>
    <w:rsid w:val="00B07612"/>
    <w:rsid w:val="00B07F34"/>
    <w:rsid w:val="00B124E1"/>
    <w:rsid w:val="00B129FC"/>
    <w:rsid w:val="00B163FA"/>
    <w:rsid w:val="00B2162B"/>
    <w:rsid w:val="00B21633"/>
    <w:rsid w:val="00B223EA"/>
    <w:rsid w:val="00B22FD7"/>
    <w:rsid w:val="00B244F4"/>
    <w:rsid w:val="00B2499B"/>
    <w:rsid w:val="00B26BDC"/>
    <w:rsid w:val="00B3140E"/>
    <w:rsid w:val="00B31527"/>
    <w:rsid w:val="00B3423A"/>
    <w:rsid w:val="00B34D4D"/>
    <w:rsid w:val="00B34F5C"/>
    <w:rsid w:val="00B36199"/>
    <w:rsid w:val="00B40C11"/>
    <w:rsid w:val="00B40E09"/>
    <w:rsid w:val="00B41299"/>
    <w:rsid w:val="00B41EA1"/>
    <w:rsid w:val="00B421AF"/>
    <w:rsid w:val="00B43602"/>
    <w:rsid w:val="00B453A5"/>
    <w:rsid w:val="00B51293"/>
    <w:rsid w:val="00B54A19"/>
    <w:rsid w:val="00B609E8"/>
    <w:rsid w:val="00B60B6C"/>
    <w:rsid w:val="00B6256D"/>
    <w:rsid w:val="00B62C05"/>
    <w:rsid w:val="00B63F4B"/>
    <w:rsid w:val="00B644BE"/>
    <w:rsid w:val="00B644D2"/>
    <w:rsid w:val="00B66656"/>
    <w:rsid w:val="00B7222D"/>
    <w:rsid w:val="00B73935"/>
    <w:rsid w:val="00B73B58"/>
    <w:rsid w:val="00B764CD"/>
    <w:rsid w:val="00B773BC"/>
    <w:rsid w:val="00B82122"/>
    <w:rsid w:val="00B82C43"/>
    <w:rsid w:val="00B84B81"/>
    <w:rsid w:val="00B86214"/>
    <w:rsid w:val="00B90242"/>
    <w:rsid w:val="00B90AD2"/>
    <w:rsid w:val="00B92EDA"/>
    <w:rsid w:val="00B936D2"/>
    <w:rsid w:val="00B9498B"/>
    <w:rsid w:val="00B95773"/>
    <w:rsid w:val="00B96479"/>
    <w:rsid w:val="00B9660D"/>
    <w:rsid w:val="00BA11CF"/>
    <w:rsid w:val="00BA210B"/>
    <w:rsid w:val="00BA238F"/>
    <w:rsid w:val="00BA3540"/>
    <w:rsid w:val="00BA3A48"/>
    <w:rsid w:val="00BA3BE7"/>
    <w:rsid w:val="00BA71B8"/>
    <w:rsid w:val="00BB03E8"/>
    <w:rsid w:val="00BB323E"/>
    <w:rsid w:val="00BB36F8"/>
    <w:rsid w:val="00BB49E6"/>
    <w:rsid w:val="00BB4A1B"/>
    <w:rsid w:val="00BB4E31"/>
    <w:rsid w:val="00BB595D"/>
    <w:rsid w:val="00BC1BF9"/>
    <w:rsid w:val="00BC2DAB"/>
    <w:rsid w:val="00BC30F4"/>
    <w:rsid w:val="00BC33A0"/>
    <w:rsid w:val="00BC3E2B"/>
    <w:rsid w:val="00BC407B"/>
    <w:rsid w:val="00BC590C"/>
    <w:rsid w:val="00BC5DFD"/>
    <w:rsid w:val="00BC5E46"/>
    <w:rsid w:val="00BC7742"/>
    <w:rsid w:val="00BD0597"/>
    <w:rsid w:val="00BD1002"/>
    <w:rsid w:val="00BD37B7"/>
    <w:rsid w:val="00BD4684"/>
    <w:rsid w:val="00BD64B7"/>
    <w:rsid w:val="00BD74CF"/>
    <w:rsid w:val="00BE3A90"/>
    <w:rsid w:val="00BE5D33"/>
    <w:rsid w:val="00BE73C0"/>
    <w:rsid w:val="00BE7D66"/>
    <w:rsid w:val="00BF0161"/>
    <w:rsid w:val="00BF1211"/>
    <w:rsid w:val="00BF12F3"/>
    <w:rsid w:val="00BF1EC5"/>
    <w:rsid w:val="00BF2062"/>
    <w:rsid w:val="00BF2A94"/>
    <w:rsid w:val="00BF336F"/>
    <w:rsid w:val="00BF342A"/>
    <w:rsid w:val="00BF3650"/>
    <w:rsid w:val="00BF369A"/>
    <w:rsid w:val="00BF39FC"/>
    <w:rsid w:val="00BF421D"/>
    <w:rsid w:val="00C00906"/>
    <w:rsid w:val="00C032A0"/>
    <w:rsid w:val="00C04274"/>
    <w:rsid w:val="00C0513A"/>
    <w:rsid w:val="00C06840"/>
    <w:rsid w:val="00C07193"/>
    <w:rsid w:val="00C100B0"/>
    <w:rsid w:val="00C1014A"/>
    <w:rsid w:val="00C13E99"/>
    <w:rsid w:val="00C14C32"/>
    <w:rsid w:val="00C20A8B"/>
    <w:rsid w:val="00C20B20"/>
    <w:rsid w:val="00C22A22"/>
    <w:rsid w:val="00C232D4"/>
    <w:rsid w:val="00C27DF5"/>
    <w:rsid w:val="00C3463E"/>
    <w:rsid w:val="00C349B1"/>
    <w:rsid w:val="00C34A61"/>
    <w:rsid w:val="00C34C63"/>
    <w:rsid w:val="00C35837"/>
    <w:rsid w:val="00C3583F"/>
    <w:rsid w:val="00C37F7A"/>
    <w:rsid w:val="00C406B1"/>
    <w:rsid w:val="00C408C9"/>
    <w:rsid w:val="00C41837"/>
    <w:rsid w:val="00C42C49"/>
    <w:rsid w:val="00C431E7"/>
    <w:rsid w:val="00C44265"/>
    <w:rsid w:val="00C4641A"/>
    <w:rsid w:val="00C47C08"/>
    <w:rsid w:val="00C50479"/>
    <w:rsid w:val="00C505D3"/>
    <w:rsid w:val="00C524BD"/>
    <w:rsid w:val="00C527DF"/>
    <w:rsid w:val="00C54597"/>
    <w:rsid w:val="00C556E7"/>
    <w:rsid w:val="00C57D00"/>
    <w:rsid w:val="00C60C79"/>
    <w:rsid w:val="00C62130"/>
    <w:rsid w:val="00C6226B"/>
    <w:rsid w:val="00C6246F"/>
    <w:rsid w:val="00C629F2"/>
    <w:rsid w:val="00C6390B"/>
    <w:rsid w:val="00C667CA"/>
    <w:rsid w:val="00C7114B"/>
    <w:rsid w:val="00C71662"/>
    <w:rsid w:val="00C73C4A"/>
    <w:rsid w:val="00C7488F"/>
    <w:rsid w:val="00C769F9"/>
    <w:rsid w:val="00C83AA0"/>
    <w:rsid w:val="00C867E9"/>
    <w:rsid w:val="00C86D21"/>
    <w:rsid w:val="00C875A9"/>
    <w:rsid w:val="00C90164"/>
    <w:rsid w:val="00C90C7C"/>
    <w:rsid w:val="00C90DC4"/>
    <w:rsid w:val="00C91242"/>
    <w:rsid w:val="00C92096"/>
    <w:rsid w:val="00C9223A"/>
    <w:rsid w:val="00C943A8"/>
    <w:rsid w:val="00C94B7B"/>
    <w:rsid w:val="00C94E9C"/>
    <w:rsid w:val="00C9648A"/>
    <w:rsid w:val="00C96A4A"/>
    <w:rsid w:val="00CA0104"/>
    <w:rsid w:val="00CA13E3"/>
    <w:rsid w:val="00CA1A66"/>
    <w:rsid w:val="00CA1B7A"/>
    <w:rsid w:val="00CA3C4C"/>
    <w:rsid w:val="00CA466B"/>
    <w:rsid w:val="00CA5559"/>
    <w:rsid w:val="00CB091C"/>
    <w:rsid w:val="00CB139C"/>
    <w:rsid w:val="00CB38F2"/>
    <w:rsid w:val="00CB6D80"/>
    <w:rsid w:val="00CB6EF4"/>
    <w:rsid w:val="00CC145F"/>
    <w:rsid w:val="00CC171B"/>
    <w:rsid w:val="00CC1B43"/>
    <w:rsid w:val="00CC2C34"/>
    <w:rsid w:val="00CC5E8F"/>
    <w:rsid w:val="00CC66BA"/>
    <w:rsid w:val="00CC68B5"/>
    <w:rsid w:val="00CD0100"/>
    <w:rsid w:val="00CD0F3F"/>
    <w:rsid w:val="00CD448F"/>
    <w:rsid w:val="00CD4879"/>
    <w:rsid w:val="00CD5849"/>
    <w:rsid w:val="00CD5BCF"/>
    <w:rsid w:val="00CD64D3"/>
    <w:rsid w:val="00CD6A9D"/>
    <w:rsid w:val="00CD7F31"/>
    <w:rsid w:val="00CE08A1"/>
    <w:rsid w:val="00CE13DA"/>
    <w:rsid w:val="00CE2360"/>
    <w:rsid w:val="00CE321E"/>
    <w:rsid w:val="00CE612F"/>
    <w:rsid w:val="00CE6264"/>
    <w:rsid w:val="00CE6D62"/>
    <w:rsid w:val="00CF0A01"/>
    <w:rsid w:val="00CF121F"/>
    <w:rsid w:val="00CF18EE"/>
    <w:rsid w:val="00CF3B6B"/>
    <w:rsid w:val="00CF565A"/>
    <w:rsid w:val="00D0001B"/>
    <w:rsid w:val="00D007E6"/>
    <w:rsid w:val="00D00B61"/>
    <w:rsid w:val="00D03955"/>
    <w:rsid w:val="00D042B6"/>
    <w:rsid w:val="00D04320"/>
    <w:rsid w:val="00D051B3"/>
    <w:rsid w:val="00D06CDB"/>
    <w:rsid w:val="00D1168A"/>
    <w:rsid w:val="00D13151"/>
    <w:rsid w:val="00D14188"/>
    <w:rsid w:val="00D15B44"/>
    <w:rsid w:val="00D219DC"/>
    <w:rsid w:val="00D2263B"/>
    <w:rsid w:val="00D23F96"/>
    <w:rsid w:val="00D2605B"/>
    <w:rsid w:val="00D2751D"/>
    <w:rsid w:val="00D309B2"/>
    <w:rsid w:val="00D30A06"/>
    <w:rsid w:val="00D32928"/>
    <w:rsid w:val="00D35B32"/>
    <w:rsid w:val="00D36149"/>
    <w:rsid w:val="00D36312"/>
    <w:rsid w:val="00D37AFA"/>
    <w:rsid w:val="00D41BD9"/>
    <w:rsid w:val="00D4284C"/>
    <w:rsid w:val="00D429B4"/>
    <w:rsid w:val="00D4377D"/>
    <w:rsid w:val="00D44021"/>
    <w:rsid w:val="00D45288"/>
    <w:rsid w:val="00D45452"/>
    <w:rsid w:val="00D47E52"/>
    <w:rsid w:val="00D508F3"/>
    <w:rsid w:val="00D50E3E"/>
    <w:rsid w:val="00D50F35"/>
    <w:rsid w:val="00D51C75"/>
    <w:rsid w:val="00D559AF"/>
    <w:rsid w:val="00D560E5"/>
    <w:rsid w:val="00D56990"/>
    <w:rsid w:val="00D578A3"/>
    <w:rsid w:val="00D603C7"/>
    <w:rsid w:val="00D61A62"/>
    <w:rsid w:val="00D63216"/>
    <w:rsid w:val="00D63596"/>
    <w:rsid w:val="00D65A74"/>
    <w:rsid w:val="00D71DE4"/>
    <w:rsid w:val="00D72E0B"/>
    <w:rsid w:val="00D75163"/>
    <w:rsid w:val="00D769DE"/>
    <w:rsid w:val="00D76D48"/>
    <w:rsid w:val="00D81525"/>
    <w:rsid w:val="00D81937"/>
    <w:rsid w:val="00D85490"/>
    <w:rsid w:val="00D902FC"/>
    <w:rsid w:val="00D92566"/>
    <w:rsid w:val="00D92C60"/>
    <w:rsid w:val="00D942E3"/>
    <w:rsid w:val="00D9567A"/>
    <w:rsid w:val="00D97092"/>
    <w:rsid w:val="00DA042A"/>
    <w:rsid w:val="00DA124E"/>
    <w:rsid w:val="00DA1F9F"/>
    <w:rsid w:val="00DA2CAB"/>
    <w:rsid w:val="00DA3CE4"/>
    <w:rsid w:val="00DA4787"/>
    <w:rsid w:val="00DB088C"/>
    <w:rsid w:val="00DB246D"/>
    <w:rsid w:val="00DB3814"/>
    <w:rsid w:val="00DB39A6"/>
    <w:rsid w:val="00DB547C"/>
    <w:rsid w:val="00DB778E"/>
    <w:rsid w:val="00DB7C54"/>
    <w:rsid w:val="00DC2B41"/>
    <w:rsid w:val="00DC314A"/>
    <w:rsid w:val="00DC4061"/>
    <w:rsid w:val="00DC50EB"/>
    <w:rsid w:val="00DC52BF"/>
    <w:rsid w:val="00DC58C3"/>
    <w:rsid w:val="00DC5CA0"/>
    <w:rsid w:val="00DC5FD3"/>
    <w:rsid w:val="00DC6EAB"/>
    <w:rsid w:val="00DD1C13"/>
    <w:rsid w:val="00DD423D"/>
    <w:rsid w:val="00DD4414"/>
    <w:rsid w:val="00DD5A89"/>
    <w:rsid w:val="00DD7768"/>
    <w:rsid w:val="00DE0F5C"/>
    <w:rsid w:val="00DE24DB"/>
    <w:rsid w:val="00DE259B"/>
    <w:rsid w:val="00DE2702"/>
    <w:rsid w:val="00DE281A"/>
    <w:rsid w:val="00DE28BC"/>
    <w:rsid w:val="00DE2E47"/>
    <w:rsid w:val="00DE4586"/>
    <w:rsid w:val="00DE56AB"/>
    <w:rsid w:val="00DE5911"/>
    <w:rsid w:val="00DE67A8"/>
    <w:rsid w:val="00DE6895"/>
    <w:rsid w:val="00DE6B71"/>
    <w:rsid w:val="00DE6B90"/>
    <w:rsid w:val="00DF14DC"/>
    <w:rsid w:val="00DF3F51"/>
    <w:rsid w:val="00DF5CDB"/>
    <w:rsid w:val="00DF5CF4"/>
    <w:rsid w:val="00DF6BFA"/>
    <w:rsid w:val="00DF7DA2"/>
    <w:rsid w:val="00E00A38"/>
    <w:rsid w:val="00E02B67"/>
    <w:rsid w:val="00E03C4B"/>
    <w:rsid w:val="00E04502"/>
    <w:rsid w:val="00E04667"/>
    <w:rsid w:val="00E105F5"/>
    <w:rsid w:val="00E10A1B"/>
    <w:rsid w:val="00E10F6D"/>
    <w:rsid w:val="00E1339F"/>
    <w:rsid w:val="00E13B93"/>
    <w:rsid w:val="00E15551"/>
    <w:rsid w:val="00E15927"/>
    <w:rsid w:val="00E2174D"/>
    <w:rsid w:val="00E22482"/>
    <w:rsid w:val="00E230CB"/>
    <w:rsid w:val="00E2545A"/>
    <w:rsid w:val="00E26C6E"/>
    <w:rsid w:val="00E26FFA"/>
    <w:rsid w:val="00E30D06"/>
    <w:rsid w:val="00E31C60"/>
    <w:rsid w:val="00E322E6"/>
    <w:rsid w:val="00E354C4"/>
    <w:rsid w:val="00E36052"/>
    <w:rsid w:val="00E36986"/>
    <w:rsid w:val="00E36C42"/>
    <w:rsid w:val="00E36FEB"/>
    <w:rsid w:val="00E377A4"/>
    <w:rsid w:val="00E37975"/>
    <w:rsid w:val="00E41F82"/>
    <w:rsid w:val="00E43079"/>
    <w:rsid w:val="00E45CE5"/>
    <w:rsid w:val="00E5274B"/>
    <w:rsid w:val="00E536CC"/>
    <w:rsid w:val="00E549A2"/>
    <w:rsid w:val="00E54C1E"/>
    <w:rsid w:val="00E55BA4"/>
    <w:rsid w:val="00E560F8"/>
    <w:rsid w:val="00E56894"/>
    <w:rsid w:val="00E56E2C"/>
    <w:rsid w:val="00E5704D"/>
    <w:rsid w:val="00E57E6E"/>
    <w:rsid w:val="00E6024A"/>
    <w:rsid w:val="00E60FFA"/>
    <w:rsid w:val="00E61456"/>
    <w:rsid w:val="00E6443A"/>
    <w:rsid w:val="00E6489B"/>
    <w:rsid w:val="00E64A2D"/>
    <w:rsid w:val="00E65526"/>
    <w:rsid w:val="00E65BD9"/>
    <w:rsid w:val="00E6721D"/>
    <w:rsid w:val="00E70952"/>
    <w:rsid w:val="00E71F13"/>
    <w:rsid w:val="00E74509"/>
    <w:rsid w:val="00E76273"/>
    <w:rsid w:val="00E769EC"/>
    <w:rsid w:val="00E77E1C"/>
    <w:rsid w:val="00E83036"/>
    <w:rsid w:val="00E83217"/>
    <w:rsid w:val="00E833DD"/>
    <w:rsid w:val="00E833F1"/>
    <w:rsid w:val="00E83C6E"/>
    <w:rsid w:val="00E84413"/>
    <w:rsid w:val="00E850C6"/>
    <w:rsid w:val="00E86269"/>
    <w:rsid w:val="00E87AE6"/>
    <w:rsid w:val="00E90259"/>
    <w:rsid w:val="00E905BC"/>
    <w:rsid w:val="00E92C26"/>
    <w:rsid w:val="00E92E38"/>
    <w:rsid w:val="00E933AA"/>
    <w:rsid w:val="00E94EBE"/>
    <w:rsid w:val="00E952CB"/>
    <w:rsid w:val="00E958EE"/>
    <w:rsid w:val="00E95B70"/>
    <w:rsid w:val="00E960E1"/>
    <w:rsid w:val="00E9657A"/>
    <w:rsid w:val="00E974B0"/>
    <w:rsid w:val="00EA26BE"/>
    <w:rsid w:val="00EA2AAE"/>
    <w:rsid w:val="00EA30D5"/>
    <w:rsid w:val="00EA36A9"/>
    <w:rsid w:val="00EA4275"/>
    <w:rsid w:val="00EA5A2C"/>
    <w:rsid w:val="00EA6864"/>
    <w:rsid w:val="00EA74D0"/>
    <w:rsid w:val="00EB0EC4"/>
    <w:rsid w:val="00EB3787"/>
    <w:rsid w:val="00EB3D00"/>
    <w:rsid w:val="00EB45A2"/>
    <w:rsid w:val="00EB4A09"/>
    <w:rsid w:val="00EB6236"/>
    <w:rsid w:val="00EC003A"/>
    <w:rsid w:val="00EC056D"/>
    <w:rsid w:val="00EC1407"/>
    <w:rsid w:val="00EC1D9D"/>
    <w:rsid w:val="00EC2C97"/>
    <w:rsid w:val="00EC2D04"/>
    <w:rsid w:val="00EC38CF"/>
    <w:rsid w:val="00EC58F0"/>
    <w:rsid w:val="00EC5F72"/>
    <w:rsid w:val="00EC769A"/>
    <w:rsid w:val="00EC76F4"/>
    <w:rsid w:val="00ED03FA"/>
    <w:rsid w:val="00ED1585"/>
    <w:rsid w:val="00ED25FC"/>
    <w:rsid w:val="00ED2CC0"/>
    <w:rsid w:val="00ED47F2"/>
    <w:rsid w:val="00ED4F4D"/>
    <w:rsid w:val="00ED66C3"/>
    <w:rsid w:val="00ED6B3E"/>
    <w:rsid w:val="00ED7DE1"/>
    <w:rsid w:val="00ED7E0E"/>
    <w:rsid w:val="00EE01ED"/>
    <w:rsid w:val="00EE0CFC"/>
    <w:rsid w:val="00EE419D"/>
    <w:rsid w:val="00EE442D"/>
    <w:rsid w:val="00EE5825"/>
    <w:rsid w:val="00EE6282"/>
    <w:rsid w:val="00EE730E"/>
    <w:rsid w:val="00EF1CB9"/>
    <w:rsid w:val="00EF21C2"/>
    <w:rsid w:val="00EF2902"/>
    <w:rsid w:val="00EF2998"/>
    <w:rsid w:val="00EF3471"/>
    <w:rsid w:val="00EF4ADE"/>
    <w:rsid w:val="00EF4D4B"/>
    <w:rsid w:val="00EF5796"/>
    <w:rsid w:val="00EF59DD"/>
    <w:rsid w:val="00F00155"/>
    <w:rsid w:val="00F0496C"/>
    <w:rsid w:val="00F051FB"/>
    <w:rsid w:val="00F066CD"/>
    <w:rsid w:val="00F07725"/>
    <w:rsid w:val="00F1058B"/>
    <w:rsid w:val="00F16BA8"/>
    <w:rsid w:val="00F179A9"/>
    <w:rsid w:val="00F21319"/>
    <w:rsid w:val="00F22D45"/>
    <w:rsid w:val="00F2387B"/>
    <w:rsid w:val="00F24E4C"/>
    <w:rsid w:val="00F25351"/>
    <w:rsid w:val="00F31353"/>
    <w:rsid w:val="00F327E4"/>
    <w:rsid w:val="00F353B6"/>
    <w:rsid w:val="00F35E9E"/>
    <w:rsid w:val="00F35F26"/>
    <w:rsid w:val="00F40C25"/>
    <w:rsid w:val="00F4279C"/>
    <w:rsid w:val="00F42B9E"/>
    <w:rsid w:val="00F4399B"/>
    <w:rsid w:val="00F44D66"/>
    <w:rsid w:val="00F46C88"/>
    <w:rsid w:val="00F47783"/>
    <w:rsid w:val="00F478CB"/>
    <w:rsid w:val="00F5369E"/>
    <w:rsid w:val="00F53EE0"/>
    <w:rsid w:val="00F573F3"/>
    <w:rsid w:val="00F60933"/>
    <w:rsid w:val="00F61890"/>
    <w:rsid w:val="00F62556"/>
    <w:rsid w:val="00F62F68"/>
    <w:rsid w:val="00F64479"/>
    <w:rsid w:val="00F66DBA"/>
    <w:rsid w:val="00F7049E"/>
    <w:rsid w:val="00F70FCA"/>
    <w:rsid w:val="00F7211F"/>
    <w:rsid w:val="00F72E2D"/>
    <w:rsid w:val="00F7382F"/>
    <w:rsid w:val="00F76212"/>
    <w:rsid w:val="00F763F6"/>
    <w:rsid w:val="00F80384"/>
    <w:rsid w:val="00F83257"/>
    <w:rsid w:val="00F84252"/>
    <w:rsid w:val="00F90F1D"/>
    <w:rsid w:val="00F9142E"/>
    <w:rsid w:val="00F91575"/>
    <w:rsid w:val="00F916F4"/>
    <w:rsid w:val="00F91A9E"/>
    <w:rsid w:val="00F91EC4"/>
    <w:rsid w:val="00F9320F"/>
    <w:rsid w:val="00F94638"/>
    <w:rsid w:val="00F97DB0"/>
    <w:rsid w:val="00FA2A2E"/>
    <w:rsid w:val="00FA5489"/>
    <w:rsid w:val="00FB16DD"/>
    <w:rsid w:val="00FB1C93"/>
    <w:rsid w:val="00FB2BF1"/>
    <w:rsid w:val="00FB5FB6"/>
    <w:rsid w:val="00FB630D"/>
    <w:rsid w:val="00FB67D8"/>
    <w:rsid w:val="00FB6C1A"/>
    <w:rsid w:val="00FC167A"/>
    <w:rsid w:val="00FC1895"/>
    <w:rsid w:val="00FC320C"/>
    <w:rsid w:val="00FC485A"/>
    <w:rsid w:val="00FC5104"/>
    <w:rsid w:val="00FC63C8"/>
    <w:rsid w:val="00FC6669"/>
    <w:rsid w:val="00FC6920"/>
    <w:rsid w:val="00FD1704"/>
    <w:rsid w:val="00FD285D"/>
    <w:rsid w:val="00FD3073"/>
    <w:rsid w:val="00FD3870"/>
    <w:rsid w:val="00FD5134"/>
    <w:rsid w:val="00FD5CC5"/>
    <w:rsid w:val="00FD7B36"/>
    <w:rsid w:val="00FE00AC"/>
    <w:rsid w:val="00FE0437"/>
    <w:rsid w:val="00FE3A16"/>
    <w:rsid w:val="00FE3CFF"/>
    <w:rsid w:val="00FF08F6"/>
    <w:rsid w:val="00FF1302"/>
    <w:rsid w:val="00FF69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5712711"/>
  <w15:chartTrackingRefBased/>
  <w15:docId w15:val="{74B7AD7D-FC49-4706-960C-D26D923B0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8"/>
    <w:qFormat/>
    <w:rsid w:val="009455AE"/>
    <w:pPr>
      <w:spacing w:after="0" w:line="240" w:lineRule="auto"/>
    </w:pPr>
    <w:rPr>
      <w:rFonts w:ascii="Times New Roman" w:eastAsia="MS Mincho" w:hAnsi="Times New Roman" w:cs="Times New Roman"/>
    </w:rPr>
  </w:style>
  <w:style w:type="paragraph" w:styleId="Heading1">
    <w:name w:val="heading 1"/>
    <w:aliases w:val="H2,No numbers,PBC,h1,Article Heading,Framew.1,H1,Heading 1(2),Hoofdstukkop"/>
    <w:basedOn w:val="Normal"/>
    <w:next w:val="Heading2"/>
    <w:link w:val="Heading1Char"/>
    <w:uiPriority w:val="9"/>
    <w:qFormat/>
    <w:rsid w:val="009455AE"/>
    <w:pPr>
      <w:keepNext/>
      <w:keepLines/>
      <w:widowControl w:val="0"/>
      <w:numPr>
        <w:numId w:val="9"/>
      </w:numPr>
      <w:spacing w:before="360" w:after="180"/>
      <w:outlineLvl w:val="0"/>
    </w:pPr>
    <w:rPr>
      <w:b/>
      <w:bCs/>
      <w:sz w:val="26"/>
      <w:szCs w:val="30"/>
    </w:rPr>
  </w:style>
  <w:style w:type="paragraph" w:styleId="Heading2">
    <w:name w:val="heading 2"/>
    <w:aliases w:val="2,2PBC,h2,sub-sect,21,PA Major Section,Paragraafkop,Section Heading,h21,sub-sect1"/>
    <w:basedOn w:val="Normal"/>
    <w:next w:val="wText1"/>
    <w:link w:val="Heading2Char"/>
    <w:uiPriority w:val="9"/>
    <w:qFormat/>
    <w:rsid w:val="009455AE"/>
    <w:pPr>
      <w:numPr>
        <w:ilvl w:val="1"/>
        <w:numId w:val="9"/>
      </w:numPr>
      <w:spacing w:after="180"/>
      <w:jc w:val="both"/>
      <w:outlineLvl w:val="1"/>
    </w:pPr>
  </w:style>
  <w:style w:type="paragraph" w:styleId="Heading3">
    <w:name w:val="heading 3"/>
    <w:aliases w:val="h3,3,H3,Lev 3,Subparagraafkop"/>
    <w:basedOn w:val="Normal"/>
    <w:link w:val="Heading3Char"/>
    <w:uiPriority w:val="9"/>
    <w:qFormat/>
    <w:rsid w:val="009455AE"/>
    <w:pPr>
      <w:numPr>
        <w:ilvl w:val="2"/>
        <w:numId w:val="9"/>
      </w:numPr>
      <w:spacing w:after="180"/>
      <w:jc w:val="both"/>
      <w:outlineLvl w:val="2"/>
    </w:pPr>
  </w:style>
  <w:style w:type="paragraph" w:styleId="Heading4">
    <w:name w:val="heading 4"/>
    <w:aliases w:val="h4,smlouva"/>
    <w:basedOn w:val="Normal"/>
    <w:link w:val="Heading4Char"/>
    <w:qFormat/>
    <w:rsid w:val="009455AE"/>
    <w:pPr>
      <w:numPr>
        <w:ilvl w:val="3"/>
        <w:numId w:val="9"/>
      </w:numPr>
      <w:spacing w:after="180"/>
      <w:jc w:val="both"/>
      <w:outlineLvl w:val="3"/>
    </w:pPr>
  </w:style>
  <w:style w:type="paragraph" w:styleId="Heading5">
    <w:name w:val="heading 5"/>
    <w:aliases w:val="Heading 5 Salans Sub Heading"/>
    <w:basedOn w:val="Normal"/>
    <w:link w:val="Heading5Char"/>
    <w:qFormat/>
    <w:rsid w:val="009455AE"/>
    <w:pPr>
      <w:numPr>
        <w:ilvl w:val="4"/>
        <w:numId w:val="9"/>
      </w:numPr>
      <w:spacing w:after="180"/>
      <w:jc w:val="both"/>
      <w:outlineLvl w:val="4"/>
    </w:pPr>
  </w:style>
  <w:style w:type="paragraph" w:styleId="Heading6">
    <w:name w:val="heading 6"/>
    <w:aliases w:val="(I),Bullet (Single Lines),H6,I,Legal Level 1.,Square Bullet list,6,Lev 6"/>
    <w:basedOn w:val="Normal"/>
    <w:link w:val="Heading6Char"/>
    <w:qFormat/>
    <w:rsid w:val="009455AE"/>
    <w:pPr>
      <w:numPr>
        <w:ilvl w:val="5"/>
        <w:numId w:val="9"/>
      </w:numPr>
      <w:spacing w:after="180"/>
      <w:jc w:val="both"/>
      <w:outlineLvl w:val="5"/>
    </w:pPr>
  </w:style>
  <w:style w:type="paragraph" w:styleId="Heading7">
    <w:name w:val="heading 7"/>
    <w:aliases w:val="H7,Indented hyphen,Legal Level 1.1."/>
    <w:basedOn w:val="Normal"/>
    <w:link w:val="Heading7Char"/>
    <w:qFormat/>
    <w:rsid w:val="009455AE"/>
    <w:pPr>
      <w:numPr>
        <w:ilvl w:val="6"/>
        <w:numId w:val="9"/>
      </w:numPr>
      <w:spacing w:after="180"/>
      <w:jc w:val="both"/>
      <w:outlineLvl w:val="6"/>
    </w:pPr>
  </w:style>
  <w:style w:type="paragraph" w:styleId="Heading8">
    <w:name w:val="heading 8"/>
    <w:aliases w:val="Bullet 1,H8,Legal Level 1.1.1."/>
    <w:basedOn w:val="Normal"/>
    <w:link w:val="Heading8Char"/>
    <w:qFormat/>
    <w:rsid w:val="009455AE"/>
    <w:pPr>
      <w:numPr>
        <w:ilvl w:val="7"/>
        <w:numId w:val="9"/>
      </w:numPr>
      <w:spacing w:after="180"/>
      <w:jc w:val="both"/>
      <w:outlineLvl w:val="7"/>
    </w:pPr>
    <w:rPr>
      <w:color w:val="000000" w:themeColor="text1"/>
    </w:rPr>
  </w:style>
  <w:style w:type="paragraph" w:styleId="Heading9">
    <w:name w:val="heading 9"/>
    <w:basedOn w:val="Normal"/>
    <w:next w:val="wText"/>
    <w:link w:val="Heading9Char"/>
    <w:qFormat/>
    <w:rsid w:val="009455AE"/>
    <w:pPr>
      <w:numPr>
        <w:ilvl w:val="8"/>
        <w:numId w:val="9"/>
      </w:numPr>
      <w:spacing w:after="18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9455AE"/>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9455AE"/>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9455AE"/>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9455AE"/>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9455AE"/>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9455AE"/>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9455AE"/>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9455AE"/>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9455AE"/>
    <w:rPr>
      <w:rFonts w:ascii="Times New Roman" w:eastAsia="MS Mincho" w:hAnsi="Times New Roman" w:cs="Times New Roman"/>
    </w:rPr>
  </w:style>
  <w:style w:type="paragraph" w:styleId="NoSpacing">
    <w:name w:val="No Spacing"/>
    <w:link w:val="NoSpacingChar"/>
    <w:uiPriority w:val="49"/>
    <w:qFormat/>
    <w:rsid w:val="009455AE"/>
    <w:pPr>
      <w:spacing w:after="0" w:line="240" w:lineRule="auto"/>
    </w:pPr>
    <w:rPr>
      <w:rFonts w:eastAsia="Times New Roman"/>
      <w:lang w:val="en-US" w:eastAsia="ja-JP"/>
    </w:rPr>
  </w:style>
  <w:style w:type="paragraph" w:customStyle="1" w:styleId="wText">
    <w:name w:val="wText"/>
    <w:basedOn w:val="Normal"/>
    <w:link w:val="wTextChar"/>
    <w:uiPriority w:val="2"/>
    <w:qFormat/>
    <w:rsid w:val="009455AE"/>
    <w:pPr>
      <w:spacing w:after="180"/>
      <w:jc w:val="both"/>
    </w:pPr>
  </w:style>
  <w:style w:type="paragraph" w:customStyle="1" w:styleId="wText1">
    <w:name w:val="wText1"/>
    <w:basedOn w:val="Normal"/>
    <w:uiPriority w:val="1"/>
    <w:qFormat/>
    <w:rsid w:val="009455AE"/>
    <w:pPr>
      <w:spacing w:after="180"/>
      <w:ind w:left="720"/>
      <w:jc w:val="both"/>
    </w:pPr>
  </w:style>
  <w:style w:type="paragraph" w:customStyle="1" w:styleId="wText2">
    <w:name w:val="wText2"/>
    <w:basedOn w:val="Normal"/>
    <w:uiPriority w:val="1"/>
    <w:qFormat/>
    <w:rsid w:val="009455AE"/>
    <w:pPr>
      <w:spacing w:after="180"/>
      <w:ind w:left="1440"/>
      <w:jc w:val="both"/>
    </w:pPr>
  </w:style>
  <w:style w:type="paragraph" w:customStyle="1" w:styleId="Text2">
    <w:name w:val="Text 2"/>
    <w:basedOn w:val="Normal"/>
    <w:semiHidden/>
    <w:rsid w:val="009455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al"/>
    <w:uiPriority w:val="5"/>
    <w:qFormat/>
    <w:rsid w:val="009455AE"/>
    <w:pPr>
      <w:spacing w:after="180"/>
      <w:jc w:val="center"/>
    </w:pPr>
  </w:style>
  <w:style w:type="paragraph" w:customStyle="1" w:styleId="wCenterB">
    <w:name w:val="wCenterB"/>
    <w:basedOn w:val="Normal"/>
    <w:uiPriority w:val="6"/>
    <w:qFormat/>
    <w:rsid w:val="009455AE"/>
    <w:pPr>
      <w:spacing w:after="180"/>
      <w:jc w:val="center"/>
    </w:pPr>
    <w:rPr>
      <w:b/>
    </w:rPr>
  </w:style>
  <w:style w:type="paragraph" w:customStyle="1" w:styleId="wLeftB">
    <w:name w:val="wLeftB"/>
    <w:basedOn w:val="Normal"/>
    <w:uiPriority w:val="10"/>
    <w:qFormat/>
    <w:rsid w:val="009455AE"/>
    <w:pPr>
      <w:keepNext/>
      <w:spacing w:after="180"/>
    </w:pPr>
    <w:rPr>
      <w:b/>
    </w:rPr>
  </w:style>
  <w:style w:type="paragraph" w:customStyle="1" w:styleId="wLeftI">
    <w:name w:val="wLeftI"/>
    <w:basedOn w:val="Normal"/>
    <w:uiPriority w:val="10"/>
    <w:qFormat/>
    <w:rsid w:val="009455AE"/>
    <w:pPr>
      <w:spacing w:after="180"/>
    </w:pPr>
    <w:rPr>
      <w:i/>
    </w:rPr>
  </w:style>
  <w:style w:type="paragraph" w:styleId="Title">
    <w:name w:val="Title"/>
    <w:basedOn w:val="Normal"/>
    <w:next w:val="Normal"/>
    <w:link w:val="TitleChar"/>
    <w:uiPriority w:val="49"/>
    <w:qFormat/>
    <w:rsid w:val="009455AE"/>
    <w:pPr>
      <w:pBdr>
        <w:bottom w:val="single" w:sz="8" w:space="4" w:color="4472C4" w:themeColor="accent1"/>
      </w:pBdr>
      <w:spacing w:after="240"/>
      <w:contextualSpacing/>
      <w:jc w:val="center"/>
    </w:pPr>
    <w:rPr>
      <w:rFonts w:eastAsia="Times New Roman"/>
      <w:b/>
      <w:color w:val="000000" w:themeColor="text1"/>
      <w:spacing w:val="5"/>
      <w:kern w:val="28"/>
      <w:szCs w:val="52"/>
    </w:rPr>
  </w:style>
  <w:style w:type="character" w:customStyle="1" w:styleId="TitleChar">
    <w:name w:val="Title Char"/>
    <w:basedOn w:val="DefaultParagraphFont"/>
    <w:link w:val="Title"/>
    <w:uiPriority w:val="49"/>
    <w:rsid w:val="009455AE"/>
    <w:rPr>
      <w:rFonts w:ascii="Times New Roman" w:eastAsia="Times New Roman" w:hAnsi="Times New Roman" w:cs="Times New Roman"/>
      <w:b/>
      <w:color w:val="000000" w:themeColor="text1"/>
      <w:spacing w:val="5"/>
      <w:kern w:val="28"/>
      <w:szCs w:val="52"/>
    </w:rPr>
  </w:style>
  <w:style w:type="paragraph" w:styleId="Subtitle">
    <w:name w:val="Subtitle"/>
    <w:basedOn w:val="Normal"/>
    <w:next w:val="Normal"/>
    <w:link w:val="SubtitleChar"/>
    <w:uiPriority w:val="49"/>
    <w:qFormat/>
    <w:rsid w:val="009455AE"/>
    <w:pPr>
      <w:numPr>
        <w:ilvl w:val="1"/>
      </w:numPr>
      <w:spacing w:after="240"/>
      <w:jc w:val="center"/>
    </w:pPr>
    <w:rPr>
      <w:rFonts w:eastAsia="Times New Roman"/>
      <w:i/>
      <w:iCs/>
      <w:color w:val="000000" w:themeColor="text1"/>
      <w:spacing w:val="15"/>
      <w:szCs w:val="24"/>
    </w:rPr>
  </w:style>
  <w:style w:type="character" w:customStyle="1" w:styleId="SubtitleChar">
    <w:name w:val="Subtitle Char"/>
    <w:basedOn w:val="DefaultParagraphFont"/>
    <w:link w:val="Subtitle"/>
    <w:uiPriority w:val="49"/>
    <w:rsid w:val="009455AE"/>
    <w:rPr>
      <w:rFonts w:ascii="Times New Roman" w:eastAsia="Times New Roman" w:hAnsi="Times New Roman" w:cs="Times New Roman"/>
      <w:i/>
      <w:iCs/>
      <w:color w:val="000000" w:themeColor="text1"/>
      <w:spacing w:val="15"/>
      <w:szCs w:val="24"/>
    </w:rPr>
  </w:style>
  <w:style w:type="character" w:customStyle="1" w:styleId="NoSpacingChar">
    <w:name w:val="No Spacing Char"/>
    <w:basedOn w:val="DefaultParagraphFont"/>
    <w:link w:val="NoSpacing"/>
    <w:uiPriority w:val="49"/>
    <w:rsid w:val="009455AE"/>
    <w:rPr>
      <w:rFonts w:eastAsia="Times New Roman"/>
      <w:lang w:val="en-US" w:eastAsia="ja-JP"/>
    </w:rPr>
  </w:style>
  <w:style w:type="paragraph" w:styleId="BalloonText">
    <w:name w:val="Balloon Text"/>
    <w:basedOn w:val="Normal"/>
    <w:link w:val="BalloonTextChar"/>
    <w:uiPriority w:val="99"/>
    <w:semiHidden/>
    <w:unhideWhenUsed/>
    <w:rsid w:val="009455AE"/>
    <w:rPr>
      <w:rFonts w:ascii="Tahoma" w:hAnsi="Tahoma" w:cs="Tahoma"/>
      <w:sz w:val="16"/>
      <w:szCs w:val="16"/>
    </w:rPr>
  </w:style>
  <w:style w:type="character" w:customStyle="1" w:styleId="BalloonTextChar">
    <w:name w:val="Balloon Text Char"/>
    <w:basedOn w:val="DefaultParagraphFont"/>
    <w:link w:val="BalloonText"/>
    <w:uiPriority w:val="99"/>
    <w:semiHidden/>
    <w:rsid w:val="009455AE"/>
    <w:rPr>
      <w:rFonts w:ascii="Tahoma" w:eastAsia="MS Mincho" w:hAnsi="Tahoma" w:cs="Tahoma"/>
      <w:sz w:val="16"/>
      <w:szCs w:val="16"/>
    </w:rPr>
  </w:style>
  <w:style w:type="paragraph" w:styleId="Header">
    <w:name w:val="header"/>
    <w:basedOn w:val="Normal"/>
    <w:link w:val="HeaderChar"/>
    <w:uiPriority w:val="99"/>
    <w:rsid w:val="009455AE"/>
    <w:pPr>
      <w:jc w:val="both"/>
    </w:pPr>
    <w:rPr>
      <w:rFonts w:eastAsia="Times New Roman"/>
      <w:szCs w:val="20"/>
      <w:lang w:eastAsia="de-DE"/>
    </w:rPr>
  </w:style>
  <w:style w:type="character" w:customStyle="1" w:styleId="HeaderChar">
    <w:name w:val="Header Char"/>
    <w:basedOn w:val="DefaultParagraphFont"/>
    <w:link w:val="Header"/>
    <w:uiPriority w:val="99"/>
    <w:rsid w:val="009455AE"/>
    <w:rPr>
      <w:rFonts w:ascii="Times New Roman" w:eastAsia="Times New Roman" w:hAnsi="Times New Roman" w:cs="Times New Roman"/>
      <w:szCs w:val="20"/>
      <w:lang w:eastAsia="de-DE"/>
    </w:rPr>
  </w:style>
  <w:style w:type="paragraph" w:styleId="Footer">
    <w:name w:val="footer"/>
    <w:basedOn w:val="Normal"/>
    <w:link w:val="FooterChar"/>
    <w:uiPriority w:val="99"/>
    <w:rsid w:val="009455AE"/>
    <w:pPr>
      <w:tabs>
        <w:tab w:val="center" w:pos="4536"/>
        <w:tab w:val="right" w:pos="9072"/>
      </w:tabs>
      <w:jc w:val="center"/>
    </w:pPr>
    <w:rPr>
      <w:rFonts w:eastAsia="Times New Roman"/>
      <w:sz w:val="16"/>
      <w:szCs w:val="20"/>
      <w:lang w:eastAsia="de-DE"/>
    </w:rPr>
  </w:style>
  <w:style w:type="character" w:customStyle="1" w:styleId="FooterChar">
    <w:name w:val="Footer Char"/>
    <w:basedOn w:val="DefaultParagraphFont"/>
    <w:link w:val="Footer"/>
    <w:uiPriority w:val="99"/>
    <w:rsid w:val="009455AE"/>
    <w:rPr>
      <w:rFonts w:ascii="Times New Roman" w:eastAsia="Times New Roman" w:hAnsi="Times New Roman" w:cs="Times New Roman"/>
      <w:sz w:val="16"/>
      <w:szCs w:val="20"/>
      <w:lang w:eastAsia="de-DE"/>
    </w:rPr>
  </w:style>
  <w:style w:type="paragraph" w:customStyle="1" w:styleId="WCPageNumber">
    <w:name w:val="WCPageNumber"/>
    <w:link w:val="WCPageNumberChar"/>
    <w:uiPriority w:val="99"/>
    <w:rsid w:val="009455AE"/>
    <w:pPr>
      <w:spacing w:after="0" w:line="240" w:lineRule="auto"/>
    </w:pPr>
    <w:rPr>
      <w:rFonts w:ascii="Times New Roman" w:hAnsi="Times New Roman" w:cs="Times New Roman"/>
      <w:lang w:val="en-US"/>
    </w:rPr>
  </w:style>
  <w:style w:type="character" w:customStyle="1" w:styleId="WCPageNumberChar">
    <w:name w:val="WCPageNumber Char"/>
    <w:basedOn w:val="DefaultParagraphFont"/>
    <w:link w:val="WCPageNumber"/>
    <w:uiPriority w:val="99"/>
    <w:rsid w:val="009455AE"/>
    <w:rPr>
      <w:rFonts w:ascii="Times New Roman" w:hAnsi="Times New Roman" w:cs="Times New Roman"/>
      <w:lang w:val="en-US"/>
    </w:rPr>
  </w:style>
  <w:style w:type="paragraph" w:customStyle="1" w:styleId="wQuote1">
    <w:name w:val="wQuote1"/>
    <w:basedOn w:val="Normal"/>
    <w:uiPriority w:val="4"/>
    <w:qFormat/>
    <w:rsid w:val="009455AE"/>
    <w:pPr>
      <w:spacing w:after="180"/>
      <w:ind w:left="720"/>
      <w:jc w:val="both"/>
    </w:pPr>
    <w:rPr>
      <w:i/>
    </w:rPr>
  </w:style>
  <w:style w:type="paragraph" w:customStyle="1" w:styleId="wQuote2">
    <w:name w:val="wQuote2"/>
    <w:basedOn w:val="Normal"/>
    <w:uiPriority w:val="4"/>
    <w:qFormat/>
    <w:rsid w:val="009455AE"/>
    <w:pPr>
      <w:spacing w:after="180"/>
      <w:ind w:left="1440"/>
      <w:jc w:val="both"/>
    </w:pPr>
    <w:rPr>
      <w:i/>
    </w:rPr>
  </w:style>
  <w:style w:type="paragraph" w:customStyle="1" w:styleId="wQuote3">
    <w:name w:val="wQuote3"/>
    <w:basedOn w:val="Normal"/>
    <w:uiPriority w:val="4"/>
    <w:qFormat/>
    <w:rsid w:val="009455AE"/>
    <w:pPr>
      <w:spacing w:after="180"/>
      <w:ind w:left="2160"/>
      <w:jc w:val="both"/>
    </w:pPr>
    <w:rPr>
      <w:i/>
    </w:rPr>
  </w:style>
  <w:style w:type="paragraph" w:customStyle="1" w:styleId="wText3">
    <w:name w:val="wText3"/>
    <w:basedOn w:val="Normal"/>
    <w:uiPriority w:val="1"/>
    <w:qFormat/>
    <w:rsid w:val="009455AE"/>
    <w:pPr>
      <w:spacing w:after="180"/>
      <w:ind w:left="2160"/>
      <w:jc w:val="both"/>
    </w:pPr>
  </w:style>
  <w:style w:type="paragraph" w:customStyle="1" w:styleId="wBullet">
    <w:name w:val="wBullet"/>
    <w:basedOn w:val="Normal"/>
    <w:uiPriority w:val="8"/>
    <w:qFormat/>
    <w:rsid w:val="009455AE"/>
    <w:pPr>
      <w:numPr>
        <w:numId w:val="1"/>
      </w:numPr>
      <w:spacing w:after="180"/>
      <w:ind w:hanging="720"/>
      <w:jc w:val="both"/>
    </w:pPr>
  </w:style>
  <w:style w:type="paragraph" w:customStyle="1" w:styleId="wBullet1">
    <w:name w:val="wBullet1"/>
    <w:basedOn w:val="Normal"/>
    <w:uiPriority w:val="8"/>
    <w:qFormat/>
    <w:rsid w:val="009455AE"/>
    <w:pPr>
      <w:numPr>
        <w:numId w:val="2"/>
      </w:numPr>
      <w:spacing w:after="180"/>
      <w:ind w:left="1440" w:hanging="720"/>
      <w:jc w:val="both"/>
    </w:pPr>
  </w:style>
  <w:style w:type="paragraph" w:customStyle="1" w:styleId="wBullet2">
    <w:name w:val="wBullet2"/>
    <w:basedOn w:val="Normal"/>
    <w:uiPriority w:val="8"/>
    <w:qFormat/>
    <w:rsid w:val="009455AE"/>
    <w:pPr>
      <w:numPr>
        <w:numId w:val="3"/>
      </w:numPr>
      <w:spacing w:after="180"/>
      <w:ind w:left="2160" w:hanging="720"/>
      <w:jc w:val="both"/>
    </w:pPr>
  </w:style>
  <w:style w:type="paragraph" w:customStyle="1" w:styleId="wBullet3">
    <w:name w:val="wBullet3"/>
    <w:basedOn w:val="Normal"/>
    <w:uiPriority w:val="8"/>
    <w:qFormat/>
    <w:rsid w:val="009455AE"/>
    <w:pPr>
      <w:numPr>
        <w:numId w:val="4"/>
      </w:numPr>
      <w:spacing w:after="180"/>
      <w:ind w:left="2880" w:hanging="720"/>
      <w:jc w:val="both"/>
    </w:pPr>
  </w:style>
  <w:style w:type="paragraph" w:customStyle="1" w:styleId="DraftLineWC">
    <w:name w:val="DraftLineW&amp;C"/>
    <w:basedOn w:val="Normal"/>
    <w:uiPriority w:val="99"/>
    <w:semiHidden/>
    <w:rsid w:val="009455AE"/>
    <w:pPr>
      <w:framePr w:w="5328" w:hSpace="187" w:vSpace="187" w:wrap="around" w:vAnchor="page" w:hAnchor="page" w:x="5761" w:y="721"/>
      <w:jc w:val="right"/>
    </w:pPr>
    <w:rPr>
      <w:rFonts w:eastAsia="Times New Roman"/>
      <w:sz w:val="20"/>
      <w:szCs w:val="24"/>
    </w:rPr>
  </w:style>
  <w:style w:type="paragraph" w:styleId="TOC1">
    <w:name w:val="toc 1"/>
    <w:basedOn w:val="Normal"/>
    <w:next w:val="Normal"/>
    <w:autoRedefine/>
    <w:uiPriority w:val="39"/>
    <w:rsid w:val="009455AE"/>
    <w:pPr>
      <w:tabs>
        <w:tab w:val="left" w:pos="720"/>
        <w:tab w:val="right" w:leader="dot" w:pos="9072"/>
      </w:tabs>
      <w:spacing w:before="120"/>
      <w:ind w:left="720" w:right="386" w:hanging="720"/>
    </w:pPr>
  </w:style>
  <w:style w:type="paragraph" w:styleId="TOC2">
    <w:name w:val="toc 2"/>
    <w:basedOn w:val="Normal"/>
    <w:next w:val="Normal"/>
    <w:autoRedefine/>
    <w:uiPriority w:val="39"/>
    <w:rsid w:val="009455AE"/>
    <w:pPr>
      <w:tabs>
        <w:tab w:val="left" w:pos="720"/>
        <w:tab w:val="right" w:leader="dot" w:pos="9072"/>
      </w:tabs>
      <w:snapToGrid w:val="0"/>
      <w:ind w:left="720" w:right="386" w:hanging="720"/>
      <w:contextualSpacing/>
    </w:pPr>
  </w:style>
  <w:style w:type="paragraph" w:customStyle="1" w:styleId="Definition1">
    <w:name w:val="Definition 1"/>
    <w:basedOn w:val="Normal"/>
    <w:uiPriority w:val="2"/>
    <w:qFormat/>
    <w:rsid w:val="009455AE"/>
    <w:pPr>
      <w:numPr>
        <w:numId w:val="8"/>
      </w:numPr>
      <w:spacing w:after="180"/>
      <w:jc w:val="both"/>
    </w:pPr>
  </w:style>
  <w:style w:type="paragraph" w:customStyle="1" w:styleId="Definition2">
    <w:name w:val="Definition 2"/>
    <w:basedOn w:val="Normal"/>
    <w:uiPriority w:val="2"/>
    <w:qFormat/>
    <w:rsid w:val="009455AE"/>
    <w:pPr>
      <w:numPr>
        <w:ilvl w:val="1"/>
        <w:numId w:val="8"/>
      </w:numPr>
      <w:spacing w:after="180"/>
      <w:jc w:val="both"/>
    </w:pPr>
  </w:style>
  <w:style w:type="paragraph" w:customStyle="1" w:styleId="Definition3">
    <w:name w:val="Definition 3"/>
    <w:basedOn w:val="Normal"/>
    <w:uiPriority w:val="2"/>
    <w:qFormat/>
    <w:rsid w:val="009455AE"/>
    <w:pPr>
      <w:numPr>
        <w:ilvl w:val="2"/>
        <w:numId w:val="8"/>
      </w:numPr>
      <w:spacing w:after="180"/>
      <w:jc w:val="both"/>
    </w:pPr>
  </w:style>
  <w:style w:type="paragraph" w:customStyle="1" w:styleId="Definition4">
    <w:name w:val="Definition 4"/>
    <w:basedOn w:val="Normal"/>
    <w:uiPriority w:val="2"/>
    <w:qFormat/>
    <w:rsid w:val="009455AE"/>
    <w:pPr>
      <w:numPr>
        <w:ilvl w:val="3"/>
        <w:numId w:val="8"/>
      </w:numPr>
      <w:spacing w:after="180"/>
      <w:jc w:val="both"/>
    </w:pPr>
  </w:style>
  <w:style w:type="paragraph" w:customStyle="1" w:styleId="Definition5">
    <w:name w:val="Definition 5"/>
    <w:basedOn w:val="Normal"/>
    <w:uiPriority w:val="2"/>
    <w:qFormat/>
    <w:rsid w:val="009455AE"/>
    <w:pPr>
      <w:numPr>
        <w:ilvl w:val="4"/>
        <w:numId w:val="8"/>
      </w:numPr>
      <w:spacing w:after="180"/>
      <w:jc w:val="both"/>
    </w:pPr>
  </w:style>
  <w:style w:type="paragraph" w:customStyle="1" w:styleId="Definition6">
    <w:name w:val="Definition 6"/>
    <w:basedOn w:val="Normal"/>
    <w:uiPriority w:val="2"/>
    <w:qFormat/>
    <w:rsid w:val="009455AE"/>
    <w:pPr>
      <w:numPr>
        <w:ilvl w:val="5"/>
        <w:numId w:val="8"/>
      </w:numPr>
      <w:spacing w:after="180"/>
      <w:jc w:val="both"/>
    </w:pPr>
  </w:style>
  <w:style w:type="paragraph" w:customStyle="1" w:styleId="Definition7">
    <w:name w:val="Definition 7"/>
    <w:basedOn w:val="Normal"/>
    <w:uiPriority w:val="2"/>
    <w:qFormat/>
    <w:rsid w:val="009455AE"/>
    <w:pPr>
      <w:numPr>
        <w:ilvl w:val="6"/>
        <w:numId w:val="8"/>
      </w:numPr>
      <w:spacing w:after="180"/>
      <w:jc w:val="both"/>
    </w:pPr>
  </w:style>
  <w:style w:type="paragraph" w:customStyle="1" w:styleId="Parties">
    <w:name w:val="Parties"/>
    <w:basedOn w:val="Normal"/>
    <w:uiPriority w:val="10"/>
    <w:qFormat/>
    <w:rsid w:val="009455AE"/>
    <w:pPr>
      <w:numPr>
        <w:ilvl w:val="7"/>
        <w:numId w:val="8"/>
      </w:numPr>
      <w:spacing w:after="180"/>
      <w:jc w:val="both"/>
    </w:pPr>
  </w:style>
  <w:style w:type="paragraph" w:customStyle="1" w:styleId="wCoverNotice">
    <w:name w:val="wCoverNotice"/>
    <w:basedOn w:val="Normal"/>
    <w:next w:val="Normal"/>
    <w:uiPriority w:val="19"/>
    <w:rsid w:val="009455AE"/>
    <w:pPr>
      <w:spacing w:after="960"/>
      <w:ind w:left="720" w:right="720"/>
      <w:jc w:val="center"/>
    </w:pPr>
    <w:rPr>
      <w:rFonts w:eastAsia="Times New Roman"/>
      <w:szCs w:val="24"/>
    </w:rPr>
  </w:style>
  <w:style w:type="paragraph" w:customStyle="1" w:styleId="wCoverParties">
    <w:name w:val="wCoverParties"/>
    <w:basedOn w:val="Normal"/>
    <w:next w:val="wCoverRole"/>
    <w:uiPriority w:val="20"/>
    <w:qFormat/>
    <w:rsid w:val="009455AE"/>
    <w:pPr>
      <w:jc w:val="center"/>
    </w:pPr>
    <w:rPr>
      <w:b/>
      <w:bCs/>
      <w:sz w:val="28"/>
      <w:szCs w:val="32"/>
    </w:rPr>
  </w:style>
  <w:style w:type="paragraph" w:customStyle="1" w:styleId="wSignRole">
    <w:name w:val="wSignRole"/>
    <w:basedOn w:val="Normal"/>
    <w:uiPriority w:val="12"/>
    <w:qFormat/>
    <w:rsid w:val="009455AE"/>
    <w:pPr>
      <w:spacing w:before="600" w:after="60"/>
    </w:pPr>
    <w:rPr>
      <w:b/>
      <w:bCs/>
    </w:rPr>
  </w:style>
  <w:style w:type="paragraph" w:customStyle="1" w:styleId="wCoverCenter">
    <w:name w:val="wCoverCenter"/>
    <w:basedOn w:val="Normal"/>
    <w:next w:val="wCoverParties"/>
    <w:uiPriority w:val="19"/>
    <w:qFormat/>
    <w:rsid w:val="009455AE"/>
    <w:pPr>
      <w:spacing w:after="480"/>
      <w:jc w:val="center"/>
    </w:pPr>
  </w:style>
  <w:style w:type="paragraph" w:customStyle="1" w:styleId="wCoverTitle2">
    <w:name w:val="wCoverTitle2"/>
    <w:basedOn w:val="Normal"/>
    <w:next w:val="wCoverCenter"/>
    <w:uiPriority w:val="19"/>
    <w:rsid w:val="009455AE"/>
    <w:pPr>
      <w:spacing w:after="240"/>
      <w:jc w:val="center"/>
    </w:pPr>
    <w:rPr>
      <w:sz w:val="28"/>
      <w:szCs w:val="32"/>
    </w:rPr>
  </w:style>
  <w:style w:type="paragraph" w:customStyle="1" w:styleId="wLogoHeader">
    <w:name w:val="wLogoHeader"/>
    <w:basedOn w:val="Normal"/>
    <w:uiPriority w:val="48"/>
    <w:qFormat/>
    <w:rsid w:val="009455AE"/>
    <w:pPr>
      <w:spacing w:before="360" w:after="960" w:line="360" w:lineRule="auto"/>
      <w:jc w:val="right"/>
    </w:pPr>
  </w:style>
  <w:style w:type="paragraph" w:customStyle="1" w:styleId="wCoverAddress">
    <w:name w:val="wCoverAddress"/>
    <w:basedOn w:val="Normal"/>
    <w:uiPriority w:val="22"/>
    <w:rsid w:val="009455AE"/>
    <w:pPr>
      <w:jc w:val="center"/>
    </w:pPr>
    <w:rPr>
      <w:rFonts w:eastAsia="Times New Roman"/>
      <w:sz w:val="20"/>
      <w:szCs w:val="24"/>
    </w:rPr>
  </w:style>
  <w:style w:type="numbering" w:styleId="111111">
    <w:name w:val="Outline List 2"/>
    <w:basedOn w:val="NoList"/>
    <w:uiPriority w:val="99"/>
    <w:semiHidden/>
    <w:unhideWhenUsed/>
    <w:rsid w:val="009455AE"/>
    <w:pPr>
      <w:numPr>
        <w:numId w:val="5"/>
      </w:numPr>
    </w:pPr>
  </w:style>
  <w:style w:type="numbering" w:styleId="1ai">
    <w:name w:val="Outline List 1"/>
    <w:basedOn w:val="NoList"/>
    <w:uiPriority w:val="99"/>
    <w:semiHidden/>
    <w:unhideWhenUsed/>
    <w:rsid w:val="009455AE"/>
    <w:pPr>
      <w:numPr>
        <w:numId w:val="6"/>
      </w:numPr>
    </w:pPr>
  </w:style>
  <w:style w:type="paragraph" w:customStyle="1" w:styleId="wTOCtitle">
    <w:name w:val="wTOCtitle"/>
    <w:basedOn w:val="Normal"/>
    <w:next w:val="wTOCpage"/>
    <w:uiPriority w:val="13"/>
    <w:rsid w:val="009455AE"/>
    <w:pPr>
      <w:jc w:val="center"/>
    </w:pPr>
    <w:rPr>
      <w:b/>
      <w:bCs/>
      <w:sz w:val="26"/>
      <w:szCs w:val="30"/>
    </w:rPr>
  </w:style>
  <w:style w:type="paragraph" w:customStyle="1" w:styleId="wTOCpage">
    <w:name w:val="wTOCpage"/>
    <w:basedOn w:val="Normal"/>
    <w:next w:val="Normal"/>
    <w:uiPriority w:val="15"/>
    <w:rsid w:val="009455AE"/>
    <w:pPr>
      <w:spacing w:after="180"/>
      <w:jc w:val="right"/>
    </w:pPr>
    <w:rPr>
      <w:rFonts w:eastAsia="Times New Roman"/>
      <w:b/>
      <w:szCs w:val="21"/>
    </w:rPr>
  </w:style>
  <w:style w:type="paragraph" w:customStyle="1" w:styleId="wSignLine">
    <w:name w:val="wSignLine"/>
    <w:basedOn w:val="wText"/>
    <w:next w:val="Normal"/>
    <w:uiPriority w:val="13"/>
    <w:rsid w:val="009455AE"/>
    <w:pPr>
      <w:tabs>
        <w:tab w:val="left" w:leader="dot" w:pos="3600"/>
      </w:tabs>
      <w:spacing w:before="800" w:after="0"/>
    </w:pPr>
    <w:rPr>
      <w:rFonts w:eastAsia="Times New Roman"/>
      <w:szCs w:val="20"/>
    </w:rPr>
  </w:style>
  <w:style w:type="paragraph" w:styleId="TOC3">
    <w:name w:val="toc 3"/>
    <w:basedOn w:val="Normal"/>
    <w:next w:val="Normal"/>
    <w:autoRedefine/>
    <w:uiPriority w:val="39"/>
    <w:rsid w:val="009455AE"/>
    <w:pPr>
      <w:tabs>
        <w:tab w:val="left" w:pos="1440"/>
        <w:tab w:val="right" w:leader="dot" w:pos="9072"/>
      </w:tabs>
      <w:ind w:left="2160" w:right="386" w:hanging="1440"/>
    </w:pPr>
    <w:rPr>
      <w:noProof/>
      <w:color w:val="000000" w:themeColor="text1"/>
    </w:rPr>
  </w:style>
  <w:style w:type="paragraph" w:styleId="TOC4">
    <w:name w:val="toc 4"/>
    <w:basedOn w:val="Normal"/>
    <w:next w:val="Normal"/>
    <w:autoRedefine/>
    <w:uiPriority w:val="39"/>
    <w:unhideWhenUsed/>
    <w:rsid w:val="009455AE"/>
    <w:pPr>
      <w:tabs>
        <w:tab w:val="left" w:pos="1701"/>
        <w:tab w:val="right" w:leader="dot" w:pos="9017"/>
      </w:tabs>
      <w:ind w:left="1701" w:right="386" w:hanging="981"/>
    </w:pPr>
  </w:style>
  <w:style w:type="paragraph" w:styleId="TOC5">
    <w:name w:val="toc 5"/>
    <w:basedOn w:val="Normal"/>
    <w:next w:val="Normal"/>
    <w:autoRedefine/>
    <w:uiPriority w:val="39"/>
    <w:semiHidden/>
    <w:unhideWhenUsed/>
    <w:rsid w:val="009455AE"/>
    <w:pPr>
      <w:spacing w:after="100"/>
      <w:ind w:left="960"/>
    </w:pPr>
  </w:style>
  <w:style w:type="paragraph" w:styleId="TOC6">
    <w:name w:val="toc 6"/>
    <w:basedOn w:val="Normal"/>
    <w:next w:val="Normal"/>
    <w:autoRedefine/>
    <w:uiPriority w:val="39"/>
    <w:semiHidden/>
    <w:unhideWhenUsed/>
    <w:rsid w:val="009455AE"/>
    <w:pPr>
      <w:spacing w:after="100"/>
      <w:ind w:left="1200"/>
    </w:pPr>
  </w:style>
  <w:style w:type="paragraph" w:styleId="TOC7">
    <w:name w:val="toc 7"/>
    <w:basedOn w:val="Normal"/>
    <w:next w:val="Normal"/>
    <w:autoRedefine/>
    <w:uiPriority w:val="39"/>
    <w:semiHidden/>
    <w:unhideWhenUsed/>
    <w:rsid w:val="009455AE"/>
    <w:pPr>
      <w:spacing w:after="100"/>
      <w:ind w:left="1440"/>
    </w:pPr>
  </w:style>
  <w:style w:type="paragraph" w:styleId="TOC8">
    <w:name w:val="toc 8"/>
    <w:basedOn w:val="Normal"/>
    <w:next w:val="Normal"/>
    <w:autoRedefine/>
    <w:uiPriority w:val="39"/>
    <w:rsid w:val="009455AE"/>
    <w:pPr>
      <w:tabs>
        <w:tab w:val="left" w:pos="1423"/>
        <w:tab w:val="right" w:leader="dot" w:pos="9072"/>
      </w:tabs>
      <w:spacing w:before="120"/>
      <w:ind w:left="1440" w:right="386" w:hanging="1440"/>
    </w:pPr>
    <w:rPr>
      <w:b/>
      <w:bCs/>
    </w:rPr>
  </w:style>
  <w:style w:type="paragraph" w:styleId="TOC9">
    <w:name w:val="toc 9"/>
    <w:basedOn w:val="Normal"/>
    <w:next w:val="Normal"/>
    <w:autoRedefine/>
    <w:uiPriority w:val="39"/>
    <w:rsid w:val="009455AE"/>
    <w:pPr>
      <w:tabs>
        <w:tab w:val="left" w:pos="1440"/>
        <w:tab w:val="right" w:leader="dot" w:pos="9072"/>
      </w:tabs>
      <w:ind w:left="1440" w:right="386" w:hanging="1440"/>
    </w:pPr>
  </w:style>
  <w:style w:type="paragraph" w:customStyle="1" w:styleId="wCoverRole">
    <w:name w:val="wCoverRole"/>
    <w:basedOn w:val="Normal"/>
    <w:next w:val="wCoverParties"/>
    <w:uiPriority w:val="21"/>
    <w:qFormat/>
    <w:rsid w:val="009455AE"/>
    <w:pPr>
      <w:spacing w:after="480"/>
      <w:jc w:val="center"/>
    </w:pPr>
  </w:style>
  <w:style w:type="paragraph" w:customStyle="1" w:styleId="wBullet4">
    <w:name w:val="wBullet4"/>
    <w:basedOn w:val="Normal"/>
    <w:uiPriority w:val="8"/>
    <w:qFormat/>
    <w:rsid w:val="009455AE"/>
    <w:pPr>
      <w:numPr>
        <w:numId w:val="7"/>
      </w:numPr>
      <w:spacing w:after="180"/>
      <w:ind w:left="3600" w:hanging="720"/>
      <w:jc w:val="both"/>
    </w:pPr>
  </w:style>
  <w:style w:type="paragraph" w:customStyle="1" w:styleId="wText4">
    <w:name w:val="wText4"/>
    <w:basedOn w:val="Normal"/>
    <w:uiPriority w:val="1"/>
    <w:qFormat/>
    <w:rsid w:val="009455AE"/>
    <w:pPr>
      <w:spacing w:after="180"/>
      <w:ind w:left="2880"/>
      <w:jc w:val="both"/>
    </w:pPr>
  </w:style>
  <w:style w:type="character" w:styleId="FootnoteReference">
    <w:name w:val="footnote reference"/>
    <w:basedOn w:val="DefaultParagraphFont"/>
    <w:uiPriority w:val="99"/>
    <w:semiHidden/>
    <w:unhideWhenUsed/>
    <w:rsid w:val="009455AE"/>
    <w:rPr>
      <w:vertAlign w:val="superscript"/>
    </w:rPr>
  </w:style>
  <w:style w:type="paragraph" w:styleId="FootnoteText">
    <w:name w:val="footnote text"/>
    <w:basedOn w:val="Normal"/>
    <w:link w:val="FootnoteTextChar"/>
    <w:uiPriority w:val="99"/>
    <w:unhideWhenUsed/>
    <w:rsid w:val="009455AE"/>
    <w:pPr>
      <w:spacing w:after="60"/>
      <w:ind w:left="357" w:hanging="357"/>
      <w:jc w:val="both"/>
    </w:pPr>
    <w:rPr>
      <w:sz w:val="18"/>
      <w:szCs w:val="20"/>
    </w:rPr>
  </w:style>
  <w:style w:type="character" w:customStyle="1" w:styleId="FootnoteTextChar">
    <w:name w:val="Footnote Text Char"/>
    <w:basedOn w:val="DefaultParagraphFont"/>
    <w:link w:val="FootnoteText"/>
    <w:uiPriority w:val="99"/>
    <w:rsid w:val="009455AE"/>
    <w:rPr>
      <w:rFonts w:ascii="Times New Roman" w:eastAsia="MS Mincho" w:hAnsi="Times New Roman" w:cs="Times New Roman"/>
      <w:sz w:val="18"/>
      <w:szCs w:val="20"/>
    </w:rPr>
  </w:style>
  <w:style w:type="table" w:styleId="TableGrid">
    <w:name w:val="Table Grid"/>
    <w:basedOn w:val="TableNormal"/>
    <w:uiPriority w:val="39"/>
    <w:rsid w:val="009455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55AE"/>
    <w:rPr>
      <w:color w:val="0563C1" w:themeColor="hyperlink"/>
      <w:u w:val="single"/>
    </w:rPr>
  </w:style>
  <w:style w:type="paragraph" w:customStyle="1" w:styleId="wSignTitle">
    <w:name w:val="wSignTitle"/>
    <w:basedOn w:val="Normal"/>
    <w:next w:val="wText"/>
    <w:uiPriority w:val="11"/>
    <w:qFormat/>
    <w:rsid w:val="009455AE"/>
    <w:pPr>
      <w:keepNext/>
      <w:keepLines/>
      <w:pageBreakBefore/>
      <w:jc w:val="both"/>
    </w:pPr>
    <w:rPr>
      <w:rFonts w:eastAsia="Times New Roman"/>
      <w:b/>
      <w:sz w:val="26"/>
      <w:szCs w:val="24"/>
    </w:rPr>
  </w:style>
  <w:style w:type="character" w:customStyle="1" w:styleId="wTextChar">
    <w:name w:val="wText Char"/>
    <w:basedOn w:val="DefaultParagraphFont"/>
    <w:link w:val="wText"/>
    <w:uiPriority w:val="2"/>
    <w:rsid w:val="009455AE"/>
    <w:rPr>
      <w:rFonts w:ascii="Times New Roman" w:eastAsia="MS Mincho" w:hAnsi="Times New Roman" w:cs="Times New Roman"/>
    </w:rPr>
  </w:style>
  <w:style w:type="paragraph" w:customStyle="1" w:styleId="wAnnotation">
    <w:name w:val="wAnnotation"/>
    <w:basedOn w:val="Normal"/>
    <w:next w:val="wText"/>
    <w:uiPriority w:val="10"/>
    <w:rsid w:val="009455AE"/>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al"/>
    <w:next w:val="wCoverTitle2"/>
    <w:uiPriority w:val="19"/>
    <w:qFormat/>
    <w:rsid w:val="009455AE"/>
    <w:pPr>
      <w:spacing w:after="120"/>
      <w:jc w:val="center"/>
    </w:pPr>
    <w:rPr>
      <w:b/>
      <w:bCs/>
      <w:sz w:val="40"/>
      <w:szCs w:val="44"/>
    </w:rPr>
  </w:style>
  <w:style w:type="paragraph" w:customStyle="1" w:styleId="wCoverDate">
    <w:name w:val="wCoverDate"/>
    <w:basedOn w:val="Normal"/>
    <w:next w:val="wCoverTitle1"/>
    <w:uiPriority w:val="19"/>
    <w:qFormat/>
    <w:rsid w:val="009455AE"/>
    <w:pPr>
      <w:spacing w:before="480" w:after="960"/>
      <w:jc w:val="center"/>
    </w:pPr>
    <w:rPr>
      <w:b/>
      <w:bCs/>
    </w:rPr>
  </w:style>
  <w:style w:type="paragraph" w:customStyle="1" w:styleId="wSignName">
    <w:name w:val="wSignName"/>
    <w:basedOn w:val="Normal"/>
    <w:next w:val="wSignNameLine"/>
    <w:uiPriority w:val="11"/>
    <w:qFormat/>
    <w:rsid w:val="009455AE"/>
    <w:pPr>
      <w:spacing w:before="600" w:after="60"/>
    </w:pPr>
  </w:style>
  <w:style w:type="paragraph" w:customStyle="1" w:styleId="wSignNameLine">
    <w:name w:val="wSignNameLine"/>
    <w:basedOn w:val="Normal"/>
    <w:next w:val="Normal"/>
    <w:uiPriority w:val="11"/>
    <w:qFormat/>
    <w:rsid w:val="009455AE"/>
    <w:pPr>
      <w:tabs>
        <w:tab w:val="right" w:leader="underscore" w:pos="4253"/>
      </w:tabs>
      <w:spacing w:before="600"/>
    </w:pPr>
  </w:style>
  <w:style w:type="paragraph" w:customStyle="1" w:styleId="wExecution">
    <w:name w:val="wExecution"/>
    <w:basedOn w:val="Normal"/>
    <w:uiPriority w:val="13"/>
    <w:qFormat/>
    <w:rsid w:val="009455AE"/>
    <w:pPr>
      <w:tabs>
        <w:tab w:val="left" w:pos="567"/>
      </w:tabs>
      <w:ind w:left="56"/>
    </w:pPr>
  </w:style>
  <w:style w:type="paragraph" w:customStyle="1" w:styleId="Recitals">
    <w:name w:val="Recitals"/>
    <w:basedOn w:val="Normal"/>
    <w:uiPriority w:val="10"/>
    <w:qFormat/>
    <w:rsid w:val="009455AE"/>
    <w:pPr>
      <w:numPr>
        <w:ilvl w:val="8"/>
        <w:numId w:val="8"/>
      </w:numPr>
      <w:spacing w:after="180"/>
      <w:jc w:val="both"/>
    </w:pPr>
  </w:style>
  <w:style w:type="paragraph" w:customStyle="1" w:styleId="wList1">
    <w:name w:val="wList1"/>
    <w:basedOn w:val="Normal"/>
    <w:uiPriority w:val="7"/>
    <w:qFormat/>
    <w:rsid w:val="009455AE"/>
    <w:pPr>
      <w:numPr>
        <w:numId w:val="11"/>
      </w:numPr>
      <w:spacing w:after="180"/>
      <w:jc w:val="both"/>
    </w:pPr>
  </w:style>
  <w:style w:type="paragraph" w:customStyle="1" w:styleId="wList2">
    <w:name w:val="wList2"/>
    <w:basedOn w:val="Normal"/>
    <w:uiPriority w:val="7"/>
    <w:qFormat/>
    <w:rsid w:val="009455AE"/>
    <w:pPr>
      <w:numPr>
        <w:ilvl w:val="1"/>
        <w:numId w:val="11"/>
      </w:numPr>
      <w:spacing w:after="180"/>
      <w:jc w:val="both"/>
    </w:pPr>
  </w:style>
  <w:style w:type="paragraph" w:customStyle="1" w:styleId="wList3">
    <w:name w:val="wList3"/>
    <w:basedOn w:val="Normal"/>
    <w:uiPriority w:val="7"/>
    <w:qFormat/>
    <w:rsid w:val="009455AE"/>
    <w:pPr>
      <w:numPr>
        <w:ilvl w:val="2"/>
        <w:numId w:val="11"/>
      </w:numPr>
      <w:spacing w:after="180"/>
      <w:jc w:val="both"/>
    </w:pPr>
  </w:style>
  <w:style w:type="paragraph" w:customStyle="1" w:styleId="wList4">
    <w:name w:val="wList4"/>
    <w:basedOn w:val="Normal"/>
    <w:uiPriority w:val="7"/>
    <w:qFormat/>
    <w:rsid w:val="009455AE"/>
    <w:pPr>
      <w:numPr>
        <w:ilvl w:val="3"/>
        <w:numId w:val="11"/>
      </w:numPr>
      <w:spacing w:after="180"/>
      <w:jc w:val="both"/>
    </w:pPr>
  </w:style>
  <w:style w:type="paragraph" w:customStyle="1" w:styleId="wList5">
    <w:name w:val="wList5"/>
    <w:basedOn w:val="Normal"/>
    <w:uiPriority w:val="7"/>
    <w:qFormat/>
    <w:rsid w:val="009455AE"/>
    <w:pPr>
      <w:numPr>
        <w:ilvl w:val="4"/>
        <w:numId w:val="11"/>
      </w:numPr>
      <w:spacing w:after="180"/>
      <w:jc w:val="both"/>
    </w:pPr>
  </w:style>
  <w:style w:type="paragraph" w:customStyle="1" w:styleId="wList6">
    <w:name w:val="wList6"/>
    <w:basedOn w:val="Normal"/>
    <w:uiPriority w:val="7"/>
    <w:qFormat/>
    <w:rsid w:val="009455AE"/>
    <w:pPr>
      <w:numPr>
        <w:ilvl w:val="5"/>
        <w:numId w:val="11"/>
      </w:numPr>
      <w:spacing w:after="180"/>
      <w:jc w:val="both"/>
    </w:pPr>
  </w:style>
  <w:style w:type="paragraph" w:customStyle="1" w:styleId="wList7">
    <w:name w:val="wList7"/>
    <w:basedOn w:val="Normal"/>
    <w:uiPriority w:val="7"/>
    <w:qFormat/>
    <w:rsid w:val="009455AE"/>
    <w:pPr>
      <w:numPr>
        <w:ilvl w:val="6"/>
        <w:numId w:val="11"/>
      </w:numPr>
      <w:spacing w:after="180"/>
      <w:jc w:val="both"/>
    </w:pPr>
  </w:style>
  <w:style w:type="paragraph" w:customStyle="1" w:styleId="wNoTOC">
    <w:name w:val="wNoTOC"/>
    <w:basedOn w:val="Normal"/>
    <w:next w:val="wText1"/>
    <w:uiPriority w:val="18"/>
    <w:qFormat/>
    <w:rsid w:val="009455AE"/>
    <w:pPr>
      <w:spacing w:after="180"/>
      <w:jc w:val="both"/>
    </w:pPr>
    <w:rPr>
      <w:rFonts w:eastAsiaTheme="minorHAnsi" w:cstheme="minorBidi"/>
    </w:rPr>
  </w:style>
  <w:style w:type="paragraph" w:customStyle="1" w:styleId="FooterSupressDocId">
    <w:name w:val="FooterSupressDocId"/>
    <w:basedOn w:val="Footer"/>
    <w:link w:val="FooterSupressDocIdChar"/>
    <w:rsid w:val="009455AE"/>
  </w:style>
  <w:style w:type="character" w:customStyle="1" w:styleId="FooterSupressDocIdChar">
    <w:name w:val="FooterSupressDocId Char"/>
    <w:basedOn w:val="FooterChar"/>
    <w:link w:val="FooterSupressDocId"/>
    <w:rsid w:val="009455AE"/>
    <w:rPr>
      <w:rFonts w:ascii="Times New Roman" w:eastAsia="Times New Roman" w:hAnsi="Times New Roman" w:cs="Times New Roman"/>
      <w:sz w:val="16"/>
      <w:szCs w:val="20"/>
      <w:lang w:eastAsia="de-DE"/>
    </w:rPr>
  </w:style>
  <w:style w:type="paragraph" w:styleId="ListParagraph">
    <w:name w:val="List Paragraph"/>
    <w:aliases w:val="body,Odsek zoznamu2,Odsek zoznamu1"/>
    <w:basedOn w:val="Normal"/>
    <w:link w:val="ListParagraphChar"/>
    <w:uiPriority w:val="34"/>
    <w:qFormat/>
    <w:rsid w:val="009455AE"/>
    <w:pPr>
      <w:ind w:left="720"/>
      <w:contextualSpacing/>
    </w:pPr>
  </w:style>
  <w:style w:type="character" w:customStyle="1" w:styleId="apple-converted-space">
    <w:name w:val="apple-converted-space"/>
    <w:rsid w:val="009455AE"/>
    <w:rPr>
      <w:rFonts w:cs="Times New Roman"/>
    </w:rPr>
  </w:style>
  <w:style w:type="paragraph" w:customStyle="1" w:styleId="Schedule1">
    <w:name w:val="Schedule 1"/>
    <w:basedOn w:val="Normal"/>
    <w:next w:val="Schedule2"/>
    <w:uiPriority w:val="30"/>
    <w:qFormat/>
    <w:rsid w:val="009455AE"/>
    <w:pPr>
      <w:keepNext/>
      <w:numPr>
        <w:numId w:val="12"/>
      </w:numPr>
      <w:spacing w:before="360" w:after="180"/>
      <w:jc w:val="both"/>
    </w:pPr>
    <w:rPr>
      <w:b/>
      <w:bCs/>
      <w:sz w:val="26"/>
      <w:szCs w:val="30"/>
    </w:rPr>
  </w:style>
  <w:style w:type="paragraph" w:customStyle="1" w:styleId="Schedule2">
    <w:name w:val="Schedule 2"/>
    <w:basedOn w:val="Normal"/>
    <w:next w:val="wText1"/>
    <w:uiPriority w:val="30"/>
    <w:qFormat/>
    <w:rsid w:val="009455AE"/>
    <w:pPr>
      <w:keepNext/>
      <w:numPr>
        <w:ilvl w:val="1"/>
        <w:numId w:val="12"/>
      </w:numPr>
      <w:spacing w:after="180"/>
    </w:pPr>
    <w:rPr>
      <w:b/>
      <w:bCs/>
    </w:rPr>
  </w:style>
  <w:style w:type="paragraph" w:customStyle="1" w:styleId="Schedule3">
    <w:name w:val="Schedule 3"/>
    <w:basedOn w:val="Normal"/>
    <w:next w:val="wText1"/>
    <w:uiPriority w:val="30"/>
    <w:qFormat/>
    <w:rsid w:val="009455AE"/>
    <w:pPr>
      <w:numPr>
        <w:ilvl w:val="2"/>
        <w:numId w:val="12"/>
      </w:numPr>
      <w:spacing w:after="180"/>
      <w:jc w:val="both"/>
    </w:pPr>
  </w:style>
  <w:style w:type="paragraph" w:customStyle="1" w:styleId="Schedule4">
    <w:name w:val="Schedule 4"/>
    <w:basedOn w:val="Normal"/>
    <w:next w:val="wText2"/>
    <w:uiPriority w:val="30"/>
    <w:qFormat/>
    <w:rsid w:val="009455AE"/>
    <w:pPr>
      <w:numPr>
        <w:ilvl w:val="3"/>
        <w:numId w:val="12"/>
      </w:numPr>
      <w:spacing w:after="180"/>
      <w:jc w:val="both"/>
    </w:pPr>
    <w:rPr>
      <w:iCs/>
    </w:rPr>
  </w:style>
  <w:style w:type="paragraph" w:customStyle="1" w:styleId="Schedule5">
    <w:name w:val="Schedule 5"/>
    <w:basedOn w:val="Normal"/>
    <w:uiPriority w:val="30"/>
    <w:qFormat/>
    <w:rsid w:val="009455AE"/>
    <w:pPr>
      <w:numPr>
        <w:ilvl w:val="4"/>
        <w:numId w:val="12"/>
      </w:numPr>
      <w:spacing w:after="180"/>
    </w:pPr>
  </w:style>
  <w:style w:type="paragraph" w:customStyle="1" w:styleId="Schedule6">
    <w:name w:val="Schedule 6"/>
    <w:basedOn w:val="Normal"/>
    <w:uiPriority w:val="30"/>
    <w:qFormat/>
    <w:rsid w:val="009455AE"/>
    <w:pPr>
      <w:numPr>
        <w:ilvl w:val="5"/>
        <w:numId w:val="12"/>
      </w:numPr>
      <w:spacing w:after="180"/>
    </w:pPr>
  </w:style>
  <w:style w:type="paragraph" w:customStyle="1" w:styleId="Schedule7">
    <w:name w:val="Schedule 7"/>
    <w:basedOn w:val="Normal"/>
    <w:uiPriority w:val="30"/>
    <w:qFormat/>
    <w:rsid w:val="009455AE"/>
    <w:pPr>
      <w:numPr>
        <w:ilvl w:val="6"/>
        <w:numId w:val="12"/>
      </w:numPr>
      <w:spacing w:after="180"/>
    </w:pPr>
  </w:style>
  <w:style w:type="paragraph" w:customStyle="1" w:styleId="Schedule8">
    <w:name w:val="Schedule 8"/>
    <w:basedOn w:val="Normal"/>
    <w:uiPriority w:val="30"/>
    <w:qFormat/>
    <w:rsid w:val="009455AE"/>
    <w:pPr>
      <w:numPr>
        <w:ilvl w:val="7"/>
        <w:numId w:val="12"/>
      </w:numPr>
      <w:spacing w:after="180"/>
    </w:pPr>
  </w:style>
  <w:style w:type="paragraph" w:customStyle="1" w:styleId="Schedule9">
    <w:name w:val="Schedule 9"/>
    <w:basedOn w:val="Normal"/>
    <w:uiPriority w:val="30"/>
    <w:qFormat/>
    <w:rsid w:val="009455AE"/>
    <w:pPr>
      <w:numPr>
        <w:ilvl w:val="8"/>
        <w:numId w:val="12"/>
      </w:numPr>
      <w:spacing w:after="180"/>
    </w:pPr>
  </w:style>
  <w:style w:type="character" w:styleId="CommentReference">
    <w:name w:val="annotation reference"/>
    <w:basedOn w:val="DefaultParagraphFont"/>
    <w:uiPriority w:val="99"/>
    <w:unhideWhenUsed/>
    <w:rsid w:val="009455AE"/>
    <w:rPr>
      <w:sz w:val="16"/>
      <w:szCs w:val="16"/>
    </w:rPr>
  </w:style>
  <w:style w:type="paragraph" w:styleId="CommentText">
    <w:name w:val="annotation text"/>
    <w:basedOn w:val="Normal"/>
    <w:link w:val="CommentTextChar"/>
    <w:uiPriority w:val="99"/>
    <w:unhideWhenUsed/>
    <w:rsid w:val="009455AE"/>
    <w:rPr>
      <w:sz w:val="20"/>
      <w:szCs w:val="20"/>
    </w:rPr>
  </w:style>
  <w:style w:type="character" w:customStyle="1" w:styleId="CommentTextChar">
    <w:name w:val="Comment Text Char"/>
    <w:basedOn w:val="DefaultParagraphFont"/>
    <w:link w:val="CommentText"/>
    <w:uiPriority w:val="99"/>
    <w:rsid w:val="009455AE"/>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55AE"/>
    <w:rPr>
      <w:b/>
      <w:bCs/>
    </w:rPr>
  </w:style>
  <w:style w:type="character" w:customStyle="1" w:styleId="CommentSubjectChar">
    <w:name w:val="Comment Subject Char"/>
    <w:basedOn w:val="CommentTextChar"/>
    <w:link w:val="CommentSubject"/>
    <w:uiPriority w:val="99"/>
    <w:semiHidden/>
    <w:rsid w:val="009455AE"/>
    <w:rPr>
      <w:rFonts w:ascii="Times New Roman" w:eastAsia="MS Mincho" w:hAnsi="Times New Roman" w:cs="Times New Roman"/>
      <w:b/>
      <w:bCs/>
      <w:sz w:val="20"/>
      <w:szCs w:val="20"/>
    </w:rPr>
  </w:style>
  <w:style w:type="character" w:customStyle="1" w:styleId="ListParagraphChar">
    <w:name w:val="List Paragraph Char"/>
    <w:aliases w:val="body Char,Odsek zoznamu2 Char,Odsek zoznamu1 Char"/>
    <w:basedOn w:val="DefaultParagraphFont"/>
    <w:link w:val="ListParagraph"/>
    <w:uiPriority w:val="34"/>
    <w:qFormat/>
    <w:locked/>
    <w:rsid w:val="009455AE"/>
    <w:rPr>
      <w:rFonts w:ascii="Times New Roman" w:eastAsia="MS Mincho" w:hAnsi="Times New Roman" w:cs="Times New Roman"/>
    </w:rPr>
  </w:style>
  <w:style w:type="character" w:styleId="FollowedHyperlink">
    <w:name w:val="FollowedHyperlink"/>
    <w:basedOn w:val="DefaultParagraphFont"/>
    <w:uiPriority w:val="99"/>
    <w:semiHidden/>
    <w:unhideWhenUsed/>
    <w:rsid w:val="009455AE"/>
    <w:rPr>
      <w:color w:val="954F72" w:themeColor="followedHyperlink"/>
      <w:u w:val="single"/>
    </w:rPr>
  </w:style>
  <w:style w:type="paragraph" w:styleId="Revision">
    <w:name w:val="Revision"/>
    <w:hidden/>
    <w:uiPriority w:val="99"/>
    <w:semiHidden/>
    <w:rsid w:val="009455AE"/>
    <w:pPr>
      <w:spacing w:after="0" w:line="240" w:lineRule="auto"/>
    </w:pPr>
    <w:rPr>
      <w:rFonts w:ascii="Times New Roman" w:eastAsia="MS Mincho" w:hAnsi="Times New Roman" w:cs="Times New Roman"/>
    </w:rPr>
  </w:style>
  <w:style w:type="numbering" w:customStyle="1" w:styleId="TOMAS">
    <w:name w:val="TOMAS"/>
    <w:rsid w:val="00CA466B"/>
    <w:pPr>
      <w:numPr>
        <w:numId w:val="13"/>
      </w:numPr>
    </w:pPr>
  </w:style>
  <w:style w:type="paragraph" w:styleId="EndnoteText">
    <w:name w:val="endnote text"/>
    <w:basedOn w:val="Normal"/>
    <w:link w:val="EndnoteTextChar"/>
    <w:uiPriority w:val="99"/>
    <w:semiHidden/>
    <w:unhideWhenUsed/>
    <w:rsid w:val="00072680"/>
    <w:rPr>
      <w:rFonts w:ascii="Arial" w:eastAsiaTheme="minorHAnsi" w:hAnsi="Arial" w:cs="Arial"/>
      <w:sz w:val="20"/>
      <w:szCs w:val="20"/>
    </w:rPr>
  </w:style>
  <w:style w:type="character" w:customStyle="1" w:styleId="EndnoteTextChar">
    <w:name w:val="Endnote Text Char"/>
    <w:basedOn w:val="DefaultParagraphFont"/>
    <w:link w:val="EndnoteText"/>
    <w:uiPriority w:val="99"/>
    <w:semiHidden/>
    <w:rsid w:val="00072680"/>
    <w:rPr>
      <w:rFonts w:ascii="Arial" w:hAnsi="Arial" w:cs="Arial"/>
      <w:sz w:val="20"/>
      <w:szCs w:val="20"/>
    </w:rPr>
  </w:style>
  <w:style w:type="character" w:styleId="EndnoteReference">
    <w:name w:val="endnote reference"/>
    <w:basedOn w:val="DefaultParagraphFont"/>
    <w:uiPriority w:val="99"/>
    <w:semiHidden/>
    <w:unhideWhenUsed/>
    <w:rsid w:val="00072680"/>
    <w:rPr>
      <w:vertAlign w:val="superscript"/>
    </w:rPr>
  </w:style>
  <w:style w:type="character" w:styleId="PlaceholderText">
    <w:name w:val="Placeholder Text"/>
    <w:basedOn w:val="DefaultParagraphFont"/>
    <w:uiPriority w:val="99"/>
    <w:semiHidden/>
    <w:rsid w:val="00072680"/>
    <w:rPr>
      <w:color w:val="808080"/>
    </w:rPr>
  </w:style>
  <w:style w:type="paragraph" w:customStyle="1" w:styleId="msonormal0">
    <w:name w:val="msonormal"/>
    <w:basedOn w:val="Normal"/>
    <w:rsid w:val="00A04700"/>
    <w:pPr>
      <w:spacing w:before="100" w:beforeAutospacing="1" w:after="100" w:afterAutospacing="1"/>
    </w:pPr>
    <w:rPr>
      <w:rFonts w:eastAsia="Times New Roman"/>
      <w:sz w:val="24"/>
      <w:szCs w:val="24"/>
      <w:lang w:eastAsia="sk-SK"/>
    </w:rPr>
  </w:style>
  <w:style w:type="character" w:styleId="UnresolvedMention">
    <w:name w:val="Unresolved Mention"/>
    <w:basedOn w:val="DefaultParagraphFont"/>
    <w:uiPriority w:val="99"/>
    <w:unhideWhenUsed/>
    <w:rsid w:val="00527543"/>
    <w:rPr>
      <w:color w:val="605E5C"/>
      <w:shd w:val="clear" w:color="auto" w:fill="E1DFDD"/>
    </w:rPr>
  </w:style>
  <w:style w:type="character" w:styleId="Mention">
    <w:name w:val="Mention"/>
    <w:basedOn w:val="DefaultParagraphFont"/>
    <w:uiPriority w:val="99"/>
    <w:unhideWhenUsed/>
    <w:rsid w:val="00527543"/>
    <w:rPr>
      <w:color w:val="2B579A"/>
      <w:shd w:val="clear" w:color="auto" w:fill="E1DFDD"/>
    </w:rPr>
  </w:style>
  <w:style w:type="character" w:customStyle="1" w:styleId="normaltextrun">
    <w:name w:val="normaltextrun"/>
    <w:basedOn w:val="DefaultParagraphFont"/>
    <w:rsid w:val="00527543"/>
  </w:style>
  <w:style w:type="character" w:customStyle="1" w:styleId="Nevyrieenzmienka1">
    <w:name w:val="Nevyriešená zmienka1"/>
    <w:basedOn w:val="DefaultParagraphFont"/>
    <w:uiPriority w:val="99"/>
    <w:unhideWhenUsed/>
    <w:rsid w:val="009369D9"/>
    <w:rPr>
      <w:color w:val="605E5C"/>
      <w:shd w:val="clear" w:color="auto" w:fill="E1DFDD"/>
    </w:rPr>
  </w:style>
  <w:style w:type="character" w:customStyle="1" w:styleId="Zmienka1">
    <w:name w:val="Zmienka1"/>
    <w:basedOn w:val="DefaultParagraphFont"/>
    <w:uiPriority w:val="99"/>
    <w:unhideWhenUsed/>
    <w:rsid w:val="009369D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7705">
      <w:bodyDiv w:val="1"/>
      <w:marLeft w:val="0"/>
      <w:marRight w:val="0"/>
      <w:marTop w:val="0"/>
      <w:marBottom w:val="0"/>
      <w:divBdr>
        <w:top w:val="none" w:sz="0" w:space="0" w:color="auto"/>
        <w:left w:val="none" w:sz="0" w:space="0" w:color="auto"/>
        <w:bottom w:val="none" w:sz="0" w:space="0" w:color="auto"/>
        <w:right w:val="none" w:sz="0" w:space="0" w:color="auto"/>
      </w:divBdr>
    </w:div>
    <w:div w:id="183443962">
      <w:bodyDiv w:val="1"/>
      <w:marLeft w:val="0"/>
      <w:marRight w:val="0"/>
      <w:marTop w:val="0"/>
      <w:marBottom w:val="0"/>
      <w:divBdr>
        <w:top w:val="none" w:sz="0" w:space="0" w:color="auto"/>
        <w:left w:val="none" w:sz="0" w:space="0" w:color="auto"/>
        <w:bottom w:val="none" w:sz="0" w:space="0" w:color="auto"/>
        <w:right w:val="none" w:sz="0" w:space="0" w:color="auto"/>
      </w:divBdr>
    </w:div>
    <w:div w:id="192622915">
      <w:bodyDiv w:val="1"/>
      <w:marLeft w:val="0"/>
      <w:marRight w:val="0"/>
      <w:marTop w:val="0"/>
      <w:marBottom w:val="0"/>
      <w:divBdr>
        <w:top w:val="none" w:sz="0" w:space="0" w:color="auto"/>
        <w:left w:val="none" w:sz="0" w:space="0" w:color="auto"/>
        <w:bottom w:val="none" w:sz="0" w:space="0" w:color="auto"/>
        <w:right w:val="none" w:sz="0" w:space="0" w:color="auto"/>
      </w:divBdr>
    </w:div>
    <w:div w:id="523245888">
      <w:bodyDiv w:val="1"/>
      <w:marLeft w:val="0"/>
      <w:marRight w:val="0"/>
      <w:marTop w:val="0"/>
      <w:marBottom w:val="0"/>
      <w:divBdr>
        <w:top w:val="none" w:sz="0" w:space="0" w:color="auto"/>
        <w:left w:val="none" w:sz="0" w:space="0" w:color="auto"/>
        <w:bottom w:val="none" w:sz="0" w:space="0" w:color="auto"/>
        <w:right w:val="none" w:sz="0" w:space="0" w:color="auto"/>
      </w:divBdr>
    </w:div>
    <w:div w:id="671493418">
      <w:bodyDiv w:val="1"/>
      <w:marLeft w:val="0"/>
      <w:marRight w:val="0"/>
      <w:marTop w:val="0"/>
      <w:marBottom w:val="0"/>
      <w:divBdr>
        <w:top w:val="none" w:sz="0" w:space="0" w:color="auto"/>
        <w:left w:val="none" w:sz="0" w:space="0" w:color="auto"/>
        <w:bottom w:val="none" w:sz="0" w:space="0" w:color="auto"/>
        <w:right w:val="none" w:sz="0" w:space="0" w:color="auto"/>
      </w:divBdr>
    </w:div>
    <w:div w:id="753817772">
      <w:bodyDiv w:val="1"/>
      <w:marLeft w:val="0"/>
      <w:marRight w:val="0"/>
      <w:marTop w:val="0"/>
      <w:marBottom w:val="0"/>
      <w:divBdr>
        <w:top w:val="none" w:sz="0" w:space="0" w:color="auto"/>
        <w:left w:val="none" w:sz="0" w:space="0" w:color="auto"/>
        <w:bottom w:val="none" w:sz="0" w:space="0" w:color="auto"/>
        <w:right w:val="none" w:sz="0" w:space="0" w:color="auto"/>
      </w:divBdr>
    </w:div>
    <w:div w:id="920257044">
      <w:bodyDiv w:val="1"/>
      <w:marLeft w:val="0"/>
      <w:marRight w:val="0"/>
      <w:marTop w:val="0"/>
      <w:marBottom w:val="0"/>
      <w:divBdr>
        <w:top w:val="none" w:sz="0" w:space="0" w:color="auto"/>
        <w:left w:val="none" w:sz="0" w:space="0" w:color="auto"/>
        <w:bottom w:val="none" w:sz="0" w:space="0" w:color="auto"/>
        <w:right w:val="none" w:sz="0" w:space="0" w:color="auto"/>
      </w:divBdr>
    </w:div>
    <w:div w:id="1221400342">
      <w:bodyDiv w:val="1"/>
      <w:marLeft w:val="0"/>
      <w:marRight w:val="0"/>
      <w:marTop w:val="0"/>
      <w:marBottom w:val="0"/>
      <w:divBdr>
        <w:top w:val="none" w:sz="0" w:space="0" w:color="auto"/>
        <w:left w:val="none" w:sz="0" w:space="0" w:color="auto"/>
        <w:bottom w:val="none" w:sz="0" w:space="0" w:color="auto"/>
        <w:right w:val="none" w:sz="0" w:space="0" w:color="auto"/>
      </w:divBdr>
    </w:div>
    <w:div w:id="1256673829">
      <w:bodyDiv w:val="1"/>
      <w:marLeft w:val="0"/>
      <w:marRight w:val="0"/>
      <w:marTop w:val="0"/>
      <w:marBottom w:val="0"/>
      <w:divBdr>
        <w:top w:val="none" w:sz="0" w:space="0" w:color="auto"/>
        <w:left w:val="none" w:sz="0" w:space="0" w:color="auto"/>
        <w:bottom w:val="none" w:sz="0" w:space="0" w:color="auto"/>
        <w:right w:val="none" w:sz="0" w:space="0" w:color="auto"/>
      </w:divBdr>
    </w:div>
    <w:div w:id="1310209521">
      <w:bodyDiv w:val="1"/>
      <w:marLeft w:val="0"/>
      <w:marRight w:val="0"/>
      <w:marTop w:val="0"/>
      <w:marBottom w:val="0"/>
      <w:divBdr>
        <w:top w:val="none" w:sz="0" w:space="0" w:color="auto"/>
        <w:left w:val="none" w:sz="0" w:space="0" w:color="auto"/>
        <w:bottom w:val="none" w:sz="0" w:space="0" w:color="auto"/>
        <w:right w:val="none" w:sz="0" w:space="0" w:color="auto"/>
      </w:divBdr>
    </w:div>
    <w:div w:id="1436901881">
      <w:bodyDiv w:val="1"/>
      <w:marLeft w:val="0"/>
      <w:marRight w:val="0"/>
      <w:marTop w:val="0"/>
      <w:marBottom w:val="0"/>
      <w:divBdr>
        <w:top w:val="none" w:sz="0" w:space="0" w:color="auto"/>
        <w:left w:val="none" w:sz="0" w:space="0" w:color="auto"/>
        <w:bottom w:val="none" w:sz="0" w:space="0" w:color="auto"/>
        <w:right w:val="none" w:sz="0" w:space="0" w:color="auto"/>
      </w:divBdr>
    </w:div>
    <w:div w:id="1896046915">
      <w:bodyDiv w:val="1"/>
      <w:marLeft w:val="0"/>
      <w:marRight w:val="0"/>
      <w:marTop w:val="0"/>
      <w:marBottom w:val="0"/>
      <w:divBdr>
        <w:top w:val="none" w:sz="0" w:space="0" w:color="auto"/>
        <w:left w:val="none" w:sz="0" w:space="0" w:color="auto"/>
        <w:bottom w:val="none" w:sz="0" w:space="0" w:color="auto"/>
        <w:right w:val="none" w:sz="0" w:space="0" w:color="auto"/>
      </w:divBdr>
    </w:div>
    <w:div w:id="2072194816">
      <w:bodyDiv w:val="1"/>
      <w:marLeft w:val="0"/>
      <w:marRight w:val="0"/>
      <w:marTop w:val="0"/>
      <w:marBottom w:val="0"/>
      <w:divBdr>
        <w:top w:val="none" w:sz="0" w:space="0" w:color="auto"/>
        <w:left w:val="none" w:sz="0" w:space="0" w:color="auto"/>
        <w:bottom w:val="none" w:sz="0" w:space="0" w:color="auto"/>
        <w:right w:val="none" w:sz="0" w:space="0" w:color="auto"/>
      </w:divBdr>
    </w:div>
    <w:div w:id="2108578170">
      <w:bodyDiv w:val="1"/>
      <w:marLeft w:val="0"/>
      <w:marRight w:val="0"/>
      <w:marTop w:val="0"/>
      <w:marBottom w:val="0"/>
      <w:divBdr>
        <w:top w:val="none" w:sz="0" w:space="0" w:color="auto"/>
        <w:left w:val="none" w:sz="0" w:space="0" w:color="auto"/>
        <w:bottom w:val="none" w:sz="0" w:space="0" w:color="auto"/>
        <w:right w:val="none" w:sz="0" w:space="0" w:color="auto"/>
      </w:divBdr>
    </w:div>
    <w:div w:id="2132436075">
      <w:bodyDiv w:val="1"/>
      <w:marLeft w:val="0"/>
      <w:marRight w:val="0"/>
      <w:marTop w:val="0"/>
      <w:marBottom w:val="0"/>
      <w:divBdr>
        <w:top w:val="none" w:sz="0" w:space="0" w:color="auto"/>
        <w:left w:val="none" w:sz="0" w:space="0" w:color="auto"/>
        <w:bottom w:val="none" w:sz="0" w:space="0" w:color="auto"/>
        <w:right w:val="none" w:sz="0" w:space="0" w:color="auto"/>
      </w:divBdr>
    </w:div>
    <w:div w:id="214488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EFA47BC579F2499CFE2FE12E58FE91" ma:contentTypeVersion="7" ma:contentTypeDescription="Create a new document." ma:contentTypeScope="" ma:versionID="9b50708a829584a9b1232314ffa1642f">
  <xsd:schema xmlns:xsd="http://www.w3.org/2001/XMLSchema" xmlns:xs="http://www.w3.org/2001/XMLSchema" xmlns:p="http://schemas.microsoft.com/office/2006/metadata/properties" xmlns:ns2="c9a6a88e-f67a-4798-bb5e-0bfae41e11cd" xmlns:ns3="4c0015c5-e5c3-4c82-a56b-2954edc1149e" targetNamespace="http://schemas.microsoft.com/office/2006/metadata/properties" ma:root="true" ma:fieldsID="ba56fe3ca37c43a39bc85a385d096c42" ns2:_="" ns3:_="">
    <xsd:import namespace="c9a6a88e-f67a-4798-bb5e-0bfae41e11cd"/>
    <xsd:import namespace="4c0015c5-e5c3-4c82-a56b-2954edc114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6a88e-f67a-4798-bb5e-0bfae41e1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0015c5-e5c3-4c82-a56b-2954edc1149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1107B-393A-4AF5-B18A-54345C75B8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EEFAC7-71C2-4D70-8D2A-5592B7B30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a6a88e-f67a-4798-bb5e-0bfae41e11cd"/>
    <ds:schemaRef ds:uri="4c0015c5-e5c3-4c82-a56b-2954edc114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2D98BA-ED1F-4EFA-A224-D2545F125AD7}">
  <ds:schemaRefs>
    <ds:schemaRef ds:uri="http://schemas.microsoft.com/sharepoint/v3/contenttype/forms"/>
  </ds:schemaRefs>
</ds:datastoreItem>
</file>

<file path=customXml/itemProps4.xml><?xml version="1.0" encoding="utf-8"?>
<ds:datastoreItem xmlns:ds="http://schemas.openxmlformats.org/officeDocument/2006/customXml" ds:itemID="{FAADEF02-5C01-4C2C-B7D5-790E9B851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43</Pages>
  <Words>18721</Words>
  <Characters>106712</Characters>
  <Application>Microsoft Office Word</Application>
  <DocSecurity>0</DocSecurity>
  <Lines>889</Lines>
  <Paragraphs>250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125183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135</cp:revision>
  <cp:lastPrinted>2021-06-18T12:39:00Z</cp:lastPrinted>
  <dcterms:created xsi:type="dcterms:W3CDTF">2021-06-22T12:47:00Z</dcterms:created>
  <dcterms:modified xsi:type="dcterms:W3CDTF">2021-09-20T14:33:00Z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0x010100E8EFA47BC579F2499CFE2FE12E58FE91</vt:lpwstr>
  </property>
</Properties>
</file>